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312477" w14:textId="77777777" w:rsidR="00E96B2B" w:rsidRPr="00F566BF" w:rsidRDefault="00E96B2B" w:rsidP="00E96B2B">
      <w:pPr>
        <w:pStyle w:val="aa"/>
        <w:spacing w:after="0"/>
        <w:ind w:right="-7" w:firstLine="567"/>
        <w:jc w:val="right"/>
        <w:rPr>
          <w:rFonts w:ascii="GHEA Grapalat" w:hAnsi="GHEA Grapalat" w:cs="Sylfaen"/>
          <w:i/>
          <w:u w:val="single"/>
          <w:lang w:val="af-ZA" w:eastAsia="ru-RU"/>
        </w:rPr>
      </w:pPr>
    </w:p>
    <w:p w14:paraId="0C50AB8C" w14:textId="77777777" w:rsidR="00E96B2B" w:rsidRPr="00F566BF" w:rsidRDefault="00E96B2B" w:rsidP="00E96B2B">
      <w:pPr>
        <w:pStyle w:val="a3"/>
        <w:spacing w:line="240" w:lineRule="auto"/>
        <w:jc w:val="center"/>
        <w:rPr>
          <w:rFonts w:ascii="GHEA Grapalat" w:hAnsi="GHEA Grapalat"/>
          <w:i w:val="0"/>
          <w:lang w:val="af-ZA"/>
        </w:rPr>
      </w:pPr>
    </w:p>
    <w:p w14:paraId="0DD1C3D3" w14:textId="77777777" w:rsidR="00E96B2B" w:rsidRPr="00F566BF" w:rsidRDefault="00E96B2B" w:rsidP="00E96B2B">
      <w:pPr>
        <w:pStyle w:val="a3"/>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43521E57" w14:textId="77777777" w:rsidR="00E96B2B" w:rsidRPr="00F566BF" w:rsidRDefault="00E96B2B" w:rsidP="00E96B2B">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Pr="00F566BF">
        <w:rPr>
          <w:rFonts w:ascii="GHEA Grapalat" w:hAnsi="GHEA Grapalat"/>
          <w:i w:val="0"/>
          <w:lang w:val="af-ZA"/>
        </w:rPr>
        <w:t xml:space="preserve"> ՄԱՍԻՆ</w:t>
      </w:r>
    </w:p>
    <w:p w14:paraId="4062BB49" w14:textId="77777777" w:rsidR="00E96B2B" w:rsidRPr="00F566BF" w:rsidRDefault="00E96B2B" w:rsidP="00E96B2B">
      <w:pPr>
        <w:pStyle w:val="a3"/>
        <w:spacing w:line="240" w:lineRule="auto"/>
        <w:jc w:val="center"/>
        <w:rPr>
          <w:rFonts w:ascii="GHEA Grapalat" w:hAnsi="GHEA Grapalat"/>
          <w:i w:val="0"/>
          <w:lang w:val="af-ZA"/>
        </w:rPr>
      </w:pPr>
    </w:p>
    <w:p w14:paraId="26B7A488" w14:textId="77777777" w:rsidR="00E96B2B" w:rsidRPr="00F566BF" w:rsidRDefault="00E96B2B" w:rsidP="00E96B2B">
      <w:pPr>
        <w:pStyle w:val="a3"/>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6E2FB40B" w14:textId="5C1BEB56" w:rsidR="00E96B2B" w:rsidRPr="00F566BF" w:rsidRDefault="00E96B2B" w:rsidP="00E96B2B">
      <w:pPr>
        <w:pStyle w:val="a3"/>
        <w:spacing w:line="240" w:lineRule="auto"/>
        <w:jc w:val="center"/>
        <w:rPr>
          <w:rFonts w:ascii="GHEA Grapalat" w:hAnsi="GHEA Grapalat"/>
          <w:i w:val="0"/>
          <w:lang w:val="af-ZA"/>
        </w:rPr>
      </w:pPr>
      <w:r w:rsidRPr="00F566BF">
        <w:rPr>
          <w:rFonts w:ascii="GHEA Grapalat" w:hAnsi="GHEA Grapalat"/>
          <w:i w:val="0"/>
          <w:lang w:val="af-ZA"/>
        </w:rPr>
        <w:t>20</w:t>
      </w:r>
      <w:r>
        <w:rPr>
          <w:rFonts w:ascii="GHEA Grapalat" w:hAnsi="GHEA Grapalat"/>
          <w:i w:val="0"/>
          <w:lang w:val="af-ZA"/>
        </w:rPr>
        <w:t>2</w:t>
      </w:r>
      <w:r w:rsidR="00AD06F6">
        <w:rPr>
          <w:rFonts w:ascii="GHEA Grapalat" w:hAnsi="GHEA Grapalat"/>
          <w:i w:val="0"/>
          <w:lang w:val="hy-AM"/>
        </w:rPr>
        <w:t>3</w:t>
      </w:r>
      <w:r w:rsidRPr="00F566BF">
        <w:rPr>
          <w:rFonts w:ascii="GHEA Grapalat" w:hAnsi="GHEA Grapalat"/>
          <w:i w:val="0"/>
          <w:lang w:val="af-ZA"/>
        </w:rPr>
        <w:t xml:space="preserve"> </w:t>
      </w:r>
      <w:r w:rsidRPr="007118F5">
        <w:rPr>
          <w:rFonts w:ascii="GHEA Grapalat" w:hAnsi="GHEA Grapalat"/>
          <w:i w:val="0"/>
          <w:lang w:val="af-ZA"/>
        </w:rPr>
        <w:t xml:space="preserve">թվականի </w:t>
      </w:r>
      <w:r w:rsidR="000D219F">
        <w:rPr>
          <w:rFonts w:ascii="GHEA Grapalat" w:hAnsi="GHEA Grapalat"/>
          <w:i w:val="0"/>
          <w:lang w:val="hy-AM"/>
        </w:rPr>
        <w:t>հուլիսի 11</w:t>
      </w:r>
      <w:r w:rsidR="00AD06F6">
        <w:rPr>
          <w:rFonts w:ascii="GHEA Grapalat" w:hAnsi="GHEA Grapalat"/>
          <w:i w:val="0"/>
          <w:lang w:val="hy-AM"/>
        </w:rPr>
        <w:t xml:space="preserve"> </w:t>
      </w:r>
      <w:r w:rsidR="00981A98" w:rsidRPr="007118F5">
        <w:rPr>
          <w:rFonts w:ascii="GHEA Grapalat" w:hAnsi="GHEA Grapalat"/>
          <w:i w:val="0"/>
          <w:lang w:val="hy-AM"/>
        </w:rPr>
        <w:t xml:space="preserve"> </w:t>
      </w:r>
      <w:r w:rsidRPr="007118F5">
        <w:rPr>
          <w:rFonts w:ascii="GHEA Grapalat" w:hAnsi="GHEA Grapalat"/>
          <w:i w:val="0"/>
          <w:lang w:val="af-ZA"/>
        </w:rPr>
        <w:t>թիվ</w:t>
      </w:r>
      <w:r>
        <w:rPr>
          <w:rFonts w:ascii="GHEA Grapalat" w:hAnsi="GHEA Grapalat"/>
          <w:i w:val="0"/>
          <w:lang w:val="af-ZA"/>
        </w:rPr>
        <w:t xml:space="preserve"> 1</w:t>
      </w:r>
      <w:r w:rsidRPr="00F566BF">
        <w:rPr>
          <w:rFonts w:ascii="GHEA Grapalat" w:hAnsi="GHEA Grapalat"/>
          <w:i w:val="0"/>
          <w:lang w:val="af-ZA"/>
        </w:rPr>
        <w:t xml:space="preserve"> որոշմամբ </w:t>
      </w:r>
    </w:p>
    <w:p w14:paraId="371B0481" w14:textId="77777777" w:rsidR="00E96B2B" w:rsidRPr="00F566BF" w:rsidRDefault="00E96B2B" w:rsidP="00E96B2B">
      <w:pPr>
        <w:pStyle w:val="a3"/>
        <w:spacing w:line="240" w:lineRule="auto"/>
        <w:jc w:val="center"/>
        <w:rPr>
          <w:rFonts w:ascii="GHEA Grapalat" w:hAnsi="GHEA Grapalat"/>
          <w:i w:val="0"/>
          <w:lang w:val="af-ZA"/>
        </w:rPr>
      </w:pPr>
    </w:p>
    <w:p w14:paraId="2288A21B" w14:textId="08FEE203" w:rsidR="00E96B2B" w:rsidRPr="00F566BF" w:rsidRDefault="00E96B2B" w:rsidP="00E96B2B">
      <w:pPr>
        <w:pStyle w:val="a3"/>
        <w:spacing w:line="240" w:lineRule="auto"/>
        <w:jc w:val="center"/>
        <w:rPr>
          <w:rFonts w:ascii="GHEA Grapalat" w:hAnsi="GHEA Grapalat"/>
          <w:i w:val="0"/>
          <w:lang w:val="af-ZA"/>
        </w:rPr>
      </w:pPr>
      <w:r w:rsidRPr="00F566BF">
        <w:rPr>
          <w:rFonts w:ascii="GHEA Grapalat" w:hAnsi="GHEA Grapalat"/>
          <w:i w:val="0"/>
          <w:lang w:val="af-ZA"/>
        </w:rPr>
        <w:t xml:space="preserve">Ընթացակարգի ծածկագիրը`  </w:t>
      </w:r>
      <w:r w:rsidR="00981A98">
        <w:rPr>
          <w:rFonts w:ascii="GHEA Grapalat" w:hAnsi="GHEA Grapalat"/>
          <w:b/>
          <w:i w:val="0"/>
          <w:lang w:val="hy-AM"/>
        </w:rPr>
        <w:t>ՔԲԿ</w:t>
      </w:r>
      <w:r w:rsidR="00981A98">
        <w:rPr>
          <w:rFonts w:ascii="GHEA Grapalat" w:hAnsi="GHEA Grapalat"/>
          <w:b/>
          <w:i w:val="0"/>
          <w:lang w:val="af-ZA"/>
        </w:rPr>
        <w:t>-ԳՀԱՇՁԲ</w:t>
      </w:r>
      <w:r w:rsidR="007E1A25">
        <w:rPr>
          <w:rFonts w:ascii="GHEA Grapalat" w:hAnsi="GHEA Grapalat"/>
          <w:b/>
          <w:i w:val="0"/>
          <w:lang w:val="af-ZA"/>
        </w:rPr>
        <w:t>-2</w:t>
      </w:r>
      <w:r w:rsidR="00AD06F6">
        <w:rPr>
          <w:rFonts w:ascii="GHEA Grapalat" w:hAnsi="GHEA Grapalat"/>
          <w:b/>
          <w:i w:val="0"/>
          <w:lang w:val="hy-AM"/>
        </w:rPr>
        <w:t>3</w:t>
      </w:r>
      <w:r w:rsidR="007E1A25">
        <w:rPr>
          <w:rFonts w:ascii="GHEA Grapalat" w:hAnsi="GHEA Grapalat"/>
          <w:b/>
          <w:i w:val="0"/>
          <w:lang w:val="af-ZA"/>
        </w:rPr>
        <w:t>/</w:t>
      </w:r>
      <w:r w:rsidR="00981A98">
        <w:rPr>
          <w:rFonts w:ascii="GHEA Grapalat" w:hAnsi="GHEA Grapalat"/>
          <w:b/>
          <w:i w:val="0"/>
          <w:lang w:val="hy-AM"/>
        </w:rPr>
        <w:t>2</w:t>
      </w:r>
      <w:r w:rsidR="000D219F">
        <w:rPr>
          <w:rFonts w:ascii="GHEA Grapalat" w:hAnsi="GHEA Grapalat"/>
          <w:b/>
          <w:i w:val="0"/>
          <w:lang w:val="hy-AM"/>
        </w:rPr>
        <w:t>7</w:t>
      </w:r>
      <w:r w:rsidRPr="00F566BF">
        <w:rPr>
          <w:rFonts w:ascii="GHEA Grapalat" w:hAnsi="GHEA Grapalat"/>
          <w:i w:val="0"/>
          <w:u w:val="single"/>
          <w:lang w:val="af-ZA"/>
        </w:rPr>
        <w:t xml:space="preserve">        </w:t>
      </w:r>
    </w:p>
    <w:p w14:paraId="6EBFA618" w14:textId="77777777" w:rsidR="00E96B2B" w:rsidRPr="00F566BF" w:rsidRDefault="00E96B2B" w:rsidP="00E96B2B">
      <w:pPr>
        <w:pStyle w:val="a3"/>
        <w:spacing w:line="240" w:lineRule="auto"/>
        <w:rPr>
          <w:rFonts w:ascii="GHEA Grapalat" w:hAnsi="GHEA Grapalat"/>
          <w:i w:val="0"/>
          <w:lang w:val="af-ZA"/>
        </w:rPr>
      </w:pPr>
    </w:p>
    <w:p w14:paraId="4953E114" w14:textId="4BAE06CF" w:rsidR="00E96B2B" w:rsidRPr="00F566BF" w:rsidRDefault="00E96B2B" w:rsidP="00E96B2B">
      <w:pPr>
        <w:pStyle w:val="a3"/>
        <w:spacing w:line="240" w:lineRule="auto"/>
        <w:ind w:firstLine="709"/>
        <w:rPr>
          <w:rFonts w:ascii="GHEA Grapalat" w:hAnsi="GHEA Grapalat"/>
          <w:i w:val="0"/>
          <w:lang w:val="af-ZA"/>
        </w:rPr>
      </w:pPr>
      <w:r>
        <w:rPr>
          <w:rFonts w:ascii="GHEA Grapalat" w:hAnsi="GHEA Grapalat"/>
          <w:i w:val="0"/>
          <w:lang w:val="af-ZA"/>
        </w:rPr>
        <w:t xml:space="preserve">Պատվիրատուն՝ </w:t>
      </w:r>
      <w:r w:rsidR="00EB32BE">
        <w:rPr>
          <w:rFonts w:ascii="GHEA Grapalat" w:hAnsi="GHEA Grapalat"/>
          <w:i w:val="0"/>
          <w:lang w:val="hy-AM"/>
        </w:rPr>
        <w:t xml:space="preserve">«Քրեակատարողական բժշկության կենտրոն» ՊՈԱԿ-ն </w:t>
      </w:r>
      <w:r>
        <w:rPr>
          <w:rFonts w:ascii="GHEA Grapalat" w:hAnsi="GHEA Grapalat"/>
          <w:i w:val="0"/>
          <w:lang w:val="af-ZA"/>
        </w:rPr>
        <w:t xml:space="preserve">, որը գտնվում է </w:t>
      </w:r>
      <w:r w:rsidRPr="00FD6452">
        <w:rPr>
          <w:rFonts w:ascii="GHEA Grapalat" w:hAnsi="GHEA Grapalat"/>
          <w:i w:val="0"/>
          <w:lang w:val="af-ZA"/>
        </w:rPr>
        <w:t xml:space="preserve">ՀՀ ք. Երևան, </w:t>
      </w:r>
      <w:r w:rsidR="00EB32BE">
        <w:rPr>
          <w:rFonts w:ascii="GHEA Grapalat" w:hAnsi="GHEA Grapalat"/>
          <w:i w:val="0"/>
          <w:lang w:val="hy-AM"/>
        </w:rPr>
        <w:t>Կոմիտաս 54 Բ հասցեում</w:t>
      </w:r>
      <w:r>
        <w:rPr>
          <w:rFonts w:ascii="GHEA Grapalat" w:hAnsi="GHEA Grapalat"/>
          <w:i w:val="0"/>
          <w:lang w:val="af-ZA"/>
        </w:rPr>
        <w:t>, հայտարարում է գնանշման հարցում</w:t>
      </w:r>
      <w:r w:rsidRPr="00F566BF">
        <w:rPr>
          <w:rFonts w:ascii="GHEA Grapalat" w:hAnsi="GHEA Grapalat"/>
          <w:i w:val="0"/>
          <w:lang w:val="af-ZA"/>
        </w:rPr>
        <w:t>, որն իրականացվում է մեկ փուլով</w:t>
      </w:r>
      <w:r w:rsidR="00EB32BE">
        <w:rPr>
          <w:rFonts w:ascii="GHEA Grapalat" w:hAnsi="GHEA Grapalat"/>
          <w:i w:val="0"/>
          <w:lang w:val="hy-AM"/>
        </w:rPr>
        <w:t>:</w:t>
      </w:r>
      <w:r w:rsidRPr="00F566BF">
        <w:rPr>
          <w:rFonts w:ascii="GHEA Grapalat" w:hAnsi="GHEA Grapalat"/>
          <w:i w:val="0"/>
          <w:lang w:val="af-ZA"/>
        </w:rPr>
        <w:t xml:space="preserve"> միջոցով:</w:t>
      </w:r>
    </w:p>
    <w:p w14:paraId="31EE8792" w14:textId="12004BA4" w:rsidR="00E96B2B" w:rsidRDefault="00E96B2B" w:rsidP="00E96B2B">
      <w:pPr>
        <w:pStyle w:val="a3"/>
        <w:spacing w:line="240" w:lineRule="auto"/>
        <w:ind w:firstLine="0"/>
        <w:rPr>
          <w:rFonts w:ascii="GHEA Grapalat" w:hAnsi="GHEA Grapalat"/>
          <w:i w:val="0"/>
          <w:lang w:val="af-ZA"/>
        </w:rPr>
      </w:pPr>
      <w:r w:rsidRPr="00F566BF">
        <w:rPr>
          <w:rFonts w:ascii="GHEA Grapalat" w:hAnsi="GHEA Grapalat"/>
          <w:i w:val="0"/>
          <w:lang w:val="af-ZA"/>
        </w:rPr>
        <w:tab/>
      </w:r>
      <w:bookmarkStart w:id="0" w:name="_Hlk23167417"/>
      <w:r w:rsidRPr="00F566BF">
        <w:rPr>
          <w:rFonts w:ascii="GHEA Grapalat" w:hAnsi="GHEA Grapalat"/>
          <w:i w:val="0"/>
          <w:lang w:val="af-ZA"/>
        </w:rPr>
        <w:t>Սույն ընթացակարգի</w:t>
      </w:r>
      <w:bookmarkEnd w:id="0"/>
      <w:r w:rsidRPr="00F566BF">
        <w:rPr>
          <w:rFonts w:ascii="GHEA Grapalat" w:hAnsi="GHEA Grapalat"/>
          <w:i w:val="0"/>
          <w:lang w:val="af-ZA"/>
        </w:rPr>
        <w:t xml:space="preserve"> արդյունքում </w:t>
      </w:r>
      <w:r w:rsidRPr="00F566BF">
        <w:rPr>
          <w:rFonts w:ascii="GHEA Grapalat" w:hAnsi="GHEA Grapalat"/>
          <w:i w:val="0"/>
          <w:lang w:val="hy-AM"/>
        </w:rPr>
        <w:t>ընտրված</w:t>
      </w:r>
      <w:r w:rsidRPr="00F566BF">
        <w:rPr>
          <w:rFonts w:ascii="GHEA Grapalat" w:hAnsi="GHEA Grapalat"/>
          <w:i w:val="0"/>
          <w:lang w:val="af-ZA"/>
        </w:rPr>
        <w:t xml:space="preserve"> մասնակցին սահմանված կարգով կառաջարկվի կնքել </w:t>
      </w:r>
      <w:r w:rsidR="007118F5">
        <w:rPr>
          <w:rFonts w:ascii="GHEA Grapalat" w:hAnsi="GHEA Grapalat"/>
          <w:i w:val="0"/>
          <w:lang w:val="hy-AM"/>
        </w:rPr>
        <w:t>«Քրեակատարողական բժշկության կենտրոն» ՊՈԱԿ-</w:t>
      </w:r>
      <w:r w:rsidR="00A84E3F">
        <w:rPr>
          <w:rFonts w:ascii="GHEA Grapalat" w:hAnsi="GHEA Grapalat" w:cs="Sylfaen"/>
          <w:lang w:val="hy-AM"/>
        </w:rPr>
        <w:t>ի ընթացիկ նորոգման աշխատանքների</w:t>
      </w:r>
      <w:r w:rsidRPr="00F566BF">
        <w:rPr>
          <w:rFonts w:ascii="GHEA Grapalat" w:hAnsi="GHEA Grapalat"/>
          <w:i w:val="0"/>
          <w:lang w:val="af-ZA"/>
        </w:rPr>
        <w:t xml:space="preserve">   մատուցման պայմանագիր (այսուհետ` </w:t>
      </w:r>
      <w:r>
        <w:rPr>
          <w:rFonts w:ascii="GHEA Grapalat" w:hAnsi="GHEA Grapalat"/>
          <w:i w:val="0"/>
          <w:lang w:val="af-ZA"/>
        </w:rPr>
        <w:t>պ</w:t>
      </w:r>
      <w:r w:rsidRPr="00F566BF">
        <w:rPr>
          <w:rFonts w:ascii="GHEA Grapalat" w:hAnsi="GHEA Grapalat"/>
          <w:i w:val="0"/>
          <w:lang w:val="af-ZA"/>
        </w:rPr>
        <w:t xml:space="preserve">այմանագիր)։ </w:t>
      </w:r>
    </w:p>
    <w:p w14:paraId="158B5FCE" w14:textId="77777777" w:rsidR="00EB32BE" w:rsidRPr="00F566BF" w:rsidRDefault="00E96B2B" w:rsidP="00EB32BE">
      <w:pPr>
        <w:pStyle w:val="a3"/>
        <w:spacing w:line="240" w:lineRule="auto"/>
        <w:ind w:firstLine="0"/>
        <w:rPr>
          <w:rFonts w:ascii="GHEA Grapalat" w:hAnsi="GHEA Grapalat"/>
          <w:i w:val="0"/>
          <w:lang w:val="af-ZA"/>
        </w:rPr>
      </w:pPr>
      <w:r w:rsidRPr="00F566BF">
        <w:rPr>
          <w:rFonts w:ascii="GHEA Grapalat" w:hAnsi="GHEA Grapalat"/>
          <w:i w:val="0"/>
          <w:lang w:val="af-ZA"/>
        </w:rPr>
        <w:tab/>
      </w:r>
      <w:r w:rsidR="00EB32BE" w:rsidRPr="001F6EFB">
        <w:rPr>
          <w:rFonts w:ascii="GHEA Grapalat" w:hAnsi="GHEA Grapalat"/>
          <w:i w:val="0"/>
          <w:color w:val="000000" w:themeColor="text1"/>
          <w:lang w:val="af-ZA"/>
        </w:rPr>
        <w:t xml:space="preserve">«Գնումների մասին» ՀՀ օրենքի 7-րդ </w:t>
      </w:r>
      <w:r w:rsidR="00EB32BE" w:rsidRPr="00F566BF">
        <w:rPr>
          <w:rFonts w:ascii="GHEA Grapalat" w:hAnsi="GHEA Grapalat"/>
          <w:i w:val="0"/>
          <w:lang w:val="af-ZA"/>
        </w:rPr>
        <w:t>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EE73216" w14:textId="77777777" w:rsidR="00EB32BE" w:rsidRPr="00F566BF" w:rsidRDefault="00EB32BE" w:rsidP="00EB32BE">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6793E13" w14:textId="77777777" w:rsidR="00EB32BE" w:rsidRPr="00F566BF" w:rsidRDefault="00EB32BE" w:rsidP="00EB32BE">
      <w:pPr>
        <w:pStyle w:val="a3"/>
        <w:spacing w:line="240" w:lineRule="auto"/>
        <w:rPr>
          <w:rFonts w:ascii="GHEA Grapalat" w:hAnsi="GHEA Grapalat"/>
          <w:i w:val="0"/>
          <w:lang w:val="af-ZA"/>
        </w:rPr>
      </w:pPr>
      <w:r w:rsidRPr="00F566BF">
        <w:rPr>
          <w:rFonts w:ascii="GHEA Grapalat" w:hAnsi="GHEA Grapalat"/>
          <w:i w:val="0"/>
          <w:lang w:val="af-ZA"/>
        </w:rPr>
        <w:t xml:space="preserve">Ընտրված մասնակիցը որոշվում է </w:t>
      </w:r>
      <w:bookmarkStart w:id="1" w:name="_Hlk23167512"/>
      <w:r w:rsidRPr="00F566BF">
        <w:rPr>
          <w:rFonts w:ascii="GHEA Grapalat" w:hAnsi="GHEA Grapalat"/>
          <w:i w:val="0"/>
          <w:lang w:val="af-ZA"/>
        </w:rPr>
        <w:t xml:space="preserve">ոչ գնային պայմաններով բավարար գնահատված </w:t>
      </w:r>
      <w:bookmarkEnd w:id="1"/>
      <w:r w:rsidRPr="00F566BF">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44F2EB4" w14:textId="77777777" w:rsidR="00EB32BE" w:rsidRPr="00F566BF" w:rsidRDefault="00EB32BE" w:rsidP="00EB32BE">
      <w:pPr>
        <w:pStyle w:val="a3"/>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CBF7407" w14:textId="77777777" w:rsidR="00EB32BE" w:rsidRDefault="00EB32BE" w:rsidP="00EB32BE">
      <w:pPr>
        <w:pStyle w:val="a3"/>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ք. </w:t>
      </w:r>
      <w:r>
        <w:rPr>
          <w:rFonts w:ascii="GHEA Grapalat" w:hAnsi="GHEA Grapalat"/>
          <w:i w:val="0"/>
          <w:lang w:val="hy-AM" w:eastAsia="ru-RU"/>
        </w:rPr>
        <w:t xml:space="preserve">Երևան, Կոմիտաս 54 Բ հասցե </w:t>
      </w:r>
      <w:r w:rsidRPr="00F566BF">
        <w:rPr>
          <w:rFonts w:ascii="GHEA Grapalat" w:hAnsi="GHEA Grapalat"/>
          <w:i w:val="0"/>
          <w:lang w:val="af-ZA"/>
        </w:rPr>
        <w:t xml:space="preserve">մինչև սույն հայտարարության հրապարակման օրվանից </w:t>
      </w:r>
      <w:r w:rsidRPr="00BD071C">
        <w:rPr>
          <w:rFonts w:ascii="GHEA Grapalat" w:hAnsi="GHEA Grapalat"/>
          <w:i w:val="0"/>
          <w:color w:val="000000" w:themeColor="text1"/>
          <w:lang w:val="af-ZA"/>
        </w:rPr>
        <w:t xml:space="preserve">հաշված </w:t>
      </w:r>
      <w:r w:rsidRPr="00BD071C">
        <w:rPr>
          <w:rFonts w:ascii="GHEA Grapalat" w:hAnsi="GHEA Grapalat"/>
          <w:i w:val="0"/>
          <w:color w:val="000000" w:themeColor="text1"/>
          <w:lang w:val="hy-AM"/>
        </w:rPr>
        <w:t>7</w:t>
      </w:r>
      <w:r w:rsidRPr="00BD071C">
        <w:rPr>
          <w:rFonts w:ascii="GHEA Grapalat" w:hAnsi="GHEA Grapalat"/>
          <w:i w:val="0"/>
          <w:color w:val="000000" w:themeColor="text1"/>
          <w:lang w:val="af-ZA"/>
        </w:rPr>
        <w:t xml:space="preserve">-րդ օրվա ժամը </w:t>
      </w:r>
      <w:r w:rsidRPr="00BD071C">
        <w:rPr>
          <w:rFonts w:ascii="GHEA Grapalat" w:hAnsi="GHEA Grapalat"/>
          <w:i w:val="0"/>
          <w:color w:val="000000" w:themeColor="text1"/>
          <w:u w:val="single"/>
          <w:lang w:val="af-ZA"/>
        </w:rPr>
        <w:t xml:space="preserve"> </w:t>
      </w:r>
      <w:r w:rsidRPr="00BD071C">
        <w:rPr>
          <w:rFonts w:ascii="GHEA Grapalat" w:hAnsi="GHEA Grapalat"/>
          <w:i w:val="0"/>
          <w:color w:val="000000" w:themeColor="text1"/>
          <w:u w:val="single"/>
          <w:lang w:val="hy-AM"/>
        </w:rPr>
        <w:t>11։00</w:t>
      </w:r>
      <w:r w:rsidRPr="00BD071C">
        <w:rPr>
          <w:rFonts w:ascii="GHEA Grapalat" w:hAnsi="GHEA Grapalat"/>
          <w:i w:val="0"/>
          <w:color w:val="000000" w:themeColor="text1"/>
          <w:u w:val="single"/>
          <w:lang w:val="af-ZA"/>
        </w:rPr>
        <w:t xml:space="preserve">  </w:t>
      </w:r>
      <w:r w:rsidRPr="00BD071C">
        <w:rPr>
          <w:rFonts w:ascii="GHEA Grapalat" w:hAnsi="GHEA Grapalat"/>
          <w:i w:val="0"/>
          <w:color w:val="000000" w:themeColor="text1"/>
          <w:lang w:val="af-ZA"/>
        </w:rPr>
        <w:t>-</w:t>
      </w:r>
      <w:r w:rsidRPr="00F566BF">
        <w:rPr>
          <w:rFonts w:ascii="GHEA Grapalat" w:hAnsi="GHEA Grapalat"/>
          <w:i w:val="0"/>
          <w:lang w:val="af-ZA"/>
        </w:rPr>
        <w:t xml:space="preserve">ը: </w:t>
      </w:r>
    </w:p>
    <w:p w14:paraId="17D2F2B5" w14:textId="77777777" w:rsidR="00EB32BE" w:rsidRPr="00F566BF" w:rsidRDefault="00EB32BE" w:rsidP="00EB32BE">
      <w:pPr>
        <w:pStyle w:val="a3"/>
        <w:spacing w:line="240" w:lineRule="auto"/>
        <w:rPr>
          <w:rFonts w:ascii="GHEA Grapalat" w:hAnsi="GHEA Grapalat"/>
          <w:i w:val="0"/>
          <w:lang w:val="af-ZA"/>
        </w:rPr>
      </w:pPr>
      <w:r w:rsidRPr="00F566BF">
        <w:rPr>
          <w:rFonts w:ascii="GHEA Grapalat" w:hAnsi="GHEA Grapalat"/>
          <w:i w:val="0"/>
          <w:lang w:val="af-ZA"/>
        </w:rPr>
        <w:t xml:space="preserve">Հայտերը, հայերենից բացի, կարող են ներկայացվել նաև անգլերեն կամ ռուսերեն: </w:t>
      </w:r>
    </w:p>
    <w:p w14:paraId="12B5CC25" w14:textId="04A9146F" w:rsidR="00EB32BE" w:rsidRPr="00B70956" w:rsidRDefault="00EB32BE" w:rsidP="00EB32BE">
      <w:pPr>
        <w:pStyle w:val="a3"/>
        <w:spacing w:line="240" w:lineRule="auto"/>
        <w:ind w:firstLine="708"/>
        <w:rPr>
          <w:rFonts w:ascii="GHEA Grapalat" w:hAnsi="GHEA Grapalat"/>
          <w:i w:val="0"/>
          <w:color w:val="000000" w:themeColor="text1"/>
          <w:lang w:val="af-ZA"/>
        </w:rPr>
      </w:pPr>
      <w:r w:rsidRPr="00F566BF">
        <w:rPr>
          <w:rFonts w:ascii="GHEA Grapalat" w:hAnsi="GHEA Grapalat"/>
          <w:i w:val="0"/>
          <w:lang w:val="af-ZA"/>
        </w:rPr>
        <w:t xml:space="preserve">Հայտերի բացումը </w:t>
      </w:r>
      <w:r w:rsidRPr="00B70956">
        <w:rPr>
          <w:rFonts w:ascii="GHEA Grapalat" w:hAnsi="GHEA Grapalat"/>
          <w:i w:val="0"/>
          <w:lang w:val="af-ZA"/>
        </w:rPr>
        <w:t xml:space="preserve">տեղի կունենա </w:t>
      </w:r>
      <w:r w:rsidRPr="00B70956">
        <w:rPr>
          <w:rFonts w:ascii="GHEA Grapalat" w:hAnsi="GHEA Grapalat"/>
          <w:i w:val="0"/>
          <w:lang w:val="af-ZA" w:eastAsia="ru-RU"/>
        </w:rPr>
        <w:t xml:space="preserve">ք. </w:t>
      </w:r>
      <w:r w:rsidRPr="00B70956">
        <w:rPr>
          <w:rFonts w:ascii="GHEA Grapalat" w:hAnsi="GHEA Grapalat"/>
          <w:i w:val="0"/>
          <w:lang w:val="hy-AM" w:eastAsia="ru-RU"/>
        </w:rPr>
        <w:t>Երևան, Կոմիտաս 54 Բ հասցեում 202</w:t>
      </w:r>
      <w:r w:rsidR="00B315B2">
        <w:rPr>
          <w:rFonts w:ascii="GHEA Grapalat" w:hAnsi="GHEA Grapalat"/>
          <w:i w:val="0"/>
          <w:lang w:val="hy-AM" w:eastAsia="ru-RU"/>
        </w:rPr>
        <w:t>3</w:t>
      </w:r>
      <w:r w:rsidRPr="00B70956">
        <w:rPr>
          <w:rFonts w:ascii="GHEA Grapalat" w:hAnsi="GHEA Grapalat"/>
          <w:i w:val="0"/>
          <w:lang w:val="hy-AM" w:eastAsia="ru-RU"/>
        </w:rPr>
        <w:t xml:space="preserve"> թ. «</w:t>
      </w:r>
      <w:r w:rsidR="00B315B2">
        <w:rPr>
          <w:rFonts w:ascii="GHEA Grapalat" w:hAnsi="GHEA Grapalat"/>
          <w:i w:val="0"/>
          <w:lang w:val="hy-AM" w:eastAsia="ru-RU"/>
        </w:rPr>
        <w:t>հուլիս</w:t>
      </w:r>
      <w:r w:rsidRPr="00B70956">
        <w:rPr>
          <w:rFonts w:ascii="GHEA Grapalat" w:hAnsi="GHEA Grapalat"/>
          <w:i w:val="0"/>
          <w:lang w:val="hy-AM" w:eastAsia="ru-RU"/>
        </w:rPr>
        <w:t>ի» «</w:t>
      </w:r>
      <w:r w:rsidR="00B315B2">
        <w:rPr>
          <w:rFonts w:ascii="GHEA Grapalat" w:hAnsi="GHEA Grapalat"/>
          <w:i w:val="0"/>
          <w:lang w:val="hy-AM" w:eastAsia="ru-RU"/>
        </w:rPr>
        <w:t>1</w:t>
      </w:r>
      <w:r w:rsidR="00DD0BF3">
        <w:rPr>
          <w:rFonts w:ascii="GHEA Grapalat" w:hAnsi="GHEA Grapalat"/>
          <w:i w:val="0"/>
          <w:lang w:val="hy-AM" w:eastAsia="ru-RU"/>
        </w:rPr>
        <w:t>8</w:t>
      </w:r>
      <w:r w:rsidRPr="00B70956">
        <w:rPr>
          <w:rFonts w:ascii="GHEA Grapalat" w:hAnsi="GHEA Grapalat"/>
          <w:i w:val="0"/>
          <w:lang w:val="hy-AM" w:eastAsia="ru-RU"/>
        </w:rPr>
        <w:t>» «</w:t>
      </w:r>
      <w:r w:rsidRPr="00B70956">
        <w:rPr>
          <w:rFonts w:ascii="GHEA Grapalat" w:hAnsi="GHEA Grapalat"/>
          <w:i w:val="0"/>
          <w:color w:val="000000" w:themeColor="text1"/>
          <w:lang w:val="af-ZA"/>
        </w:rPr>
        <w:t xml:space="preserve">ժամը </w:t>
      </w:r>
      <w:r w:rsidRPr="00B70956">
        <w:rPr>
          <w:rFonts w:ascii="GHEA Grapalat" w:hAnsi="GHEA Grapalat"/>
          <w:i w:val="0"/>
          <w:color w:val="000000" w:themeColor="text1"/>
          <w:lang w:val="hy-AM"/>
        </w:rPr>
        <w:t>11։00</w:t>
      </w:r>
      <w:r w:rsidRPr="00B70956">
        <w:rPr>
          <w:rFonts w:ascii="GHEA Grapalat" w:hAnsi="GHEA Grapalat"/>
          <w:i w:val="0"/>
          <w:color w:val="000000" w:themeColor="text1"/>
          <w:lang w:val="af-ZA"/>
        </w:rPr>
        <w:t xml:space="preserve">-ին։ </w:t>
      </w:r>
    </w:p>
    <w:p w14:paraId="6365585E" w14:textId="77777777" w:rsidR="00EB32BE" w:rsidRPr="004B72E3" w:rsidRDefault="00EB32BE" w:rsidP="00EB32BE">
      <w:pPr>
        <w:pStyle w:val="a3"/>
        <w:spacing w:line="240" w:lineRule="auto"/>
        <w:rPr>
          <w:rFonts w:ascii="GHEA Grapalat" w:hAnsi="GHEA Grapalat"/>
          <w:i w:val="0"/>
          <w:lang w:val="hy-AM"/>
        </w:rPr>
      </w:pPr>
      <w:r w:rsidRPr="00B70956">
        <w:rPr>
          <w:rFonts w:ascii="GHEA Grapalat" w:hAnsi="GHEA Grapalat"/>
          <w:i w:val="0"/>
          <w:lang w:val="af-ZA"/>
        </w:rPr>
        <w:t>Սույն ընթացակարգի վերաբերյալ բողոք</w:t>
      </w:r>
      <w:r w:rsidRPr="00B70956">
        <w:rPr>
          <w:rFonts w:ascii="GHEA Grapalat" w:hAnsi="GHEA Grapalat"/>
          <w:i w:val="0"/>
          <w:lang w:val="hy-AM"/>
        </w:rPr>
        <w:t xml:space="preserve">արկումն իրականացվում է </w:t>
      </w:r>
      <w:r w:rsidRPr="00B70956">
        <w:rPr>
          <w:rFonts w:ascii="GHEA Grapalat" w:hAnsi="GHEA Grapalat"/>
          <w:i w:val="0"/>
          <w:sz w:val="16"/>
          <w:szCs w:val="16"/>
          <w:lang w:val="af-ZA"/>
        </w:rPr>
        <w:t xml:space="preserve"> </w:t>
      </w:r>
      <w:r w:rsidRPr="00B70956">
        <w:rPr>
          <w:rFonts w:ascii="GHEA Grapalat" w:hAnsi="GHEA Grapalat"/>
          <w:i w:val="0"/>
          <w:lang w:val="af-ZA"/>
        </w:rPr>
        <w:t>«</w:t>
      </w:r>
      <w:r w:rsidRPr="00B70956">
        <w:rPr>
          <w:rFonts w:ascii="GHEA Grapalat" w:hAnsi="GHEA Grapalat"/>
          <w:i w:val="0"/>
          <w:lang w:val="hy-AM"/>
        </w:rPr>
        <w:t>Գնումների</w:t>
      </w:r>
      <w:r w:rsidRPr="00B70956">
        <w:rPr>
          <w:rFonts w:ascii="GHEA Grapalat" w:hAnsi="GHEA Grapalat"/>
          <w:i w:val="0"/>
          <w:lang w:val="af-ZA"/>
        </w:rPr>
        <w:t xml:space="preserve"> </w:t>
      </w:r>
      <w:r w:rsidRPr="00B70956">
        <w:rPr>
          <w:rFonts w:ascii="GHEA Grapalat" w:hAnsi="GHEA Grapalat"/>
          <w:i w:val="0"/>
          <w:lang w:val="hy-AM"/>
        </w:rPr>
        <w:t>մասին</w:t>
      </w:r>
      <w:r w:rsidRPr="00B70956">
        <w:rPr>
          <w:rFonts w:ascii="GHEA Grapalat" w:hAnsi="GHEA Grapalat"/>
          <w:i w:val="0"/>
          <w:lang w:val="af-ZA"/>
        </w:rPr>
        <w:t>»</w:t>
      </w:r>
      <w:r w:rsidRPr="00B70956">
        <w:rPr>
          <w:rFonts w:ascii="GHEA Grapalat" w:hAnsi="GHEA Grapalat"/>
          <w:i w:val="0"/>
          <w:lang w:val="hy-AM"/>
        </w:rPr>
        <w:t xml:space="preserve"> ՀՀ</w:t>
      </w:r>
      <w:r w:rsidRPr="00B70956">
        <w:rPr>
          <w:rFonts w:ascii="GHEA Grapalat" w:hAnsi="GHEA Grapalat"/>
          <w:i w:val="0"/>
          <w:lang w:val="af-ZA"/>
        </w:rPr>
        <w:t xml:space="preserve"> </w:t>
      </w:r>
      <w:r w:rsidRPr="00B70956">
        <w:rPr>
          <w:rFonts w:ascii="GHEA Grapalat" w:hAnsi="GHEA Grapalat"/>
          <w:i w:val="0"/>
          <w:lang w:val="hy-AM"/>
        </w:rPr>
        <w:t>օրենքով</w:t>
      </w:r>
      <w:r w:rsidRPr="00B70956">
        <w:rPr>
          <w:rFonts w:ascii="GHEA Grapalat" w:hAnsi="GHEA Grapalat"/>
          <w:i w:val="0"/>
          <w:lang w:val="af-ZA"/>
        </w:rPr>
        <w:t xml:space="preserve"> </w:t>
      </w:r>
      <w:r w:rsidRPr="00B70956">
        <w:rPr>
          <w:rFonts w:ascii="GHEA Grapalat" w:hAnsi="GHEA Grapalat"/>
          <w:i w:val="0"/>
          <w:lang w:val="hy-AM"/>
        </w:rPr>
        <w:t>և</w:t>
      </w:r>
      <w:r w:rsidRPr="00B70956">
        <w:rPr>
          <w:rFonts w:ascii="GHEA Grapalat" w:hAnsi="GHEA Grapalat"/>
          <w:i w:val="0"/>
          <w:lang w:val="af-ZA"/>
        </w:rPr>
        <w:t xml:space="preserve"> </w:t>
      </w:r>
      <w:r w:rsidRPr="00B70956">
        <w:rPr>
          <w:rFonts w:ascii="GHEA Grapalat" w:hAnsi="GHEA Grapalat"/>
          <w:i w:val="0"/>
          <w:lang w:val="hy-AM"/>
        </w:rPr>
        <w:t>ՀՀ քաղաքացիական դատավարության օրենսգրքով սահմանված կարգով։</w:t>
      </w:r>
    </w:p>
    <w:p w14:paraId="7B835E1A" w14:textId="77777777" w:rsidR="00EB32BE" w:rsidRDefault="00EB32BE" w:rsidP="00EB32BE">
      <w:pPr>
        <w:pStyle w:val="a3"/>
        <w:spacing w:line="240" w:lineRule="auto"/>
        <w:ind w:firstLine="630"/>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գնահատող հանձնաժողովի քարտուղար</w:t>
      </w:r>
      <w:r w:rsidRPr="00992727">
        <w:rPr>
          <w:rFonts w:ascii="GHEA Grapalat" w:hAnsi="GHEA Grapalat"/>
          <w:i w:val="0"/>
          <w:lang w:val="af-ZA"/>
        </w:rPr>
        <w:t>`</w:t>
      </w:r>
      <w:r w:rsidRPr="00992727">
        <w:rPr>
          <w:rFonts w:ascii="GHEA Grapalat" w:hAnsi="GHEA Grapalat"/>
          <w:i w:val="0"/>
          <w:lang w:val="hy-AM"/>
        </w:rPr>
        <w:t xml:space="preserve"> </w:t>
      </w:r>
      <w:r>
        <w:rPr>
          <w:rFonts w:ascii="GHEA Grapalat" w:hAnsi="GHEA Grapalat"/>
          <w:i w:val="0"/>
          <w:lang w:val="hy-AM"/>
        </w:rPr>
        <w:t>Մանուշակ Գրիգորյանին։</w:t>
      </w:r>
    </w:p>
    <w:p w14:paraId="79BDF34B" w14:textId="77777777" w:rsidR="00EB32BE" w:rsidRPr="00903E2E" w:rsidRDefault="00EB32BE" w:rsidP="00EB32BE">
      <w:pPr>
        <w:pStyle w:val="a3"/>
        <w:spacing w:line="240" w:lineRule="auto"/>
        <w:ind w:firstLine="0"/>
        <w:rPr>
          <w:rFonts w:ascii="GHEA Grapalat" w:hAnsi="GHEA Grapalat"/>
          <w:i w:val="0"/>
          <w:lang w:val="hy-AM"/>
        </w:rPr>
      </w:pPr>
    </w:p>
    <w:p w14:paraId="072B7B29" w14:textId="55D44C53" w:rsidR="00EB32BE" w:rsidRPr="00FF7E9D" w:rsidRDefault="00EB32BE" w:rsidP="00EB32BE">
      <w:pPr>
        <w:pStyle w:val="a3"/>
        <w:spacing w:line="240" w:lineRule="auto"/>
        <w:ind w:firstLine="0"/>
        <w:rPr>
          <w:rFonts w:ascii="GHEA Grapalat" w:hAnsi="GHEA Grapalat"/>
          <w:b/>
          <w:i w:val="0"/>
          <w:lang w:val="hy-AM"/>
        </w:rPr>
      </w:pPr>
      <w:r w:rsidRPr="00FF7E9D">
        <w:rPr>
          <w:rFonts w:ascii="GHEA Grapalat" w:hAnsi="GHEA Grapalat"/>
          <w:b/>
          <w:i w:val="0"/>
          <w:lang w:val="af-ZA"/>
        </w:rPr>
        <w:t xml:space="preserve">Հեռախոս  </w:t>
      </w:r>
      <w:r w:rsidRPr="00FF7E9D">
        <w:rPr>
          <w:rFonts w:ascii="GHEA Grapalat" w:hAnsi="GHEA Grapalat"/>
          <w:b/>
          <w:i w:val="0"/>
          <w:lang w:val="hy-AM"/>
        </w:rPr>
        <w:t>012351035</w:t>
      </w:r>
      <w:r w:rsidR="00454E2A">
        <w:rPr>
          <w:rFonts w:ascii="GHEA Grapalat" w:hAnsi="GHEA Grapalat"/>
          <w:b/>
          <w:i w:val="0"/>
          <w:lang w:val="hy-AM"/>
        </w:rPr>
        <w:t>/304/</w:t>
      </w:r>
    </w:p>
    <w:p w14:paraId="2A209190" w14:textId="77777777" w:rsidR="00EB32BE" w:rsidRPr="00FF7E9D" w:rsidRDefault="00EB32BE" w:rsidP="00EB32BE">
      <w:pPr>
        <w:pStyle w:val="a3"/>
        <w:spacing w:line="240" w:lineRule="auto"/>
        <w:ind w:firstLine="0"/>
        <w:rPr>
          <w:rFonts w:ascii="GHEA Grapalat" w:hAnsi="GHEA Grapalat"/>
          <w:b/>
          <w:i w:val="0"/>
          <w:lang w:val="af-ZA"/>
        </w:rPr>
      </w:pPr>
      <w:r w:rsidRPr="00FF7E9D">
        <w:rPr>
          <w:rFonts w:ascii="GHEA Grapalat" w:hAnsi="GHEA Grapalat"/>
          <w:b/>
          <w:i w:val="0"/>
          <w:lang w:val="hy-AM"/>
        </w:rPr>
        <w:t xml:space="preserve"> </w:t>
      </w:r>
      <w:r w:rsidRPr="00FF7E9D">
        <w:rPr>
          <w:rFonts w:ascii="GHEA Grapalat" w:hAnsi="GHEA Grapalat"/>
          <w:b/>
          <w:i w:val="0"/>
          <w:lang w:val="af-ZA"/>
        </w:rPr>
        <w:t>Էլ. Փոստ  qbk.gnumner@gmail.com</w:t>
      </w:r>
    </w:p>
    <w:p w14:paraId="3E7D0798" w14:textId="77777777" w:rsidR="00EB32BE" w:rsidRPr="00FF7E9D" w:rsidRDefault="00EB32BE" w:rsidP="00EB32BE">
      <w:pPr>
        <w:pStyle w:val="a3"/>
        <w:spacing w:line="240" w:lineRule="auto"/>
        <w:ind w:firstLine="0"/>
        <w:rPr>
          <w:rFonts w:ascii="GHEA Grapalat" w:hAnsi="GHEA Grapalat"/>
          <w:b/>
          <w:i w:val="0"/>
          <w:lang w:val="af-ZA"/>
        </w:rPr>
      </w:pPr>
      <w:r>
        <w:rPr>
          <w:rFonts w:ascii="GHEA Grapalat" w:hAnsi="GHEA Grapalat"/>
          <w:b/>
          <w:i w:val="0"/>
          <w:lang w:val="af-ZA"/>
        </w:rPr>
        <w:t>Պատվիրատու</w:t>
      </w:r>
      <w:r>
        <w:rPr>
          <w:rFonts w:ascii="GHEA Grapalat" w:hAnsi="GHEA Grapalat"/>
          <w:b/>
          <w:i w:val="0"/>
          <w:lang w:val="hy-AM"/>
        </w:rPr>
        <w:t xml:space="preserve"> </w:t>
      </w:r>
      <w:r w:rsidRPr="00FF7E9D">
        <w:rPr>
          <w:rFonts w:ascii="GHEA Grapalat" w:hAnsi="GHEA Grapalat"/>
          <w:b/>
          <w:i w:val="0"/>
          <w:lang w:val="hy-AM"/>
        </w:rPr>
        <w:t xml:space="preserve"> «Քրեակատարողական բժշկության կենտրոն» ՊՈԱԿ</w:t>
      </w:r>
    </w:p>
    <w:p w14:paraId="5D993A98" w14:textId="77777777" w:rsidR="00EB32BE" w:rsidRPr="00095A8A" w:rsidRDefault="00EB32BE" w:rsidP="00EB32BE">
      <w:pPr>
        <w:pStyle w:val="a3"/>
        <w:spacing w:line="240" w:lineRule="auto"/>
        <w:ind w:left="1404"/>
        <w:rPr>
          <w:rFonts w:ascii="GHEA Grapalat" w:hAnsi="GHEA Grapalat"/>
          <w:i w:val="0"/>
          <w:lang w:val="af-ZA"/>
        </w:rPr>
      </w:pPr>
    </w:p>
    <w:p w14:paraId="5D9F3A6F" w14:textId="2BB68EA7" w:rsidR="00E96B2B" w:rsidRPr="00F566BF" w:rsidRDefault="00E96B2B" w:rsidP="00EB32BE">
      <w:pPr>
        <w:pStyle w:val="a3"/>
        <w:spacing w:line="240" w:lineRule="auto"/>
        <w:ind w:firstLine="0"/>
        <w:rPr>
          <w:rFonts w:ascii="GHEA Grapalat" w:hAnsi="GHEA Grapalat"/>
          <w:i w:val="0"/>
          <w:lang w:val="af-ZA"/>
        </w:rPr>
      </w:pPr>
    </w:p>
    <w:p w14:paraId="409190B6" w14:textId="77777777" w:rsidR="00E96B2B" w:rsidRPr="00F566BF" w:rsidRDefault="00E96B2B" w:rsidP="00E96B2B">
      <w:pPr>
        <w:pStyle w:val="a3"/>
        <w:spacing w:line="240" w:lineRule="auto"/>
        <w:ind w:left="1404"/>
        <w:rPr>
          <w:rFonts w:ascii="GHEA Grapalat" w:hAnsi="GHEA Grapalat"/>
          <w:i w:val="0"/>
          <w:lang w:val="af-ZA"/>
        </w:rPr>
      </w:pPr>
    </w:p>
    <w:p w14:paraId="7929CA31" w14:textId="77777777" w:rsidR="005A52CF" w:rsidRPr="00F56F39" w:rsidRDefault="005A52CF" w:rsidP="00E96B2B">
      <w:pPr>
        <w:ind w:firstLine="567"/>
        <w:jc w:val="right"/>
        <w:rPr>
          <w:rFonts w:ascii="GHEA Grapalat" w:hAnsi="GHEA Grapalat" w:cs="Sylfaen"/>
          <w:i/>
          <w:sz w:val="20"/>
          <w:szCs w:val="20"/>
          <w:lang w:val="af-ZA"/>
        </w:rPr>
      </w:pPr>
    </w:p>
    <w:p w14:paraId="273EF7E0" w14:textId="77777777" w:rsidR="005A52CF" w:rsidRPr="00F56F39" w:rsidRDefault="005A52CF" w:rsidP="00E96B2B">
      <w:pPr>
        <w:ind w:firstLine="567"/>
        <w:jc w:val="right"/>
        <w:rPr>
          <w:rFonts w:ascii="GHEA Grapalat" w:hAnsi="GHEA Grapalat" w:cs="Sylfaen"/>
          <w:i/>
          <w:sz w:val="20"/>
          <w:szCs w:val="20"/>
          <w:lang w:val="af-ZA"/>
        </w:rPr>
      </w:pPr>
    </w:p>
    <w:p w14:paraId="71A51FEC" w14:textId="77777777" w:rsidR="005A52CF" w:rsidRPr="00F56F39" w:rsidRDefault="005A52CF" w:rsidP="00E96B2B">
      <w:pPr>
        <w:ind w:firstLine="567"/>
        <w:jc w:val="right"/>
        <w:rPr>
          <w:rFonts w:ascii="GHEA Grapalat" w:hAnsi="GHEA Grapalat" w:cs="Sylfaen"/>
          <w:i/>
          <w:sz w:val="20"/>
          <w:szCs w:val="20"/>
          <w:lang w:val="af-ZA"/>
        </w:rPr>
      </w:pPr>
    </w:p>
    <w:p w14:paraId="69F6ECF0" w14:textId="77777777" w:rsidR="005A52CF" w:rsidRPr="00F56F39" w:rsidRDefault="005A52CF" w:rsidP="00E96B2B">
      <w:pPr>
        <w:ind w:firstLine="567"/>
        <w:jc w:val="right"/>
        <w:rPr>
          <w:rFonts w:ascii="GHEA Grapalat" w:hAnsi="GHEA Grapalat" w:cs="Sylfaen"/>
          <w:i/>
          <w:sz w:val="20"/>
          <w:szCs w:val="20"/>
          <w:lang w:val="af-ZA"/>
        </w:rPr>
      </w:pPr>
    </w:p>
    <w:p w14:paraId="536E77B7" w14:textId="77777777" w:rsidR="005A52CF" w:rsidRPr="00F56F39" w:rsidRDefault="005A52CF" w:rsidP="00E96B2B">
      <w:pPr>
        <w:ind w:firstLine="567"/>
        <w:jc w:val="right"/>
        <w:rPr>
          <w:rFonts w:ascii="GHEA Grapalat" w:hAnsi="GHEA Grapalat" w:cs="Sylfaen"/>
          <w:i/>
          <w:sz w:val="20"/>
          <w:szCs w:val="20"/>
          <w:lang w:val="af-ZA"/>
        </w:rPr>
      </w:pPr>
    </w:p>
    <w:p w14:paraId="4D1C484B" w14:textId="77777777" w:rsidR="005A52CF" w:rsidRDefault="005A52CF" w:rsidP="00E96B2B">
      <w:pPr>
        <w:ind w:firstLine="567"/>
        <w:jc w:val="right"/>
        <w:rPr>
          <w:rFonts w:ascii="GHEA Grapalat" w:hAnsi="GHEA Grapalat" w:cs="Sylfaen"/>
          <w:i/>
          <w:sz w:val="20"/>
          <w:szCs w:val="20"/>
          <w:lang w:val="hy-AM"/>
        </w:rPr>
      </w:pPr>
    </w:p>
    <w:p w14:paraId="74F4FA7B" w14:textId="77777777" w:rsidR="00C50122" w:rsidRDefault="00C50122" w:rsidP="00E96B2B">
      <w:pPr>
        <w:ind w:firstLine="567"/>
        <w:jc w:val="right"/>
        <w:rPr>
          <w:rFonts w:ascii="GHEA Grapalat" w:hAnsi="GHEA Grapalat" w:cs="Sylfaen"/>
          <w:i/>
          <w:sz w:val="20"/>
          <w:szCs w:val="20"/>
          <w:lang w:val="hy-AM"/>
        </w:rPr>
      </w:pPr>
    </w:p>
    <w:p w14:paraId="753A284E" w14:textId="77777777" w:rsidR="00C50122" w:rsidRDefault="00C50122" w:rsidP="00E96B2B">
      <w:pPr>
        <w:ind w:firstLine="567"/>
        <w:jc w:val="right"/>
        <w:rPr>
          <w:rFonts w:ascii="GHEA Grapalat" w:hAnsi="GHEA Grapalat" w:cs="Sylfaen"/>
          <w:i/>
          <w:sz w:val="20"/>
          <w:szCs w:val="20"/>
          <w:lang w:val="hy-AM"/>
        </w:rPr>
      </w:pPr>
    </w:p>
    <w:p w14:paraId="532940A1" w14:textId="77777777" w:rsidR="00C50122" w:rsidRDefault="00C50122" w:rsidP="00E96B2B">
      <w:pPr>
        <w:ind w:firstLine="567"/>
        <w:jc w:val="right"/>
        <w:rPr>
          <w:rFonts w:ascii="GHEA Grapalat" w:hAnsi="GHEA Grapalat" w:cs="Sylfaen"/>
          <w:i/>
          <w:sz w:val="20"/>
          <w:szCs w:val="20"/>
          <w:lang w:val="hy-AM"/>
        </w:rPr>
      </w:pPr>
    </w:p>
    <w:p w14:paraId="70A149E9" w14:textId="77777777" w:rsidR="00C50122" w:rsidRPr="00C50122" w:rsidRDefault="00C50122" w:rsidP="00E96B2B">
      <w:pPr>
        <w:ind w:firstLine="567"/>
        <w:jc w:val="right"/>
        <w:rPr>
          <w:rFonts w:ascii="GHEA Grapalat" w:hAnsi="GHEA Grapalat" w:cs="Sylfaen"/>
          <w:i/>
          <w:sz w:val="20"/>
          <w:szCs w:val="20"/>
          <w:lang w:val="hy-AM"/>
        </w:rPr>
      </w:pPr>
    </w:p>
    <w:p w14:paraId="2DCFFB8D" w14:textId="77777777" w:rsidR="005A52CF" w:rsidRDefault="005A52CF" w:rsidP="00E96B2B">
      <w:pPr>
        <w:ind w:firstLine="567"/>
        <w:jc w:val="right"/>
        <w:rPr>
          <w:rFonts w:ascii="GHEA Grapalat" w:hAnsi="GHEA Grapalat" w:cs="Sylfaen"/>
          <w:i/>
          <w:sz w:val="20"/>
          <w:szCs w:val="20"/>
          <w:lang w:val="hy-AM"/>
        </w:rPr>
      </w:pPr>
    </w:p>
    <w:p w14:paraId="5FB6F0B0" w14:textId="77777777" w:rsidR="00D90B43" w:rsidRPr="00D90B43" w:rsidRDefault="00D90B43" w:rsidP="00E96B2B">
      <w:pPr>
        <w:ind w:firstLine="567"/>
        <w:jc w:val="right"/>
        <w:rPr>
          <w:rFonts w:ascii="GHEA Grapalat" w:hAnsi="GHEA Grapalat" w:cs="Sylfaen"/>
          <w:i/>
          <w:sz w:val="20"/>
          <w:szCs w:val="20"/>
          <w:lang w:val="hy-AM"/>
        </w:rPr>
      </w:pPr>
    </w:p>
    <w:p w14:paraId="466D9139" w14:textId="77777777" w:rsidR="005A52CF" w:rsidRPr="00F56F39" w:rsidRDefault="005A52CF" w:rsidP="00E96B2B">
      <w:pPr>
        <w:ind w:firstLine="567"/>
        <w:jc w:val="right"/>
        <w:rPr>
          <w:rFonts w:ascii="GHEA Grapalat" w:hAnsi="GHEA Grapalat" w:cs="Sylfaen"/>
          <w:i/>
          <w:sz w:val="20"/>
          <w:szCs w:val="20"/>
          <w:lang w:val="af-ZA"/>
        </w:rPr>
      </w:pPr>
    </w:p>
    <w:p w14:paraId="7F798684" w14:textId="77777777" w:rsidR="005A52CF" w:rsidRPr="00F56F39" w:rsidRDefault="005A52CF" w:rsidP="00E96B2B">
      <w:pPr>
        <w:ind w:firstLine="567"/>
        <w:jc w:val="right"/>
        <w:rPr>
          <w:rFonts w:ascii="GHEA Grapalat" w:hAnsi="GHEA Grapalat" w:cs="Sylfaen"/>
          <w:i/>
          <w:sz w:val="20"/>
          <w:szCs w:val="20"/>
          <w:lang w:val="af-ZA"/>
        </w:rPr>
      </w:pPr>
    </w:p>
    <w:p w14:paraId="1D28E117" w14:textId="77777777" w:rsidR="005A52CF" w:rsidRPr="00F56F39" w:rsidRDefault="005A52CF" w:rsidP="00E96B2B">
      <w:pPr>
        <w:ind w:firstLine="567"/>
        <w:jc w:val="right"/>
        <w:rPr>
          <w:rFonts w:ascii="GHEA Grapalat" w:hAnsi="GHEA Grapalat" w:cs="Sylfaen"/>
          <w:i/>
          <w:sz w:val="20"/>
          <w:szCs w:val="20"/>
          <w:lang w:val="af-ZA"/>
        </w:rPr>
      </w:pPr>
    </w:p>
    <w:p w14:paraId="498E257B" w14:textId="77777777" w:rsidR="00075489" w:rsidRPr="00095A8A" w:rsidRDefault="00075489" w:rsidP="00075489">
      <w:pPr>
        <w:pStyle w:val="aa"/>
        <w:spacing w:after="60"/>
        <w:ind w:right="-7" w:firstLine="567"/>
        <w:jc w:val="right"/>
        <w:rPr>
          <w:rFonts w:ascii="GHEA Grapalat" w:hAnsi="GHEA Grapalat" w:cs="Sylfaen"/>
          <w:color w:val="000000"/>
          <w:sz w:val="20"/>
          <w:szCs w:val="20"/>
          <w:lang w:val="af-ZA"/>
        </w:rPr>
      </w:pPr>
      <w:r w:rsidRPr="00FF7E9D">
        <w:rPr>
          <w:rFonts w:ascii="GHEA Grapalat" w:hAnsi="GHEA Grapalat" w:cs="Sylfaen"/>
          <w:color w:val="000000"/>
          <w:sz w:val="20"/>
          <w:szCs w:val="20"/>
          <w:lang w:val="hy-AM"/>
        </w:rPr>
        <w:lastRenderedPageBreak/>
        <w:t>Հաստատված</w:t>
      </w:r>
      <w:r w:rsidRPr="00095A8A">
        <w:rPr>
          <w:rFonts w:ascii="GHEA Grapalat" w:hAnsi="GHEA Grapalat" w:cs="Sylfaen"/>
          <w:color w:val="000000"/>
          <w:sz w:val="20"/>
          <w:szCs w:val="20"/>
          <w:lang w:val="af-ZA"/>
        </w:rPr>
        <w:t xml:space="preserve"> </w:t>
      </w:r>
      <w:r w:rsidRPr="00FF7E9D">
        <w:rPr>
          <w:rFonts w:ascii="GHEA Grapalat" w:hAnsi="GHEA Grapalat" w:cs="Sylfaen"/>
          <w:color w:val="000000"/>
          <w:sz w:val="20"/>
          <w:szCs w:val="20"/>
          <w:lang w:val="hy-AM"/>
        </w:rPr>
        <w:t>է</w:t>
      </w:r>
    </w:p>
    <w:p w14:paraId="6D40C356" w14:textId="3D08520A" w:rsidR="00075489" w:rsidRPr="00095A8A" w:rsidRDefault="00075489" w:rsidP="00075489">
      <w:pPr>
        <w:pStyle w:val="aa"/>
        <w:spacing w:after="60"/>
        <w:ind w:right="-7" w:firstLine="567"/>
        <w:jc w:val="right"/>
        <w:rPr>
          <w:rFonts w:ascii="GHEA Grapalat" w:hAnsi="GHEA Grapalat" w:cs="Sylfaen"/>
          <w:color w:val="000000"/>
          <w:sz w:val="20"/>
          <w:szCs w:val="20"/>
          <w:lang w:val="af-ZA"/>
        </w:rPr>
      </w:pPr>
      <w:r>
        <w:rPr>
          <w:rFonts w:ascii="GHEA Grapalat" w:hAnsi="GHEA Grapalat" w:cs="Sylfaen"/>
          <w:color w:val="000000"/>
          <w:sz w:val="20"/>
          <w:szCs w:val="20"/>
          <w:lang w:val="hy-AM"/>
        </w:rPr>
        <w:t>ՔԲԿ</w:t>
      </w:r>
      <w:r w:rsidRPr="00095A8A">
        <w:rPr>
          <w:rFonts w:ascii="GHEA Grapalat" w:hAnsi="GHEA Grapalat" w:cs="Sylfaen"/>
          <w:color w:val="000000"/>
          <w:sz w:val="20"/>
          <w:szCs w:val="20"/>
          <w:lang w:val="af-ZA"/>
        </w:rPr>
        <w:t>-</w:t>
      </w:r>
      <w:r w:rsidRPr="00FF7E9D">
        <w:rPr>
          <w:rFonts w:ascii="GHEA Grapalat" w:hAnsi="GHEA Grapalat" w:cs="Sylfaen"/>
          <w:color w:val="000000"/>
          <w:sz w:val="20"/>
          <w:szCs w:val="20"/>
          <w:lang w:val="hy-AM"/>
        </w:rPr>
        <w:t>ԳՀ</w:t>
      </w:r>
      <w:r>
        <w:rPr>
          <w:rFonts w:ascii="GHEA Grapalat" w:hAnsi="GHEA Grapalat" w:cs="Sylfaen"/>
          <w:color w:val="000000"/>
          <w:sz w:val="20"/>
          <w:szCs w:val="20"/>
          <w:lang w:val="hy-AM"/>
        </w:rPr>
        <w:t>ԱՇ</w:t>
      </w:r>
      <w:r w:rsidRPr="00FF7E9D">
        <w:rPr>
          <w:rFonts w:ascii="GHEA Grapalat" w:hAnsi="GHEA Grapalat" w:cs="Sylfaen"/>
          <w:color w:val="000000"/>
          <w:sz w:val="20"/>
          <w:szCs w:val="20"/>
          <w:lang w:val="hy-AM"/>
        </w:rPr>
        <w:t>ՁԲ</w:t>
      </w:r>
      <w:r w:rsidRPr="00095A8A">
        <w:rPr>
          <w:rFonts w:ascii="GHEA Grapalat" w:hAnsi="GHEA Grapalat" w:cs="Sylfaen"/>
          <w:color w:val="000000"/>
          <w:sz w:val="20"/>
          <w:szCs w:val="20"/>
          <w:lang w:val="af-ZA"/>
        </w:rPr>
        <w:t>-</w:t>
      </w:r>
      <w:r>
        <w:rPr>
          <w:rFonts w:ascii="GHEA Grapalat" w:hAnsi="GHEA Grapalat" w:cs="Sylfaen"/>
          <w:color w:val="000000"/>
          <w:sz w:val="20"/>
          <w:szCs w:val="20"/>
          <w:lang w:val="af-ZA"/>
        </w:rPr>
        <w:t>2</w:t>
      </w:r>
      <w:r w:rsidR="00A941BF">
        <w:rPr>
          <w:rFonts w:ascii="GHEA Grapalat" w:hAnsi="GHEA Grapalat" w:cs="Sylfaen"/>
          <w:color w:val="000000"/>
          <w:sz w:val="20"/>
          <w:szCs w:val="20"/>
          <w:lang w:val="hy-AM"/>
        </w:rPr>
        <w:t>3</w:t>
      </w:r>
      <w:r>
        <w:rPr>
          <w:rFonts w:ascii="GHEA Grapalat" w:hAnsi="GHEA Grapalat" w:cs="Sylfaen"/>
          <w:color w:val="000000"/>
          <w:sz w:val="20"/>
          <w:szCs w:val="20"/>
          <w:lang w:val="af-ZA"/>
        </w:rPr>
        <w:t>/</w:t>
      </w:r>
      <w:r>
        <w:rPr>
          <w:rFonts w:ascii="GHEA Grapalat" w:hAnsi="GHEA Grapalat" w:cs="Sylfaen"/>
          <w:color w:val="000000"/>
          <w:sz w:val="20"/>
          <w:szCs w:val="20"/>
          <w:lang w:val="hy-AM"/>
        </w:rPr>
        <w:t>2</w:t>
      </w:r>
      <w:r w:rsidR="000D219F">
        <w:rPr>
          <w:rFonts w:ascii="GHEA Grapalat" w:hAnsi="GHEA Grapalat" w:cs="Sylfaen"/>
          <w:color w:val="000000"/>
          <w:sz w:val="20"/>
          <w:szCs w:val="20"/>
          <w:lang w:val="hy-AM"/>
        </w:rPr>
        <w:t>7</w:t>
      </w:r>
      <w:r>
        <w:rPr>
          <w:rFonts w:ascii="GHEA Grapalat" w:hAnsi="GHEA Grapalat" w:cs="Sylfaen"/>
          <w:color w:val="000000"/>
          <w:sz w:val="20"/>
          <w:szCs w:val="20"/>
          <w:lang w:val="hy-AM"/>
        </w:rPr>
        <w:t xml:space="preserve"> </w:t>
      </w:r>
      <w:r w:rsidRPr="00FF7E9D">
        <w:rPr>
          <w:rFonts w:ascii="GHEA Grapalat" w:hAnsi="GHEA Grapalat" w:cs="Sylfaen"/>
          <w:color w:val="000000"/>
          <w:sz w:val="20"/>
          <w:szCs w:val="20"/>
          <w:lang w:val="hy-AM"/>
        </w:rPr>
        <w:t>ծածկագրով</w:t>
      </w:r>
      <w:r w:rsidRPr="00095A8A">
        <w:rPr>
          <w:rFonts w:ascii="GHEA Grapalat" w:hAnsi="GHEA Grapalat" w:cs="Sylfaen"/>
          <w:color w:val="000000"/>
          <w:sz w:val="20"/>
          <w:szCs w:val="20"/>
          <w:lang w:val="af-ZA"/>
        </w:rPr>
        <w:t xml:space="preserve"> </w:t>
      </w:r>
    </w:p>
    <w:p w14:paraId="6892AA68" w14:textId="77777777" w:rsidR="00075489" w:rsidRPr="00095A8A" w:rsidRDefault="00075489" w:rsidP="00075489">
      <w:pPr>
        <w:pStyle w:val="aa"/>
        <w:spacing w:after="60"/>
        <w:ind w:right="-7" w:firstLine="567"/>
        <w:jc w:val="right"/>
        <w:rPr>
          <w:rFonts w:ascii="GHEA Grapalat" w:hAnsi="GHEA Grapalat" w:cs="Sylfaen"/>
          <w:color w:val="000000"/>
          <w:sz w:val="20"/>
          <w:szCs w:val="20"/>
          <w:lang w:val="af-ZA"/>
        </w:rPr>
      </w:pPr>
      <w:r w:rsidRPr="00FF7E9D">
        <w:rPr>
          <w:rFonts w:ascii="GHEA Grapalat" w:hAnsi="GHEA Grapalat" w:cs="Sylfaen"/>
          <w:color w:val="000000"/>
          <w:sz w:val="20"/>
          <w:szCs w:val="20"/>
          <w:lang w:val="hy-AM"/>
        </w:rPr>
        <w:t>գնանշման</w:t>
      </w:r>
      <w:r w:rsidRPr="00095A8A">
        <w:rPr>
          <w:rFonts w:ascii="GHEA Grapalat" w:hAnsi="GHEA Grapalat" w:cs="Sylfaen"/>
          <w:color w:val="000000"/>
          <w:sz w:val="20"/>
          <w:szCs w:val="20"/>
          <w:lang w:val="af-ZA"/>
        </w:rPr>
        <w:t xml:space="preserve"> </w:t>
      </w:r>
      <w:r w:rsidRPr="00FF7E9D">
        <w:rPr>
          <w:rFonts w:ascii="GHEA Grapalat" w:hAnsi="GHEA Grapalat" w:cs="Sylfaen"/>
          <w:color w:val="000000"/>
          <w:sz w:val="20"/>
          <w:szCs w:val="20"/>
          <w:lang w:val="hy-AM"/>
        </w:rPr>
        <w:t>հարցման</w:t>
      </w:r>
      <w:r w:rsidRPr="00095A8A">
        <w:rPr>
          <w:rFonts w:ascii="GHEA Grapalat" w:hAnsi="GHEA Grapalat" w:cs="Sylfaen"/>
          <w:color w:val="000000"/>
          <w:sz w:val="20"/>
          <w:szCs w:val="20"/>
          <w:lang w:val="af-ZA"/>
        </w:rPr>
        <w:t xml:space="preserve"> </w:t>
      </w:r>
      <w:r w:rsidRPr="00FF7E9D">
        <w:rPr>
          <w:rFonts w:ascii="GHEA Grapalat" w:hAnsi="GHEA Grapalat" w:cs="Sylfaen"/>
          <w:color w:val="000000"/>
          <w:sz w:val="20"/>
          <w:szCs w:val="20"/>
          <w:lang w:val="hy-AM"/>
        </w:rPr>
        <w:t>գնահատ</w:t>
      </w:r>
      <w:r w:rsidRPr="00095A8A">
        <w:rPr>
          <w:rFonts w:ascii="GHEA Grapalat" w:hAnsi="GHEA Grapalat" w:cs="Sylfaen"/>
          <w:color w:val="000000"/>
          <w:sz w:val="20"/>
          <w:szCs w:val="20"/>
        </w:rPr>
        <w:t>ող</w:t>
      </w:r>
      <w:r w:rsidRPr="00095A8A">
        <w:rPr>
          <w:rFonts w:ascii="GHEA Grapalat" w:hAnsi="GHEA Grapalat" w:cs="Sylfaen"/>
          <w:color w:val="000000"/>
          <w:sz w:val="20"/>
          <w:szCs w:val="20"/>
          <w:lang w:val="af-ZA"/>
        </w:rPr>
        <w:t xml:space="preserve"> </w:t>
      </w:r>
      <w:r w:rsidRPr="00095A8A">
        <w:rPr>
          <w:rFonts w:ascii="GHEA Grapalat" w:hAnsi="GHEA Grapalat" w:cs="Sylfaen"/>
          <w:color w:val="000000"/>
          <w:sz w:val="20"/>
          <w:szCs w:val="20"/>
        </w:rPr>
        <w:t>հանձնաժողովի</w:t>
      </w:r>
    </w:p>
    <w:p w14:paraId="5DA054D6" w14:textId="2D7F57D8" w:rsidR="00075489" w:rsidRPr="00095A8A" w:rsidRDefault="00075489" w:rsidP="00075489">
      <w:pPr>
        <w:pStyle w:val="aa"/>
        <w:spacing w:after="60"/>
        <w:ind w:right="-7" w:firstLine="567"/>
        <w:jc w:val="right"/>
        <w:rPr>
          <w:rFonts w:ascii="GHEA Grapalat" w:hAnsi="GHEA Grapalat" w:cs="Sylfaen"/>
          <w:color w:val="000000"/>
          <w:sz w:val="20"/>
          <w:szCs w:val="20"/>
          <w:lang w:val="af-ZA"/>
        </w:rPr>
      </w:pPr>
      <w:r w:rsidRPr="00095A8A">
        <w:rPr>
          <w:rFonts w:ascii="GHEA Grapalat" w:hAnsi="GHEA Grapalat" w:cs="Sylfaen"/>
          <w:color w:val="000000"/>
          <w:sz w:val="20"/>
          <w:szCs w:val="20"/>
          <w:lang w:val="af-ZA"/>
        </w:rPr>
        <w:t>202</w:t>
      </w:r>
      <w:r w:rsidR="00A941BF">
        <w:rPr>
          <w:rFonts w:ascii="GHEA Grapalat" w:hAnsi="GHEA Grapalat" w:cs="Sylfaen"/>
          <w:color w:val="000000"/>
          <w:sz w:val="20"/>
          <w:szCs w:val="20"/>
          <w:lang w:val="hy-AM"/>
        </w:rPr>
        <w:t>3</w:t>
      </w:r>
      <w:r w:rsidRPr="00095A8A">
        <w:rPr>
          <w:rFonts w:ascii="GHEA Grapalat" w:hAnsi="GHEA Grapalat" w:cs="Sylfaen"/>
          <w:color w:val="000000"/>
          <w:sz w:val="20"/>
          <w:szCs w:val="20"/>
        </w:rPr>
        <w:t>թ</w:t>
      </w:r>
      <w:r w:rsidRPr="00095A8A">
        <w:rPr>
          <w:rFonts w:ascii="GHEA Grapalat" w:hAnsi="GHEA Grapalat" w:cs="Sylfaen"/>
          <w:color w:val="000000"/>
          <w:sz w:val="20"/>
          <w:szCs w:val="20"/>
          <w:lang w:val="af-ZA"/>
        </w:rPr>
        <w:t xml:space="preserve">. </w:t>
      </w:r>
      <w:r w:rsidR="00A941BF">
        <w:rPr>
          <w:rFonts w:ascii="GHEA Grapalat" w:hAnsi="GHEA Grapalat" w:cs="Sylfaen"/>
          <w:color w:val="000000"/>
          <w:sz w:val="20"/>
          <w:szCs w:val="20"/>
          <w:lang w:val="hy-AM"/>
        </w:rPr>
        <w:t>հուլիս</w:t>
      </w:r>
      <w:r w:rsidRPr="007118F5">
        <w:rPr>
          <w:rFonts w:ascii="GHEA Grapalat" w:hAnsi="GHEA Grapalat" w:cs="Sylfaen"/>
          <w:color w:val="000000"/>
          <w:sz w:val="20"/>
          <w:szCs w:val="20"/>
        </w:rPr>
        <w:t>ի</w:t>
      </w:r>
      <w:r w:rsidRPr="007118F5">
        <w:rPr>
          <w:rFonts w:ascii="GHEA Grapalat" w:hAnsi="GHEA Grapalat" w:cs="Sylfaen"/>
          <w:color w:val="000000"/>
          <w:sz w:val="20"/>
          <w:szCs w:val="20"/>
          <w:lang w:val="af-ZA"/>
        </w:rPr>
        <w:t xml:space="preserve"> </w:t>
      </w:r>
      <w:r w:rsidR="000D219F">
        <w:rPr>
          <w:rFonts w:ascii="GHEA Grapalat" w:hAnsi="GHEA Grapalat" w:cs="Sylfaen"/>
          <w:color w:val="000000"/>
          <w:sz w:val="20"/>
          <w:szCs w:val="20"/>
          <w:lang w:val="hy-AM"/>
        </w:rPr>
        <w:t>11</w:t>
      </w:r>
      <w:r w:rsidRPr="007118F5">
        <w:rPr>
          <w:rFonts w:ascii="GHEA Grapalat" w:hAnsi="GHEA Grapalat" w:cs="Sylfaen"/>
          <w:color w:val="000000"/>
          <w:sz w:val="20"/>
          <w:szCs w:val="20"/>
          <w:lang w:val="af-ZA"/>
        </w:rPr>
        <w:t>-</w:t>
      </w:r>
      <w:r w:rsidRPr="007118F5">
        <w:rPr>
          <w:rFonts w:ascii="GHEA Grapalat" w:hAnsi="GHEA Grapalat" w:cs="Sylfaen"/>
          <w:color w:val="000000"/>
          <w:sz w:val="20"/>
          <w:szCs w:val="20"/>
        </w:rPr>
        <w:t>ի</w:t>
      </w:r>
      <w:r w:rsidRPr="007118F5">
        <w:rPr>
          <w:rFonts w:ascii="GHEA Grapalat" w:hAnsi="GHEA Grapalat" w:cs="Sylfaen"/>
          <w:color w:val="000000"/>
          <w:sz w:val="20"/>
          <w:szCs w:val="20"/>
          <w:lang w:val="af-ZA"/>
        </w:rPr>
        <w:t xml:space="preserve"> N</w:t>
      </w:r>
      <w:r w:rsidRPr="00095A8A">
        <w:rPr>
          <w:rFonts w:ascii="GHEA Grapalat" w:hAnsi="GHEA Grapalat" w:cs="Sylfaen"/>
          <w:color w:val="000000"/>
          <w:sz w:val="20"/>
          <w:szCs w:val="20"/>
          <w:lang w:val="af-ZA"/>
        </w:rPr>
        <w:t xml:space="preserve"> 1 </w:t>
      </w:r>
      <w:r w:rsidRPr="00095A8A">
        <w:rPr>
          <w:rFonts w:ascii="GHEA Grapalat" w:hAnsi="GHEA Grapalat" w:cs="Sylfaen"/>
          <w:color w:val="000000"/>
          <w:sz w:val="20"/>
          <w:szCs w:val="20"/>
        </w:rPr>
        <w:t>որոշմամբ</w:t>
      </w:r>
    </w:p>
    <w:p w14:paraId="6AE375A6" w14:textId="77777777" w:rsidR="00075489" w:rsidRPr="00095A8A" w:rsidRDefault="00075489" w:rsidP="00075489">
      <w:pPr>
        <w:pStyle w:val="aa"/>
        <w:ind w:right="-7" w:firstLine="567"/>
        <w:jc w:val="center"/>
        <w:rPr>
          <w:rFonts w:ascii="GHEA Grapalat" w:hAnsi="GHEA Grapalat"/>
          <w:lang w:val="af-ZA"/>
        </w:rPr>
      </w:pPr>
    </w:p>
    <w:p w14:paraId="57D4C44F" w14:textId="77777777" w:rsidR="00E96B2B" w:rsidRPr="00F566BF" w:rsidRDefault="00E96B2B" w:rsidP="00E96B2B">
      <w:pPr>
        <w:pStyle w:val="aa"/>
        <w:ind w:right="-7" w:firstLine="567"/>
        <w:jc w:val="right"/>
        <w:rPr>
          <w:rFonts w:ascii="GHEA Grapalat" w:hAnsi="GHEA Grapalat" w:cs="Sylfaen"/>
          <w:i/>
          <w:sz w:val="22"/>
          <w:lang w:val="af-ZA"/>
        </w:rPr>
      </w:pPr>
    </w:p>
    <w:p w14:paraId="187C01D7" w14:textId="77777777" w:rsidR="00E96B2B" w:rsidRPr="00F566BF" w:rsidRDefault="00E96B2B" w:rsidP="00E96B2B">
      <w:pPr>
        <w:pStyle w:val="aa"/>
        <w:ind w:right="-7" w:firstLine="567"/>
        <w:jc w:val="right"/>
        <w:rPr>
          <w:rFonts w:ascii="GHEA Grapalat" w:hAnsi="GHEA Grapalat" w:cs="Sylfaen"/>
          <w:i/>
          <w:sz w:val="22"/>
          <w:lang w:val="af-ZA"/>
        </w:rPr>
      </w:pPr>
    </w:p>
    <w:p w14:paraId="685F413C" w14:textId="77777777" w:rsidR="00E96B2B" w:rsidRPr="00F566BF" w:rsidRDefault="00E96B2B" w:rsidP="00E96B2B">
      <w:pPr>
        <w:pStyle w:val="aa"/>
        <w:spacing w:after="0"/>
        <w:ind w:firstLine="567"/>
        <w:jc w:val="right"/>
        <w:rPr>
          <w:rFonts w:ascii="GHEA Grapalat" w:hAnsi="GHEA Grapalat" w:cs="Sylfaen"/>
          <w:i/>
          <w:sz w:val="20"/>
          <w:szCs w:val="20"/>
          <w:lang w:val="af-ZA"/>
        </w:rPr>
      </w:pPr>
    </w:p>
    <w:p w14:paraId="29569A7A" w14:textId="77777777" w:rsidR="00E96B2B" w:rsidRPr="00F566BF" w:rsidRDefault="00E96B2B" w:rsidP="00E96B2B">
      <w:pPr>
        <w:pStyle w:val="aa"/>
        <w:spacing w:after="0"/>
        <w:ind w:firstLine="567"/>
        <w:jc w:val="right"/>
        <w:rPr>
          <w:rFonts w:ascii="GHEA Grapalat" w:hAnsi="GHEA Grapalat"/>
          <w:i/>
          <w:sz w:val="20"/>
          <w:szCs w:val="20"/>
          <w:lang w:val="af-ZA"/>
        </w:rPr>
      </w:pPr>
    </w:p>
    <w:p w14:paraId="7A710193" w14:textId="77777777" w:rsidR="00E96B2B" w:rsidRPr="00F566BF" w:rsidRDefault="00E96B2B" w:rsidP="00E96B2B">
      <w:pPr>
        <w:pStyle w:val="aa"/>
        <w:ind w:right="-7" w:firstLine="567"/>
        <w:jc w:val="center"/>
        <w:rPr>
          <w:rFonts w:ascii="GHEA Grapalat" w:hAnsi="GHEA Grapalat"/>
          <w:lang w:val="af-ZA"/>
        </w:rPr>
      </w:pPr>
    </w:p>
    <w:p w14:paraId="5C565AA3" w14:textId="77777777" w:rsidR="00E96B2B" w:rsidRPr="00F566BF" w:rsidRDefault="00E96B2B" w:rsidP="00E96B2B">
      <w:pPr>
        <w:pStyle w:val="aa"/>
        <w:ind w:right="-7" w:firstLine="567"/>
        <w:jc w:val="center"/>
        <w:rPr>
          <w:rFonts w:ascii="GHEA Grapalat" w:hAnsi="GHEA Grapalat"/>
          <w:lang w:val="af-ZA"/>
        </w:rPr>
      </w:pPr>
    </w:p>
    <w:p w14:paraId="77E01154" w14:textId="77777777" w:rsidR="00E96B2B" w:rsidRPr="00F566BF" w:rsidRDefault="00E96B2B" w:rsidP="00E96B2B">
      <w:pPr>
        <w:pStyle w:val="aa"/>
        <w:ind w:right="-7" w:firstLine="567"/>
        <w:jc w:val="center"/>
        <w:rPr>
          <w:rFonts w:ascii="GHEA Grapalat" w:hAnsi="GHEA Grapalat"/>
          <w:lang w:val="af-ZA"/>
        </w:rPr>
      </w:pPr>
    </w:p>
    <w:p w14:paraId="6A05B5DB" w14:textId="77777777" w:rsidR="00E96B2B" w:rsidRPr="00F566BF" w:rsidRDefault="00E96B2B" w:rsidP="00E96B2B">
      <w:pPr>
        <w:pStyle w:val="aa"/>
        <w:ind w:right="-7" w:firstLine="567"/>
        <w:jc w:val="center"/>
        <w:rPr>
          <w:rFonts w:ascii="GHEA Grapalat" w:hAnsi="GHEA Grapalat"/>
          <w:lang w:val="af-ZA"/>
        </w:rPr>
      </w:pPr>
    </w:p>
    <w:p w14:paraId="781E7396" w14:textId="6A8C0F88" w:rsidR="00E96B2B" w:rsidRPr="00C50122" w:rsidRDefault="00C50122" w:rsidP="00E96B2B">
      <w:pPr>
        <w:pStyle w:val="aa"/>
        <w:ind w:right="-7" w:firstLine="567"/>
        <w:jc w:val="center"/>
        <w:rPr>
          <w:rFonts w:ascii="GHEA Grapalat" w:hAnsi="GHEA Grapalat"/>
          <w:lang w:val="hy-AM"/>
        </w:rPr>
      </w:pPr>
      <w:r>
        <w:rPr>
          <w:rFonts w:ascii="GHEA Grapalat" w:hAnsi="GHEA Grapalat" w:cs="Times Armenian"/>
          <w:b/>
          <w:i/>
          <w:lang w:val="hy-AM"/>
        </w:rPr>
        <w:t>«ՔՐԵԱԿԱՏԱՐՈՂԱԿԱՆ ԲԺՇԿՈՒԹՅԱՆ ԿԵՆՏՐՈՆ» ՊՈԱԿ</w:t>
      </w:r>
    </w:p>
    <w:p w14:paraId="43454A50" w14:textId="77777777" w:rsidR="00E96B2B" w:rsidRPr="0093410B" w:rsidRDefault="00E96B2B" w:rsidP="00E96B2B">
      <w:pPr>
        <w:tabs>
          <w:tab w:val="left" w:pos="5968"/>
        </w:tabs>
        <w:spacing w:after="120"/>
        <w:ind w:right="-7" w:firstLine="567"/>
        <w:rPr>
          <w:rFonts w:ascii="GHEA Grapalat" w:hAnsi="GHEA Grapalat"/>
          <w:lang w:val="af-ZA"/>
        </w:rPr>
      </w:pPr>
    </w:p>
    <w:p w14:paraId="5440AC9D" w14:textId="77777777" w:rsidR="00E96B2B" w:rsidRPr="0093410B" w:rsidRDefault="00E96B2B" w:rsidP="00E96B2B">
      <w:pPr>
        <w:spacing w:after="120"/>
        <w:ind w:right="-7" w:firstLine="567"/>
        <w:jc w:val="center"/>
        <w:rPr>
          <w:rFonts w:ascii="GHEA Grapalat" w:hAnsi="GHEA Grapalat"/>
          <w:lang w:val="af-ZA"/>
        </w:rPr>
      </w:pPr>
    </w:p>
    <w:p w14:paraId="502ADCCC" w14:textId="77777777" w:rsidR="00E96B2B" w:rsidRPr="0093410B" w:rsidRDefault="00E96B2B" w:rsidP="00E96B2B">
      <w:pPr>
        <w:spacing w:after="120"/>
        <w:ind w:right="-7" w:firstLine="567"/>
        <w:jc w:val="center"/>
        <w:rPr>
          <w:rFonts w:ascii="GHEA Grapalat" w:hAnsi="GHEA Grapalat"/>
          <w:lang w:val="af-ZA"/>
        </w:rPr>
      </w:pPr>
    </w:p>
    <w:p w14:paraId="17656F2E" w14:textId="77777777" w:rsidR="00E96B2B" w:rsidRPr="0093410B" w:rsidRDefault="00E96B2B" w:rsidP="00E96B2B">
      <w:pPr>
        <w:spacing w:after="120"/>
        <w:ind w:right="-7" w:firstLine="567"/>
        <w:jc w:val="center"/>
        <w:rPr>
          <w:rFonts w:ascii="GHEA Grapalat" w:hAnsi="GHEA Grapalat"/>
          <w:lang w:val="af-ZA"/>
        </w:rPr>
      </w:pPr>
    </w:p>
    <w:p w14:paraId="2966EEDC" w14:textId="77777777" w:rsidR="00E96B2B" w:rsidRPr="0093410B" w:rsidRDefault="00E96B2B" w:rsidP="00E96B2B">
      <w:pPr>
        <w:spacing w:after="120"/>
        <w:ind w:right="-7" w:firstLine="567"/>
        <w:jc w:val="center"/>
        <w:rPr>
          <w:rFonts w:ascii="GHEA Grapalat" w:hAnsi="GHEA Grapalat"/>
          <w:lang w:val="af-ZA"/>
        </w:rPr>
      </w:pPr>
    </w:p>
    <w:p w14:paraId="6CE63BC5" w14:textId="77777777" w:rsidR="00E96B2B" w:rsidRPr="0093410B" w:rsidRDefault="00E96B2B" w:rsidP="00E96B2B">
      <w:pPr>
        <w:spacing w:after="120"/>
        <w:ind w:right="-7" w:firstLine="567"/>
        <w:jc w:val="center"/>
        <w:rPr>
          <w:rFonts w:ascii="GHEA Grapalat" w:hAnsi="GHEA Grapalat" w:cs="Sylfaen"/>
          <w:lang w:val="af-ZA"/>
        </w:rPr>
      </w:pPr>
      <w:r w:rsidRPr="0093410B">
        <w:rPr>
          <w:rFonts w:ascii="GHEA Grapalat" w:hAnsi="GHEA Grapalat" w:cs="Sylfaen"/>
        </w:rPr>
        <w:t>Հ</w:t>
      </w:r>
      <w:r w:rsidRPr="0093410B">
        <w:rPr>
          <w:rFonts w:ascii="GHEA Grapalat" w:hAnsi="GHEA Grapalat" w:cs="Times Armenian"/>
          <w:lang w:val="af-ZA"/>
        </w:rPr>
        <w:t xml:space="preserve"> </w:t>
      </w:r>
      <w:r w:rsidRPr="0093410B">
        <w:rPr>
          <w:rFonts w:ascii="GHEA Grapalat" w:hAnsi="GHEA Grapalat" w:cs="Sylfaen"/>
        </w:rPr>
        <w:t>Ր</w:t>
      </w:r>
      <w:r w:rsidRPr="0093410B">
        <w:rPr>
          <w:rFonts w:ascii="GHEA Grapalat" w:hAnsi="GHEA Grapalat" w:cs="Times Armenian"/>
          <w:lang w:val="af-ZA"/>
        </w:rPr>
        <w:t xml:space="preserve"> </w:t>
      </w:r>
      <w:r w:rsidRPr="0093410B">
        <w:rPr>
          <w:rFonts w:ascii="GHEA Grapalat" w:hAnsi="GHEA Grapalat" w:cs="Sylfaen"/>
        </w:rPr>
        <w:t>Ա</w:t>
      </w:r>
      <w:r w:rsidRPr="0093410B">
        <w:rPr>
          <w:rFonts w:ascii="GHEA Grapalat" w:hAnsi="GHEA Grapalat" w:cs="Times Armenian"/>
          <w:lang w:val="af-ZA"/>
        </w:rPr>
        <w:t xml:space="preserve"> </w:t>
      </w:r>
      <w:r w:rsidRPr="0093410B">
        <w:rPr>
          <w:rFonts w:ascii="GHEA Grapalat" w:hAnsi="GHEA Grapalat" w:cs="Sylfaen"/>
        </w:rPr>
        <w:t>Վ</w:t>
      </w:r>
      <w:r w:rsidRPr="0093410B">
        <w:rPr>
          <w:rFonts w:ascii="GHEA Grapalat" w:hAnsi="GHEA Grapalat" w:cs="Times Armenian"/>
          <w:lang w:val="af-ZA"/>
        </w:rPr>
        <w:t xml:space="preserve"> </w:t>
      </w:r>
      <w:r w:rsidRPr="0093410B">
        <w:rPr>
          <w:rFonts w:ascii="GHEA Grapalat" w:hAnsi="GHEA Grapalat" w:cs="Sylfaen"/>
        </w:rPr>
        <w:t>Ե</w:t>
      </w:r>
      <w:r w:rsidRPr="0093410B">
        <w:rPr>
          <w:rFonts w:ascii="GHEA Grapalat" w:hAnsi="GHEA Grapalat" w:cs="Times Armenian"/>
          <w:lang w:val="af-ZA"/>
        </w:rPr>
        <w:t xml:space="preserve"> </w:t>
      </w:r>
      <w:r w:rsidRPr="0093410B">
        <w:rPr>
          <w:rFonts w:ascii="GHEA Grapalat" w:hAnsi="GHEA Grapalat" w:cs="Sylfaen"/>
        </w:rPr>
        <w:t>Ր</w:t>
      </w:r>
    </w:p>
    <w:p w14:paraId="578FEA34" w14:textId="77777777" w:rsidR="00E96B2B" w:rsidRPr="0093410B" w:rsidRDefault="00E96B2B" w:rsidP="00E96B2B">
      <w:pPr>
        <w:spacing w:after="120"/>
        <w:ind w:right="-7" w:firstLine="567"/>
        <w:jc w:val="center"/>
        <w:rPr>
          <w:rFonts w:ascii="GHEA Grapalat" w:hAnsi="GHEA Grapalat" w:cs="Sylfaen"/>
          <w:lang w:val="af-ZA"/>
        </w:rPr>
      </w:pPr>
    </w:p>
    <w:p w14:paraId="4718AD9F" w14:textId="77777777" w:rsidR="00E96B2B" w:rsidRPr="0093410B" w:rsidRDefault="00E96B2B" w:rsidP="00E96B2B">
      <w:pPr>
        <w:spacing w:after="120"/>
        <w:ind w:right="-7" w:firstLine="567"/>
        <w:jc w:val="center"/>
        <w:rPr>
          <w:rFonts w:ascii="GHEA Grapalat" w:hAnsi="GHEA Grapalat" w:cs="Sylfaen"/>
          <w:lang w:val="af-ZA"/>
        </w:rPr>
      </w:pPr>
    </w:p>
    <w:p w14:paraId="18C999B6" w14:textId="6540E729" w:rsidR="00E96B2B" w:rsidRDefault="00C50122" w:rsidP="00E96B2B">
      <w:pPr>
        <w:spacing w:after="120"/>
        <w:ind w:right="-7"/>
        <w:jc w:val="center"/>
        <w:rPr>
          <w:rFonts w:ascii="GHEA Grapalat" w:hAnsi="GHEA Grapalat" w:cs="Sylfaen"/>
          <w:lang w:val="af-ZA"/>
        </w:rPr>
      </w:pPr>
      <w:r w:rsidRPr="00C50122">
        <w:rPr>
          <w:rFonts w:ascii="GHEA Grapalat" w:hAnsi="GHEA Grapalat" w:cs="Sylfaen"/>
          <w:lang w:val="af-ZA"/>
        </w:rPr>
        <w:t>«</w:t>
      </w:r>
      <w:r w:rsidRPr="00C50122">
        <w:rPr>
          <w:rFonts w:ascii="GHEA Grapalat" w:hAnsi="GHEA Grapalat" w:cs="Sylfaen"/>
        </w:rPr>
        <w:t>ՔՐԵԱԿԱՏԱՐՈՂԱԿԱՆ</w:t>
      </w:r>
      <w:r w:rsidRPr="00C50122">
        <w:rPr>
          <w:rFonts w:ascii="GHEA Grapalat" w:hAnsi="GHEA Grapalat" w:cs="Sylfaen"/>
          <w:lang w:val="af-ZA"/>
        </w:rPr>
        <w:t xml:space="preserve"> </w:t>
      </w:r>
      <w:r w:rsidRPr="00C50122">
        <w:rPr>
          <w:rFonts w:ascii="GHEA Grapalat" w:hAnsi="GHEA Grapalat" w:cs="Sylfaen"/>
        </w:rPr>
        <w:t>ԲԺՇԿՈՒԹՅԱՆ</w:t>
      </w:r>
      <w:r w:rsidRPr="00C50122">
        <w:rPr>
          <w:rFonts w:ascii="GHEA Grapalat" w:hAnsi="GHEA Grapalat" w:cs="Sylfaen"/>
          <w:lang w:val="af-ZA"/>
        </w:rPr>
        <w:t xml:space="preserve"> </w:t>
      </w:r>
      <w:r w:rsidRPr="00C50122">
        <w:rPr>
          <w:rFonts w:ascii="GHEA Grapalat" w:hAnsi="GHEA Grapalat" w:cs="Sylfaen"/>
        </w:rPr>
        <w:t>ԿԵՆՏՐՈՆ</w:t>
      </w:r>
      <w:r w:rsidRPr="00C50122">
        <w:rPr>
          <w:rFonts w:ascii="GHEA Grapalat" w:hAnsi="GHEA Grapalat" w:cs="Sylfaen"/>
          <w:lang w:val="af-ZA"/>
        </w:rPr>
        <w:t xml:space="preserve">» </w:t>
      </w:r>
      <w:r w:rsidRPr="00C50122">
        <w:rPr>
          <w:rFonts w:ascii="GHEA Grapalat" w:hAnsi="GHEA Grapalat" w:cs="Sylfaen"/>
        </w:rPr>
        <w:t>ՊՈԱԿ</w:t>
      </w:r>
      <w:r w:rsidRPr="00C50122">
        <w:rPr>
          <w:rFonts w:ascii="GHEA Grapalat" w:hAnsi="GHEA Grapalat" w:cs="Sylfaen"/>
          <w:lang w:val="af-ZA"/>
        </w:rPr>
        <w:t>-</w:t>
      </w:r>
      <w:r w:rsidRPr="00C50122">
        <w:rPr>
          <w:rFonts w:ascii="GHEA Grapalat" w:hAnsi="GHEA Grapalat" w:cs="Sylfaen"/>
        </w:rPr>
        <w:t>Ի</w:t>
      </w:r>
      <w:r w:rsidRPr="00C50122">
        <w:rPr>
          <w:rFonts w:ascii="GHEA Grapalat" w:hAnsi="GHEA Grapalat" w:cs="Sylfaen"/>
          <w:lang w:val="af-ZA"/>
        </w:rPr>
        <w:t xml:space="preserve"> </w:t>
      </w:r>
      <w:r w:rsidR="00E96B2B" w:rsidRPr="0093410B">
        <w:rPr>
          <w:rFonts w:ascii="GHEA Grapalat" w:hAnsi="GHEA Grapalat" w:cs="Sylfaen"/>
        </w:rPr>
        <w:t>ԿԱՐԻՔՆԵՐԻ</w:t>
      </w:r>
      <w:r w:rsidR="00E96B2B" w:rsidRPr="0093410B">
        <w:rPr>
          <w:rFonts w:ascii="GHEA Grapalat" w:hAnsi="GHEA Grapalat" w:cs="Times Armenian"/>
          <w:lang w:val="af-ZA"/>
        </w:rPr>
        <w:t xml:space="preserve"> </w:t>
      </w:r>
      <w:r w:rsidR="00E96B2B" w:rsidRPr="0093410B">
        <w:rPr>
          <w:rFonts w:ascii="GHEA Grapalat" w:hAnsi="GHEA Grapalat" w:cs="Sylfaen"/>
        </w:rPr>
        <w:t>ՀԱՄԱՐ</w:t>
      </w:r>
      <w:r w:rsidR="00E96B2B" w:rsidRPr="0093410B">
        <w:rPr>
          <w:rFonts w:ascii="GHEA Grapalat" w:hAnsi="GHEA Grapalat" w:cs="Sylfaen"/>
          <w:lang w:val="af-ZA"/>
        </w:rPr>
        <w:t xml:space="preserve">` </w:t>
      </w:r>
    </w:p>
    <w:p w14:paraId="091A92A5" w14:textId="737F4C87" w:rsidR="00E96B2B" w:rsidRDefault="00A84E3F" w:rsidP="00E96B2B">
      <w:pPr>
        <w:spacing w:after="120"/>
        <w:ind w:right="-7"/>
        <w:jc w:val="center"/>
        <w:rPr>
          <w:rFonts w:ascii="GHEA Grapalat" w:hAnsi="GHEA Grapalat" w:cs="Sylfaen"/>
          <w:lang w:val="af-ZA"/>
        </w:rPr>
      </w:pPr>
      <w:r>
        <w:rPr>
          <w:rFonts w:ascii="GHEA Grapalat" w:hAnsi="GHEA Grapalat" w:cs="Sylfaen"/>
        </w:rPr>
        <w:t>ԸՆԹԱՑԻԿ</w:t>
      </w:r>
      <w:r w:rsidRPr="00C83AED">
        <w:rPr>
          <w:rFonts w:ascii="GHEA Grapalat" w:hAnsi="GHEA Grapalat" w:cs="Sylfaen"/>
          <w:lang w:val="af-ZA"/>
        </w:rPr>
        <w:t xml:space="preserve"> </w:t>
      </w:r>
      <w:r>
        <w:rPr>
          <w:rFonts w:ascii="GHEA Grapalat" w:hAnsi="GHEA Grapalat" w:cs="Sylfaen"/>
        </w:rPr>
        <w:t>ՆՈՐՈԳՄԱՆ</w:t>
      </w:r>
      <w:r w:rsidRPr="00C83AED">
        <w:rPr>
          <w:rFonts w:ascii="GHEA Grapalat" w:hAnsi="GHEA Grapalat" w:cs="Sylfaen"/>
          <w:lang w:val="af-ZA"/>
        </w:rPr>
        <w:t xml:space="preserve"> </w:t>
      </w:r>
      <w:r>
        <w:rPr>
          <w:rFonts w:ascii="GHEA Grapalat" w:hAnsi="GHEA Grapalat" w:cs="Sylfaen"/>
        </w:rPr>
        <w:t>ԱՇԽԱՏԱՆՔՆԵՐԻ</w:t>
      </w:r>
      <w:r w:rsidR="00E96B2B" w:rsidRPr="0093410B">
        <w:rPr>
          <w:rFonts w:ascii="GHEA Grapalat" w:hAnsi="GHEA Grapalat" w:cs="Sylfaen"/>
          <w:lang w:val="af-ZA"/>
        </w:rPr>
        <w:t xml:space="preserve"> </w:t>
      </w:r>
    </w:p>
    <w:p w14:paraId="5B7867E8" w14:textId="77777777" w:rsidR="00E96B2B" w:rsidRPr="0093410B" w:rsidRDefault="00E96B2B" w:rsidP="00E96B2B">
      <w:pPr>
        <w:spacing w:after="120"/>
        <w:ind w:right="-7"/>
        <w:jc w:val="center"/>
        <w:rPr>
          <w:rFonts w:ascii="GHEA Grapalat" w:hAnsi="GHEA Grapalat" w:cs="Sylfaen"/>
          <w:lang w:val="af-ZA"/>
        </w:rPr>
      </w:pPr>
      <w:r w:rsidRPr="0093410B">
        <w:rPr>
          <w:rFonts w:ascii="GHEA Grapalat" w:hAnsi="GHEA Grapalat" w:cs="Sylfaen"/>
        </w:rPr>
        <w:t>ՁԵՌՔԲԵՐՄԱՆ</w:t>
      </w:r>
      <w:r w:rsidRPr="0093410B">
        <w:rPr>
          <w:rFonts w:ascii="GHEA Grapalat" w:hAnsi="GHEA Grapalat" w:cs="Sylfaen"/>
          <w:lang w:val="af-ZA"/>
        </w:rPr>
        <w:t xml:space="preserve"> </w:t>
      </w:r>
      <w:r w:rsidRPr="0093410B">
        <w:rPr>
          <w:rFonts w:ascii="GHEA Grapalat" w:hAnsi="GHEA Grapalat" w:cs="Sylfaen"/>
        </w:rPr>
        <w:t>ՆՊԱՏԱԿՈՎ</w:t>
      </w:r>
      <w:r w:rsidRPr="0093410B">
        <w:rPr>
          <w:rFonts w:ascii="GHEA Grapalat" w:hAnsi="GHEA Grapalat" w:cs="Sylfaen"/>
          <w:lang w:val="af-ZA"/>
        </w:rPr>
        <w:t xml:space="preserve"> </w:t>
      </w:r>
      <w:r w:rsidRPr="0093410B">
        <w:rPr>
          <w:rFonts w:ascii="GHEA Grapalat" w:hAnsi="GHEA Grapalat" w:cs="Sylfaen"/>
        </w:rPr>
        <w:t>ՀԱՅՏԱՐԱՐՎԱԾ</w:t>
      </w:r>
      <w:r w:rsidRPr="0093410B">
        <w:rPr>
          <w:rFonts w:ascii="GHEA Grapalat" w:hAnsi="GHEA Grapalat" w:cs="Sylfaen"/>
          <w:lang w:val="af-ZA"/>
        </w:rPr>
        <w:t xml:space="preserve"> </w:t>
      </w:r>
    </w:p>
    <w:p w14:paraId="35371050" w14:textId="77777777" w:rsidR="00E96B2B" w:rsidRPr="00F566BF" w:rsidRDefault="00E96B2B" w:rsidP="00E96B2B">
      <w:pPr>
        <w:pStyle w:val="aa"/>
        <w:ind w:right="-7"/>
        <w:jc w:val="center"/>
        <w:rPr>
          <w:rFonts w:ascii="GHEA Grapalat" w:hAnsi="GHEA Grapalat"/>
          <w:szCs w:val="22"/>
          <w:lang w:val="af-ZA"/>
        </w:rPr>
      </w:pPr>
      <w:r w:rsidRPr="0093410B">
        <w:rPr>
          <w:rFonts w:ascii="GHEA Grapalat" w:hAnsi="GHEA Grapalat" w:cs="Sylfaen"/>
        </w:rPr>
        <w:t>ԳՆԱՆՇՄԱՆ</w:t>
      </w:r>
      <w:r w:rsidRPr="0093410B">
        <w:rPr>
          <w:rFonts w:ascii="GHEA Grapalat" w:hAnsi="GHEA Grapalat" w:cs="Sylfaen"/>
          <w:lang w:val="af-ZA"/>
        </w:rPr>
        <w:t xml:space="preserve"> </w:t>
      </w:r>
      <w:r w:rsidRPr="0093410B">
        <w:rPr>
          <w:rFonts w:ascii="GHEA Grapalat" w:hAnsi="GHEA Grapalat" w:cs="Sylfaen"/>
        </w:rPr>
        <w:t>ՀԱՐՑՄԱՆ</w:t>
      </w:r>
    </w:p>
    <w:p w14:paraId="1C79AF85" w14:textId="77777777" w:rsidR="00E96B2B" w:rsidRPr="00F566BF" w:rsidRDefault="00E96B2B" w:rsidP="00E96B2B">
      <w:pPr>
        <w:pStyle w:val="aa"/>
        <w:ind w:right="-7" w:firstLine="567"/>
        <w:jc w:val="center"/>
        <w:rPr>
          <w:rFonts w:ascii="GHEA Grapalat" w:hAnsi="GHEA Grapalat"/>
          <w:lang w:val="af-ZA"/>
        </w:rPr>
      </w:pPr>
    </w:p>
    <w:p w14:paraId="034F4EB9" w14:textId="77777777" w:rsidR="00E96B2B" w:rsidRPr="00F566BF" w:rsidRDefault="00E96B2B" w:rsidP="00E96B2B">
      <w:pPr>
        <w:pStyle w:val="aa"/>
        <w:ind w:right="-7" w:firstLine="567"/>
        <w:jc w:val="center"/>
        <w:rPr>
          <w:rFonts w:ascii="GHEA Grapalat" w:hAnsi="GHEA Grapalat"/>
          <w:lang w:val="af-ZA"/>
        </w:rPr>
      </w:pPr>
    </w:p>
    <w:p w14:paraId="148BB4AD" w14:textId="77777777" w:rsidR="00E96B2B" w:rsidRPr="00F566BF" w:rsidRDefault="00E96B2B" w:rsidP="00E96B2B">
      <w:pPr>
        <w:pStyle w:val="aa"/>
        <w:ind w:right="-7" w:firstLine="567"/>
        <w:jc w:val="center"/>
        <w:rPr>
          <w:rFonts w:ascii="GHEA Grapalat" w:hAnsi="GHEA Grapalat"/>
          <w:lang w:val="af-ZA"/>
        </w:rPr>
      </w:pPr>
    </w:p>
    <w:p w14:paraId="4E9EFD6F" w14:textId="77777777" w:rsidR="00E96B2B" w:rsidRPr="00F566BF" w:rsidRDefault="00E96B2B" w:rsidP="00E96B2B">
      <w:pPr>
        <w:pStyle w:val="aa"/>
        <w:ind w:right="-7" w:firstLine="567"/>
        <w:jc w:val="center"/>
        <w:rPr>
          <w:rFonts w:ascii="GHEA Grapalat" w:hAnsi="GHEA Grapalat"/>
          <w:lang w:val="af-ZA"/>
        </w:rPr>
      </w:pPr>
    </w:p>
    <w:p w14:paraId="446D58BA" w14:textId="77777777" w:rsidR="00E96B2B" w:rsidRPr="00F566BF" w:rsidRDefault="00E96B2B" w:rsidP="00E96B2B">
      <w:pPr>
        <w:pStyle w:val="aa"/>
        <w:ind w:right="-7" w:firstLine="567"/>
        <w:jc w:val="center"/>
        <w:rPr>
          <w:rFonts w:ascii="GHEA Grapalat" w:hAnsi="GHEA Grapalat"/>
          <w:lang w:val="af-ZA"/>
        </w:rPr>
      </w:pPr>
    </w:p>
    <w:p w14:paraId="31F1A366" w14:textId="77777777" w:rsidR="00E96B2B" w:rsidRPr="00F566BF" w:rsidRDefault="00E96B2B" w:rsidP="00E96B2B">
      <w:pPr>
        <w:pStyle w:val="aa"/>
        <w:ind w:right="-7" w:firstLine="567"/>
        <w:jc w:val="center"/>
        <w:rPr>
          <w:rFonts w:ascii="GHEA Grapalat" w:hAnsi="GHEA Grapalat"/>
          <w:lang w:val="af-ZA"/>
        </w:rPr>
      </w:pPr>
    </w:p>
    <w:p w14:paraId="1E165301" w14:textId="77777777" w:rsidR="00E96B2B" w:rsidRPr="00F566BF" w:rsidRDefault="00E96B2B" w:rsidP="00E96B2B">
      <w:pPr>
        <w:pStyle w:val="aa"/>
        <w:ind w:right="-7" w:firstLine="567"/>
        <w:jc w:val="center"/>
        <w:rPr>
          <w:rFonts w:ascii="GHEA Grapalat" w:hAnsi="GHEA Grapalat"/>
          <w:lang w:val="af-ZA"/>
        </w:rPr>
      </w:pPr>
    </w:p>
    <w:p w14:paraId="597B03C3" w14:textId="77777777" w:rsidR="00E96B2B" w:rsidRPr="00F566BF" w:rsidRDefault="00E96B2B" w:rsidP="00E96B2B">
      <w:pPr>
        <w:pStyle w:val="aa"/>
        <w:ind w:right="-7" w:firstLine="567"/>
        <w:jc w:val="center"/>
        <w:rPr>
          <w:rFonts w:ascii="GHEA Grapalat" w:hAnsi="GHEA Grapalat"/>
          <w:lang w:val="af-ZA"/>
        </w:rPr>
      </w:pPr>
    </w:p>
    <w:p w14:paraId="5F4C24BB" w14:textId="77777777" w:rsidR="00E96B2B" w:rsidRPr="00F566BF" w:rsidRDefault="00E96B2B" w:rsidP="00E96B2B">
      <w:pPr>
        <w:pStyle w:val="aa"/>
        <w:ind w:right="-7" w:firstLine="567"/>
        <w:jc w:val="center"/>
        <w:rPr>
          <w:rFonts w:ascii="GHEA Grapalat" w:hAnsi="GHEA Grapalat"/>
          <w:lang w:val="af-ZA"/>
        </w:rPr>
      </w:pPr>
    </w:p>
    <w:p w14:paraId="21B94133" w14:textId="77777777" w:rsidR="006D210A" w:rsidRPr="00095A8A" w:rsidRDefault="006D210A" w:rsidP="006D210A">
      <w:pPr>
        <w:ind w:firstLine="567"/>
        <w:jc w:val="both"/>
        <w:rPr>
          <w:rFonts w:ascii="GHEA Grapalat" w:hAnsi="GHEA Grapalat" w:cs="Sylfaen"/>
          <w:i/>
          <w:sz w:val="22"/>
          <w:szCs w:val="22"/>
          <w:lang w:val="af-ZA"/>
        </w:rPr>
      </w:pPr>
      <w:r w:rsidRPr="006A1134">
        <w:rPr>
          <w:rFonts w:ascii="GHEA Grapalat" w:hAnsi="GHEA Grapalat" w:cs="Sylfaen"/>
          <w:i/>
          <w:sz w:val="22"/>
          <w:szCs w:val="22"/>
          <w:lang w:val="hy-AM"/>
        </w:rPr>
        <w:t>Հարգելի</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մասնակից</w:t>
      </w:r>
      <w:r w:rsidRPr="00095A8A">
        <w:rPr>
          <w:rFonts w:ascii="GHEA Grapalat" w:hAnsi="GHEA Grapalat" w:cs="Sylfaen"/>
          <w:i/>
          <w:sz w:val="22"/>
          <w:szCs w:val="22"/>
          <w:lang w:val="af-ZA"/>
        </w:rPr>
        <w:t xml:space="preserve"> </w:t>
      </w:r>
      <w:r w:rsidRPr="006A1134">
        <w:rPr>
          <w:rFonts w:ascii="GHEA Grapalat" w:hAnsi="GHEA Grapalat" w:cs="Sylfaen"/>
          <w:i/>
          <w:sz w:val="22"/>
          <w:szCs w:val="22"/>
          <w:lang w:val="hy-AM"/>
        </w:rPr>
        <w:t>նախքան</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հայտ</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կազմելը</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և</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ներկայացնելը</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խնդրում</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ենք</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մանրամասնորեն</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ուսումնասիրել</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սույն</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հրավերը</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քանի</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որ</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հրավերին</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չհամապատասխանող</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հայտերը</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ենթակա</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են</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մերժման</w:t>
      </w:r>
      <w:r w:rsidRPr="00095A8A">
        <w:rPr>
          <w:rFonts w:ascii="GHEA Grapalat" w:hAnsi="GHEA Grapalat" w:cs="Sylfaen"/>
          <w:i/>
          <w:sz w:val="22"/>
          <w:szCs w:val="22"/>
          <w:lang w:val="af-ZA"/>
        </w:rPr>
        <w:t xml:space="preserve">: </w:t>
      </w:r>
    </w:p>
    <w:p w14:paraId="76278BD1" w14:textId="22BB1CCD" w:rsidR="00E96B2B" w:rsidRPr="00F566BF" w:rsidRDefault="00E96B2B" w:rsidP="00CE6D49">
      <w:pPr>
        <w:ind w:firstLine="567"/>
        <w:jc w:val="center"/>
        <w:rPr>
          <w:rFonts w:ascii="GHEA Grapalat" w:hAnsi="GHEA Grapalat"/>
          <w:b/>
          <w:sz w:val="20"/>
          <w:szCs w:val="20"/>
          <w:lang w:val="af-ZA"/>
        </w:rPr>
      </w:pPr>
      <w:r w:rsidRPr="00F566BF">
        <w:rPr>
          <w:rFonts w:ascii="GHEA Grapalat" w:hAnsi="GHEA Grapalat" w:cs="Sylfaen"/>
          <w:b/>
          <w:sz w:val="20"/>
          <w:szCs w:val="22"/>
          <w:lang w:val="af-ZA"/>
        </w:rPr>
        <w:br w:type="page"/>
      </w:r>
      <w:r w:rsidRPr="00F566BF">
        <w:rPr>
          <w:rFonts w:ascii="GHEA Grapalat" w:hAnsi="GHEA Grapalat" w:cs="Sylfaen"/>
          <w:b/>
          <w:sz w:val="20"/>
          <w:szCs w:val="20"/>
        </w:rPr>
        <w:lastRenderedPageBreak/>
        <w:t>ԲՈՎԱՆԴԱԿՈւԹՅՈւՆ</w:t>
      </w:r>
    </w:p>
    <w:p w14:paraId="662BCAE8" w14:textId="77777777" w:rsidR="00E96B2B" w:rsidRPr="00F566BF" w:rsidRDefault="00E96B2B" w:rsidP="00E96B2B">
      <w:pPr>
        <w:ind w:firstLine="567"/>
        <w:jc w:val="center"/>
        <w:rPr>
          <w:rFonts w:ascii="GHEA Grapalat" w:hAnsi="GHEA Grapalat"/>
          <w:i/>
          <w:sz w:val="20"/>
          <w:lang w:val="af-ZA"/>
        </w:rPr>
      </w:pPr>
    </w:p>
    <w:p w14:paraId="536BC7DC" w14:textId="75A7B992" w:rsidR="00E96B2B" w:rsidRDefault="00CE6D49" w:rsidP="00E96B2B">
      <w:pPr>
        <w:ind w:firstLine="567"/>
        <w:jc w:val="center"/>
        <w:rPr>
          <w:rFonts w:ascii="GHEA Grapalat" w:hAnsi="GHEA Grapalat"/>
          <w:b/>
          <w:sz w:val="20"/>
          <w:lang w:val="af-ZA"/>
        </w:rPr>
      </w:pPr>
      <w:r w:rsidRPr="00CE6D49">
        <w:rPr>
          <w:rFonts w:ascii="GHEA Grapalat" w:hAnsi="GHEA Grapalat"/>
          <w:b/>
          <w:sz w:val="20"/>
          <w:lang w:val="af-ZA"/>
        </w:rPr>
        <w:t>«ՔՐԵԱԿԱՏԱՐՈՂԱԿԱՆ ԲԺՇԿՈՒԹՅԱՆ ԿԵՆՏՐՈՆ» ՊՈԱԿ-Ի</w:t>
      </w:r>
      <w:r w:rsidR="00E96B2B" w:rsidRPr="00381C90">
        <w:rPr>
          <w:rFonts w:ascii="GHEA Grapalat" w:hAnsi="GHEA Grapalat"/>
          <w:b/>
          <w:sz w:val="20"/>
          <w:lang w:val="af-ZA"/>
        </w:rPr>
        <w:t xml:space="preserve"> </w:t>
      </w:r>
      <w:r w:rsidR="00E96B2B">
        <w:rPr>
          <w:rFonts w:ascii="GHEA Grapalat" w:hAnsi="GHEA Grapalat"/>
          <w:b/>
          <w:sz w:val="20"/>
          <w:lang w:val="af-ZA"/>
        </w:rPr>
        <w:t xml:space="preserve">ԿԱՐԻՔՆԵՐԻ ՀԱՄԱՐ </w:t>
      </w:r>
      <w:r w:rsidR="00614F2E" w:rsidRPr="00614F2E">
        <w:rPr>
          <w:rFonts w:ascii="GHEA Grapalat" w:hAnsi="GHEA Grapalat"/>
          <w:b/>
          <w:sz w:val="20"/>
          <w:lang w:val="af-ZA"/>
        </w:rPr>
        <w:t>ԸՆԹԱՑԻԿ ՆՈՐՈԳՄԱՆ ԱՇԽԱՏԱՆՔՆԵՐ</w:t>
      </w:r>
      <w:r w:rsidR="00E96B2B">
        <w:rPr>
          <w:rFonts w:ascii="GHEA Grapalat" w:hAnsi="GHEA Grapalat"/>
          <w:b/>
          <w:sz w:val="20"/>
          <w:lang w:val="af-ZA"/>
        </w:rPr>
        <w:t xml:space="preserve">Ի </w:t>
      </w:r>
      <w:r w:rsidR="00E96B2B" w:rsidRPr="00F566BF">
        <w:rPr>
          <w:rFonts w:ascii="GHEA Grapalat" w:hAnsi="GHEA Grapalat"/>
          <w:b/>
          <w:sz w:val="20"/>
          <w:lang w:val="af-ZA"/>
        </w:rPr>
        <w:t>ՁԵՌՔԲԵՐՄԱՆ ՆՊԱՏԱԿՈՎ</w:t>
      </w:r>
    </w:p>
    <w:p w14:paraId="68DF186A" w14:textId="77777777" w:rsidR="00E96B2B" w:rsidRPr="00F566BF" w:rsidRDefault="00E96B2B" w:rsidP="00E96B2B">
      <w:pPr>
        <w:ind w:firstLine="567"/>
        <w:jc w:val="center"/>
        <w:rPr>
          <w:rFonts w:ascii="GHEA Grapalat" w:hAnsi="GHEA Grapalat"/>
          <w:i/>
          <w:sz w:val="20"/>
          <w:lang w:val="af-ZA"/>
        </w:rPr>
      </w:pPr>
      <w:r w:rsidRPr="00F566BF">
        <w:rPr>
          <w:rFonts w:ascii="GHEA Grapalat" w:hAnsi="GHEA Grapalat"/>
          <w:b/>
          <w:sz w:val="20"/>
          <w:lang w:val="af-ZA"/>
        </w:rPr>
        <w:t xml:space="preserve">ՀԱՅՏԱՐԱՐՎԱԾ </w:t>
      </w:r>
      <w:r>
        <w:rPr>
          <w:rFonts w:ascii="GHEA Grapalat" w:hAnsi="GHEA Grapalat"/>
          <w:b/>
          <w:sz w:val="20"/>
          <w:lang w:val="af-ZA"/>
        </w:rPr>
        <w:t>ԳՆԱՆՇՄԱՆ ՀԱՐՑՄԱՆ</w:t>
      </w:r>
      <w:r w:rsidRPr="00F566BF">
        <w:rPr>
          <w:rFonts w:ascii="GHEA Grapalat" w:hAnsi="GHEA Grapalat"/>
          <w:b/>
          <w:sz w:val="20"/>
          <w:lang w:val="af-ZA"/>
        </w:rPr>
        <w:t xml:space="preserve"> ՀՐԱՎԵՐԻ</w:t>
      </w:r>
    </w:p>
    <w:p w14:paraId="51B87E03" w14:textId="77777777" w:rsidR="00E96B2B" w:rsidRPr="00F566BF" w:rsidRDefault="00E96B2B" w:rsidP="00E96B2B">
      <w:pPr>
        <w:ind w:firstLine="567"/>
        <w:jc w:val="center"/>
        <w:rPr>
          <w:rFonts w:ascii="GHEA Grapalat" w:hAnsi="GHEA Grapalat" w:cs="Sylfaen"/>
          <w:b/>
          <w:sz w:val="20"/>
          <w:szCs w:val="22"/>
          <w:lang w:val="af-ZA"/>
        </w:rPr>
      </w:pPr>
    </w:p>
    <w:p w14:paraId="2DC71B53" w14:textId="77777777" w:rsidR="00E96B2B" w:rsidRPr="00F566BF" w:rsidRDefault="00E96B2B" w:rsidP="00E96B2B">
      <w:pPr>
        <w:ind w:firstLine="567"/>
        <w:jc w:val="center"/>
        <w:rPr>
          <w:rFonts w:ascii="GHEA Grapalat" w:hAnsi="GHEA Grapalat" w:cs="Sylfaen"/>
          <w:b/>
          <w:sz w:val="20"/>
          <w:szCs w:val="22"/>
          <w:lang w:val="af-ZA"/>
        </w:rPr>
      </w:pPr>
    </w:p>
    <w:p w14:paraId="4A6FF7A6" w14:textId="77777777" w:rsidR="00E96B2B" w:rsidRPr="00F566BF" w:rsidRDefault="00E96B2B" w:rsidP="00E96B2B">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r w:rsidRPr="00F566BF">
        <w:rPr>
          <w:rFonts w:ascii="GHEA Grapalat" w:hAnsi="GHEA Grapalat" w:cs="Times Armenian"/>
          <w:b/>
          <w:sz w:val="20"/>
          <w:szCs w:val="22"/>
          <w:lang w:val="af-ZA"/>
        </w:rPr>
        <w:t>.</w:t>
      </w:r>
    </w:p>
    <w:p w14:paraId="447C737F" w14:textId="77777777" w:rsidR="00E96B2B" w:rsidRPr="00F566BF" w:rsidRDefault="00E96B2B" w:rsidP="00E96B2B">
      <w:pPr>
        <w:ind w:firstLine="567"/>
        <w:jc w:val="both"/>
        <w:rPr>
          <w:rFonts w:ascii="GHEA Grapalat" w:hAnsi="GHEA Grapalat"/>
          <w:sz w:val="20"/>
          <w:lang w:val="af-ZA"/>
        </w:rPr>
      </w:pPr>
    </w:p>
    <w:p w14:paraId="7567A0F5"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1.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sz w:val="20"/>
          <w:lang w:val="af-ZA"/>
        </w:rPr>
        <w:t xml:space="preserve"> </w:t>
      </w:r>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r w:rsidRPr="00F566BF">
        <w:rPr>
          <w:rFonts w:ascii="GHEA Grapalat" w:hAnsi="GHEA Grapalat" w:cs="Times Armenian"/>
          <w:sz w:val="20"/>
          <w:lang w:val="af-ZA"/>
        </w:rPr>
        <w:tab/>
        <w:t xml:space="preserve"> </w:t>
      </w:r>
    </w:p>
    <w:p w14:paraId="2396BE55"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2.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մասնակցության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իրավունքի</w:t>
      </w:r>
      <w:r w:rsidRPr="00F566BF">
        <w:rPr>
          <w:rFonts w:ascii="GHEA Grapalat" w:hAnsi="GHEA Grapalat" w:cs="Times Armenian"/>
          <w:sz w:val="20"/>
          <w:lang w:val="af-ZA"/>
        </w:rPr>
        <w:t xml:space="preserve"> </w:t>
      </w:r>
      <w:r w:rsidRPr="00F566BF">
        <w:rPr>
          <w:rFonts w:ascii="GHEA Grapalat" w:hAnsi="GHEA Grapalat" w:cs="Sylfaen"/>
          <w:sz w:val="20"/>
        </w:rPr>
        <w:t>պահանջները</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դրանց</w:t>
      </w:r>
      <w:r w:rsidRPr="00F566BF">
        <w:rPr>
          <w:rFonts w:ascii="GHEA Grapalat" w:hAnsi="GHEA Grapalat" w:cs="Sylfaen"/>
          <w:sz w:val="20"/>
          <w:lang w:val="af-ZA"/>
        </w:rPr>
        <w:t xml:space="preserve"> </w:t>
      </w:r>
      <w:r w:rsidRPr="00F566BF">
        <w:rPr>
          <w:rFonts w:ascii="GHEA Grapalat" w:hAnsi="GHEA Grapalat" w:cs="Sylfaen"/>
          <w:sz w:val="20"/>
        </w:rPr>
        <w:t>գնահատման</w:t>
      </w:r>
      <w:r w:rsidRPr="00F566BF">
        <w:rPr>
          <w:rFonts w:ascii="GHEA Grapalat" w:hAnsi="GHEA Grapalat" w:cs="Sylfaen"/>
          <w:sz w:val="20"/>
          <w:lang w:val="af-ZA"/>
        </w:rPr>
        <w:t xml:space="preserve"> </w:t>
      </w:r>
      <w:r w:rsidRPr="00F566BF">
        <w:rPr>
          <w:rFonts w:ascii="GHEA Grapalat" w:hAnsi="GHEA Grapalat" w:cs="Sylfaen"/>
          <w:sz w:val="20"/>
        </w:rPr>
        <w:t>կարգը</w:t>
      </w:r>
      <w:r w:rsidRPr="00F566BF">
        <w:rPr>
          <w:rFonts w:ascii="GHEA Grapalat" w:hAnsi="GHEA Grapalat" w:cs="Times Armenian"/>
          <w:sz w:val="20"/>
          <w:lang w:val="af-ZA"/>
        </w:rPr>
        <w:t xml:space="preserve">, ընտրված մասնակից ճանաչվելու դեպքում </w:t>
      </w:r>
      <w:r w:rsidRPr="00F566BF">
        <w:rPr>
          <w:rFonts w:ascii="GHEA Grapalat" w:hAnsi="GHEA Grapalat" w:cs="Sylfaen"/>
          <w:sz w:val="20"/>
        </w:rPr>
        <w:t>որակավորման</w:t>
      </w:r>
      <w:r w:rsidRPr="00F566BF">
        <w:rPr>
          <w:rFonts w:ascii="GHEA Grapalat" w:hAnsi="GHEA Grapalat" w:cs="Times Armenian"/>
          <w:sz w:val="20"/>
          <w:lang w:val="af-ZA"/>
        </w:rPr>
        <w:t xml:space="preserve"> ապահովում ներկայացնելու պայմանները </w:t>
      </w:r>
    </w:p>
    <w:p w14:paraId="691088EF"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3. </w:t>
      </w:r>
      <w:r w:rsidRPr="00F566BF">
        <w:rPr>
          <w:rFonts w:ascii="GHEA Grapalat" w:hAnsi="GHEA Grapalat" w:cs="Sylfaen"/>
          <w:sz w:val="20"/>
        </w:rPr>
        <w:t>Հրավերի</w:t>
      </w:r>
      <w:r w:rsidRPr="00F566BF">
        <w:rPr>
          <w:rFonts w:ascii="GHEA Grapalat" w:hAnsi="GHEA Grapalat" w:cs="Times Armenian"/>
          <w:sz w:val="20"/>
          <w:lang w:val="af-ZA"/>
        </w:rPr>
        <w:t xml:space="preserve"> </w:t>
      </w:r>
      <w:r w:rsidRPr="00F566BF">
        <w:rPr>
          <w:rFonts w:ascii="GHEA Grapalat" w:hAnsi="GHEA Grapalat" w:cs="Sylfaen"/>
          <w:sz w:val="20"/>
        </w:rPr>
        <w:t>պարզաբանումը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հրավերում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3A6232A9" w14:textId="77777777" w:rsidR="00E96B2B" w:rsidRPr="00F566BF" w:rsidRDefault="00E96B2B" w:rsidP="00E96B2B">
      <w:pPr>
        <w:ind w:firstLine="1134"/>
        <w:jc w:val="both"/>
        <w:rPr>
          <w:rFonts w:ascii="GHEA Grapalat" w:hAnsi="GHEA Grapalat" w:cs="Sylfaen"/>
          <w:sz w:val="20"/>
          <w:lang w:val="af-ZA"/>
        </w:rPr>
      </w:pPr>
      <w:r w:rsidRPr="00F566BF">
        <w:rPr>
          <w:rFonts w:ascii="GHEA Grapalat" w:hAnsi="GHEA Grapalat"/>
          <w:sz w:val="20"/>
          <w:lang w:val="af-ZA"/>
        </w:rPr>
        <w:t xml:space="preserve">4.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ներկայացնելու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
    <w:p w14:paraId="643E3E35"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նային</w:t>
      </w:r>
      <w:r w:rsidRPr="00F566BF">
        <w:rPr>
          <w:rFonts w:ascii="GHEA Grapalat" w:hAnsi="GHEA Grapalat" w:cs="Times Armenian"/>
          <w:sz w:val="20"/>
          <w:lang w:val="af-ZA"/>
        </w:rPr>
        <w:t xml:space="preserve"> </w:t>
      </w:r>
      <w:r w:rsidRPr="00F566BF">
        <w:rPr>
          <w:rFonts w:ascii="GHEA Grapalat" w:hAnsi="GHEA Grapalat" w:cs="Sylfaen"/>
          <w:sz w:val="20"/>
        </w:rPr>
        <w:t>առաջարկը</w:t>
      </w:r>
      <w:r w:rsidRPr="00F566BF">
        <w:rPr>
          <w:rFonts w:ascii="GHEA Grapalat" w:hAnsi="GHEA Grapalat" w:cs="Times Armenian"/>
          <w:sz w:val="20"/>
          <w:lang w:val="af-ZA"/>
        </w:rPr>
        <w:tab/>
        <w:t xml:space="preserve"> </w:t>
      </w:r>
    </w:p>
    <w:p w14:paraId="42E555AA"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6. </w:t>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ործողության</w:t>
      </w:r>
      <w:r w:rsidRPr="00F566BF">
        <w:rPr>
          <w:rFonts w:ascii="GHEA Grapalat" w:hAnsi="GHEA Grapalat" w:cs="Times Armenian"/>
          <w:sz w:val="20"/>
          <w:lang w:val="af-ZA"/>
        </w:rPr>
        <w:t xml:space="preserve"> </w:t>
      </w:r>
      <w:r w:rsidRPr="00F566BF">
        <w:rPr>
          <w:rFonts w:ascii="GHEA Grapalat" w:hAnsi="GHEA Grapalat" w:cs="Sylfaen"/>
          <w:sz w:val="20"/>
        </w:rPr>
        <w:t>ժամկետը</w:t>
      </w:r>
      <w:r w:rsidRPr="00F566BF">
        <w:rPr>
          <w:rFonts w:ascii="GHEA Grapalat" w:hAnsi="GHEA Grapalat" w:cs="Times Armenian"/>
          <w:sz w:val="20"/>
          <w:lang w:val="af-ZA"/>
        </w:rPr>
        <w:t xml:space="preserve">, </w:t>
      </w:r>
      <w:r w:rsidRPr="00F566BF">
        <w:rPr>
          <w:rFonts w:ascii="GHEA Grapalat" w:hAnsi="GHEA Grapalat" w:cs="Sylfaen"/>
          <w:sz w:val="20"/>
        </w:rPr>
        <w:t>հայտերում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դրանք</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վերցնելու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t xml:space="preserve"> </w:t>
      </w:r>
    </w:p>
    <w:p w14:paraId="73142F80" w14:textId="77777777" w:rsidR="00E96B2B" w:rsidRPr="00F566BF" w:rsidRDefault="00E96B2B" w:rsidP="00E96B2B">
      <w:pPr>
        <w:ind w:firstLine="1134"/>
        <w:jc w:val="both"/>
        <w:rPr>
          <w:rFonts w:ascii="GHEA Grapalat" w:hAnsi="GHEA Grapalat" w:cs="Sylfaen"/>
          <w:sz w:val="20"/>
          <w:lang w:val="af-ZA"/>
        </w:rPr>
      </w:pPr>
      <w:r w:rsidRPr="00F566BF">
        <w:rPr>
          <w:rFonts w:ascii="GHEA Grapalat" w:hAnsi="GHEA Grapalat"/>
          <w:sz w:val="20"/>
          <w:lang w:val="af-ZA"/>
        </w:rPr>
        <w:t>8. Հ</w:t>
      </w:r>
      <w:r w:rsidRPr="00F566BF">
        <w:rPr>
          <w:rFonts w:ascii="GHEA Grapalat" w:hAnsi="GHEA Grapalat" w:cs="Sylfaen"/>
          <w:sz w:val="20"/>
        </w:rPr>
        <w:t>այտերի</w:t>
      </w:r>
      <w:r w:rsidRPr="00F566BF">
        <w:rPr>
          <w:rFonts w:ascii="GHEA Grapalat" w:hAnsi="GHEA Grapalat" w:cs="Sylfaen"/>
          <w:sz w:val="20"/>
          <w:lang w:val="af-ZA"/>
        </w:rPr>
        <w:t xml:space="preserve"> </w:t>
      </w:r>
      <w:r w:rsidRPr="00F566BF">
        <w:rPr>
          <w:rFonts w:ascii="GHEA Grapalat" w:hAnsi="GHEA Grapalat" w:cs="Sylfaen"/>
          <w:sz w:val="20"/>
        </w:rPr>
        <w:t>բացումը</w:t>
      </w:r>
      <w:r w:rsidRPr="00F566BF">
        <w:rPr>
          <w:rFonts w:ascii="GHEA Grapalat" w:hAnsi="GHEA Grapalat" w:cs="Sylfaen"/>
          <w:sz w:val="20"/>
          <w:lang w:val="af-ZA"/>
        </w:rPr>
        <w:t xml:space="preserve">, </w:t>
      </w:r>
      <w:r w:rsidRPr="00F566BF">
        <w:rPr>
          <w:rFonts w:ascii="GHEA Grapalat" w:hAnsi="GHEA Grapalat" w:cs="Sylfaen"/>
          <w:sz w:val="20"/>
        </w:rPr>
        <w:t>գնահատումը</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արդյունքների</w:t>
      </w:r>
      <w:r w:rsidRPr="00F566BF">
        <w:rPr>
          <w:rFonts w:ascii="GHEA Grapalat" w:hAnsi="GHEA Grapalat" w:cs="Sylfaen"/>
          <w:sz w:val="20"/>
          <w:lang w:val="af-ZA"/>
        </w:rPr>
        <w:t xml:space="preserve"> </w:t>
      </w:r>
      <w:r w:rsidRPr="00F566BF">
        <w:rPr>
          <w:rFonts w:ascii="GHEA Grapalat" w:hAnsi="GHEA Grapalat" w:cs="Sylfaen"/>
          <w:sz w:val="20"/>
        </w:rPr>
        <w:t>ամփոփումը</w:t>
      </w:r>
      <w:r w:rsidRPr="00F566BF">
        <w:rPr>
          <w:rFonts w:ascii="GHEA Grapalat" w:hAnsi="GHEA Grapalat" w:cs="Sylfaen"/>
          <w:sz w:val="20"/>
          <w:lang w:val="af-ZA"/>
        </w:rPr>
        <w:tab/>
      </w:r>
    </w:p>
    <w:p w14:paraId="686F2C0C"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9.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r w:rsidRPr="00F566BF">
        <w:rPr>
          <w:rFonts w:ascii="GHEA Grapalat" w:hAnsi="GHEA Grapalat" w:cs="Times Armenian"/>
          <w:sz w:val="20"/>
          <w:lang w:val="af-ZA"/>
        </w:rPr>
        <w:t xml:space="preserve"> </w:t>
      </w:r>
      <w:r w:rsidRPr="00F566BF">
        <w:rPr>
          <w:rFonts w:ascii="GHEA Grapalat" w:hAnsi="GHEA Grapalat" w:cs="Sylfaen"/>
          <w:sz w:val="20"/>
        </w:rPr>
        <w:t>կնքումը</w:t>
      </w:r>
      <w:r w:rsidRPr="00F566BF">
        <w:rPr>
          <w:rFonts w:ascii="GHEA Grapalat" w:hAnsi="GHEA Grapalat" w:cs="Times Armenian"/>
          <w:sz w:val="20"/>
          <w:lang w:val="af-ZA"/>
        </w:rPr>
        <w:tab/>
      </w:r>
    </w:p>
    <w:p w14:paraId="0BF9AD97"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10. Որակավորման և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r w:rsidRPr="00F566BF">
        <w:rPr>
          <w:rFonts w:ascii="GHEA Grapalat" w:hAnsi="GHEA Grapalat" w:cs="Times Armenian"/>
          <w:sz w:val="20"/>
          <w:lang w:val="af-ZA"/>
        </w:rPr>
        <w:t xml:space="preserve"> </w:t>
      </w:r>
      <w:r w:rsidRPr="00F566BF">
        <w:rPr>
          <w:rFonts w:ascii="GHEA Grapalat" w:hAnsi="GHEA Grapalat" w:cs="Sylfaen"/>
          <w:sz w:val="20"/>
        </w:rPr>
        <w:t>ապահովումները</w:t>
      </w:r>
      <w:r w:rsidRPr="00F566BF">
        <w:rPr>
          <w:rFonts w:ascii="GHEA Grapalat" w:hAnsi="GHEA Grapalat" w:cs="Times Armenian"/>
          <w:sz w:val="20"/>
          <w:lang w:val="af-ZA"/>
        </w:rPr>
        <w:tab/>
        <w:t xml:space="preserve"> </w:t>
      </w:r>
    </w:p>
    <w:p w14:paraId="04853C8C"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11.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 xml:space="preserve"> </w:t>
      </w:r>
      <w:r w:rsidRPr="00F566BF">
        <w:rPr>
          <w:rFonts w:ascii="GHEA Grapalat" w:hAnsi="GHEA Grapalat" w:cs="Sylfaen"/>
          <w:sz w:val="20"/>
        </w:rPr>
        <w:t>չկայացած</w:t>
      </w:r>
      <w:r w:rsidRPr="00F566BF">
        <w:rPr>
          <w:rFonts w:ascii="GHEA Grapalat" w:hAnsi="GHEA Grapalat" w:cs="Times Armenian"/>
          <w:sz w:val="20"/>
          <w:lang w:val="af-ZA"/>
        </w:rPr>
        <w:t xml:space="preserve"> </w:t>
      </w:r>
      <w:r w:rsidRPr="00F566BF">
        <w:rPr>
          <w:rFonts w:ascii="GHEA Grapalat" w:hAnsi="GHEA Grapalat" w:cs="Sylfaen"/>
          <w:sz w:val="20"/>
        </w:rPr>
        <w:t>հայտարարելը</w:t>
      </w:r>
      <w:r w:rsidRPr="00F566BF">
        <w:rPr>
          <w:rFonts w:ascii="GHEA Grapalat" w:hAnsi="GHEA Grapalat" w:cs="Times Armenian"/>
          <w:sz w:val="20"/>
          <w:lang w:val="af-ZA"/>
        </w:rPr>
        <w:tab/>
        <w:t xml:space="preserve"> </w:t>
      </w:r>
    </w:p>
    <w:p w14:paraId="06706D4D"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 xml:space="preserve">12.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ործողությունները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կամ</w:t>
      </w:r>
      <w:r w:rsidRPr="00F566BF">
        <w:rPr>
          <w:rFonts w:ascii="GHEA Grapalat" w:hAnsi="GHEA Grapalat" w:cs="Times Armenian"/>
          <w:sz w:val="20"/>
          <w:lang w:val="af-ZA"/>
        </w:rPr>
        <w:t xml:space="preserve">) </w:t>
      </w:r>
      <w:r w:rsidRPr="00F566BF">
        <w:rPr>
          <w:rFonts w:ascii="GHEA Grapalat" w:hAnsi="GHEA Grapalat" w:cs="Sylfaen"/>
          <w:sz w:val="20"/>
        </w:rPr>
        <w:t>ընդունված</w:t>
      </w:r>
      <w:r w:rsidRPr="00F566BF">
        <w:rPr>
          <w:rFonts w:ascii="GHEA Grapalat" w:hAnsi="GHEA Grapalat" w:cs="Times Armenian"/>
          <w:sz w:val="20"/>
          <w:lang w:val="af-ZA"/>
        </w:rPr>
        <w:t xml:space="preserve"> </w:t>
      </w:r>
      <w:r w:rsidRPr="00F566BF">
        <w:rPr>
          <w:rFonts w:ascii="GHEA Grapalat" w:hAnsi="GHEA Grapalat" w:cs="Sylfaen"/>
          <w:sz w:val="20"/>
        </w:rPr>
        <w:t>որոշումները</w:t>
      </w:r>
      <w:r w:rsidRPr="00F566BF">
        <w:rPr>
          <w:rFonts w:ascii="GHEA Grapalat" w:hAnsi="GHEA Grapalat" w:cs="Times Armenian"/>
          <w:sz w:val="20"/>
          <w:lang w:val="af-ZA"/>
        </w:rPr>
        <w:t xml:space="preserve"> </w:t>
      </w:r>
      <w:r w:rsidRPr="00F566BF">
        <w:rPr>
          <w:rFonts w:ascii="GHEA Grapalat" w:hAnsi="GHEA Grapalat" w:cs="Sylfaen"/>
          <w:sz w:val="20"/>
        </w:rPr>
        <w:t>բողոքարկելու</w:t>
      </w:r>
      <w:r w:rsidRPr="00F566BF">
        <w:rPr>
          <w:rFonts w:ascii="GHEA Grapalat" w:hAnsi="GHEA Grapalat" w:cs="Times Armenian"/>
          <w:sz w:val="20"/>
          <w:lang w:val="af-ZA"/>
        </w:rPr>
        <w:t xml:space="preserve">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221DDD6B" w14:textId="77777777" w:rsidR="00E96B2B" w:rsidRPr="00F566BF" w:rsidRDefault="00E96B2B" w:rsidP="00E96B2B">
      <w:pPr>
        <w:ind w:firstLine="567"/>
        <w:jc w:val="both"/>
        <w:rPr>
          <w:rFonts w:ascii="GHEA Grapalat" w:hAnsi="GHEA Grapalat"/>
          <w:sz w:val="20"/>
          <w:lang w:val="af-ZA"/>
        </w:rPr>
      </w:pPr>
    </w:p>
    <w:p w14:paraId="6EC41F6B" w14:textId="77777777" w:rsidR="00E96B2B" w:rsidRPr="00F566BF" w:rsidRDefault="00E96B2B" w:rsidP="00E96B2B">
      <w:pPr>
        <w:ind w:firstLine="567"/>
        <w:jc w:val="both"/>
        <w:rPr>
          <w:rFonts w:ascii="GHEA Grapalat" w:hAnsi="GHEA Grapalat"/>
          <w:sz w:val="20"/>
          <w:lang w:val="af-ZA"/>
        </w:rPr>
      </w:pPr>
    </w:p>
    <w:p w14:paraId="74F64BFF" w14:textId="77777777" w:rsidR="00E96B2B" w:rsidRPr="00F566BF" w:rsidRDefault="00E96B2B" w:rsidP="00E96B2B">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Pr>
          <w:rFonts w:ascii="GHEA Grapalat" w:hAnsi="GHEA Grapalat" w:cs="Sylfaen"/>
          <w:b/>
          <w:sz w:val="20"/>
        </w:rPr>
        <w:t>ԳՆԱՆՇՄԱՆ</w:t>
      </w:r>
      <w:r w:rsidRPr="00FD6452">
        <w:rPr>
          <w:rFonts w:ascii="GHEA Grapalat" w:hAnsi="GHEA Grapalat" w:cs="Sylfaen"/>
          <w:b/>
          <w:sz w:val="20"/>
          <w:lang w:val="af-ZA"/>
        </w:rPr>
        <w:t xml:space="preserve"> </w:t>
      </w:r>
      <w:proofErr w:type="gramStart"/>
      <w:r>
        <w:rPr>
          <w:rFonts w:ascii="GHEA Grapalat" w:hAnsi="GHEA Grapalat" w:cs="Sylfaen"/>
          <w:b/>
          <w:sz w:val="20"/>
        </w:rPr>
        <w:t>ՀԱՐՑՄԱՆ</w:t>
      </w:r>
      <w:r w:rsidRPr="00F566BF">
        <w:rPr>
          <w:rFonts w:ascii="GHEA Grapalat" w:hAnsi="GHEA Grapalat" w:cs="Times Armenian"/>
          <w:b/>
          <w:sz w:val="20"/>
          <w:lang w:val="af-ZA"/>
        </w:rPr>
        <w:t xml:space="preserve">  </w:t>
      </w:r>
      <w:r w:rsidRPr="00F566BF">
        <w:rPr>
          <w:rFonts w:ascii="GHEA Grapalat" w:hAnsi="GHEA Grapalat" w:cs="Sylfaen"/>
          <w:b/>
          <w:sz w:val="20"/>
        </w:rPr>
        <w:t>ՀԱՅՏԸ</w:t>
      </w:r>
      <w:proofErr w:type="gramEnd"/>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27CE66DB" w14:textId="77777777" w:rsidR="00E96B2B" w:rsidRPr="00F566BF" w:rsidRDefault="00E96B2B" w:rsidP="00E96B2B">
      <w:pPr>
        <w:ind w:firstLine="567"/>
        <w:jc w:val="both"/>
        <w:rPr>
          <w:rFonts w:ascii="GHEA Grapalat" w:hAnsi="GHEA Grapalat"/>
          <w:sz w:val="20"/>
          <w:lang w:val="af-ZA"/>
        </w:rPr>
      </w:pPr>
    </w:p>
    <w:p w14:paraId="344CA4B8"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gramStart"/>
      <w:r w:rsidRPr="00F566BF">
        <w:rPr>
          <w:rFonts w:ascii="GHEA Grapalat" w:hAnsi="GHEA Grapalat" w:cs="Sylfaen"/>
          <w:sz w:val="20"/>
        </w:rPr>
        <w:t>Ընդհանուր</w:t>
      </w:r>
      <w:r w:rsidRPr="00F566BF">
        <w:rPr>
          <w:rFonts w:ascii="GHEA Grapalat" w:hAnsi="GHEA Grapalat" w:cs="Times Armenian"/>
          <w:sz w:val="20"/>
          <w:lang w:val="af-ZA"/>
        </w:rPr>
        <w:t xml:space="preserve">  </w:t>
      </w:r>
      <w:r w:rsidRPr="00F566BF">
        <w:rPr>
          <w:rFonts w:ascii="GHEA Grapalat" w:hAnsi="GHEA Grapalat" w:cs="Sylfaen"/>
          <w:sz w:val="20"/>
        </w:rPr>
        <w:t>դրույթներ</w:t>
      </w:r>
      <w:proofErr w:type="gramEnd"/>
      <w:r w:rsidRPr="00F566BF">
        <w:rPr>
          <w:rFonts w:ascii="GHEA Grapalat" w:hAnsi="GHEA Grapalat" w:cs="Times Armenian"/>
          <w:sz w:val="20"/>
          <w:lang w:val="af-ZA"/>
        </w:rPr>
        <w:tab/>
      </w:r>
    </w:p>
    <w:p w14:paraId="7B57F36B" w14:textId="77777777" w:rsidR="00E96B2B" w:rsidRPr="00F566BF" w:rsidRDefault="00E96B2B" w:rsidP="00E96B2B">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ab/>
      </w:r>
    </w:p>
    <w:p w14:paraId="78224222" w14:textId="77777777" w:rsidR="00E96B2B" w:rsidRPr="00F566BF" w:rsidRDefault="00E96B2B" w:rsidP="00E96B2B">
      <w:pPr>
        <w:ind w:firstLine="1134"/>
        <w:jc w:val="both"/>
        <w:rPr>
          <w:rFonts w:ascii="GHEA Grapalat" w:hAnsi="GHEA Grapalat" w:cs="Times Armenian"/>
          <w:sz w:val="20"/>
          <w:lang w:val="af-ZA"/>
        </w:rPr>
      </w:pPr>
      <w:r w:rsidRPr="00F566BF">
        <w:rPr>
          <w:rFonts w:ascii="GHEA Grapalat" w:hAnsi="GHEA Grapalat"/>
          <w:sz w:val="20"/>
          <w:lang w:val="af-ZA"/>
        </w:rPr>
        <w:t>3.</w:t>
      </w:r>
      <w:r w:rsidRPr="00F566BF">
        <w:rPr>
          <w:rFonts w:ascii="GHEA Grapalat" w:hAnsi="GHEA Grapalat"/>
          <w:sz w:val="20"/>
          <w:lang w:val="af-ZA"/>
        </w:rPr>
        <w:tab/>
      </w:r>
      <w:r w:rsidRPr="00F566BF">
        <w:rPr>
          <w:rFonts w:ascii="GHEA Grapalat" w:hAnsi="GHEA Grapalat" w:cs="Sylfaen"/>
          <w:sz w:val="20"/>
        </w:rPr>
        <w:t>Հավելվածներ</w:t>
      </w:r>
      <w:r w:rsidRPr="00F566BF">
        <w:rPr>
          <w:rFonts w:ascii="GHEA Grapalat" w:hAnsi="GHEA Grapalat" w:cs="Times Armenian"/>
          <w:sz w:val="20"/>
          <w:lang w:val="af-ZA"/>
        </w:rPr>
        <w:t xml:space="preserve"> 1-</w:t>
      </w:r>
      <w:r>
        <w:rPr>
          <w:rFonts w:ascii="GHEA Grapalat" w:hAnsi="GHEA Grapalat" w:cs="Times Armenian"/>
          <w:sz w:val="20"/>
          <w:lang w:val="af-ZA"/>
        </w:rPr>
        <w:t>6</w:t>
      </w:r>
      <w:r w:rsidRPr="00F566BF">
        <w:rPr>
          <w:rFonts w:ascii="GHEA Grapalat" w:hAnsi="GHEA Grapalat" w:cs="Times Armenian"/>
          <w:sz w:val="20"/>
          <w:lang w:val="af-ZA"/>
        </w:rPr>
        <w:tab/>
      </w:r>
    </w:p>
    <w:p w14:paraId="555012B4" w14:textId="77777777" w:rsidR="00E96B2B" w:rsidRPr="00F566BF" w:rsidRDefault="00E96B2B" w:rsidP="00E96B2B">
      <w:pPr>
        <w:ind w:firstLine="1134"/>
        <w:jc w:val="both"/>
        <w:rPr>
          <w:rFonts w:ascii="GHEA Grapalat" w:hAnsi="GHEA Grapalat" w:cs="Times Armenian"/>
          <w:sz w:val="20"/>
          <w:lang w:val="af-ZA"/>
        </w:rPr>
      </w:pPr>
    </w:p>
    <w:p w14:paraId="7BEA6312" w14:textId="77777777" w:rsidR="00E96B2B" w:rsidRPr="00F566BF" w:rsidRDefault="00E96B2B" w:rsidP="00E96B2B">
      <w:pPr>
        <w:ind w:firstLine="1134"/>
        <w:jc w:val="both"/>
        <w:rPr>
          <w:rFonts w:ascii="GHEA Grapalat" w:hAnsi="GHEA Grapalat" w:cs="Times Armenian"/>
          <w:sz w:val="20"/>
          <w:lang w:val="af-ZA"/>
        </w:rPr>
      </w:pPr>
    </w:p>
    <w:p w14:paraId="69E7A804" w14:textId="77777777" w:rsidR="00E96B2B" w:rsidRPr="00F566BF" w:rsidRDefault="00E96B2B" w:rsidP="00E96B2B">
      <w:pPr>
        <w:ind w:firstLine="1134"/>
        <w:jc w:val="both"/>
        <w:rPr>
          <w:rFonts w:ascii="GHEA Grapalat" w:hAnsi="GHEA Grapalat" w:cs="Times Armenian"/>
          <w:sz w:val="20"/>
          <w:lang w:val="af-ZA"/>
        </w:rPr>
      </w:pPr>
    </w:p>
    <w:p w14:paraId="772592AB" w14:textId="77777777" w:rsidR="00E96B2B" w:rsidRPr="00F566BF" w:rsidRDefault="00E96B2B" w:rsidP="00E96B2B">
      <w:pPr>
        <w:ind w:firstLine="1134"/>
        <w:jc w:val="both"/>
        <w:rPr>
          <w:rFonts w:ascii="GHEA Grapalat" w:hAnsi="GHEA Grapalat" w:cs="Times Armenian"/>
          <w:sz w:val="20"/>
          <w:lang w:val="af-ZA"/>
        </w:rPr>
      </w:pPr>
    </w:p>
    <w:p w14:paraId="77789591" w14:textId="77777777" w:rsidR="00E96B2B" w:rsidRPr="00F566BF" w:rsidRDefault="00E96B2B" w:rsidP="00E96B2B">
      <w:pPr>
        <w:ind w:firstLine="1134"/>
        <w:jc w:val="both"/>
        <w:rPr>
          <w:rFonts w:ascii="GHEA Grapalat" w:hAnsi="GHEA Grapalat" w:cs="Times Armenian"/>
          <w:sz w:val="20"/>
          <w:lang w:val="af-ZA"/>
        </w:rPr>
      </w:pPr>
    </w:p>
    <w:p w14:paraId="680EC7CC" w14:textId="77777777" w:rsidR="00E96B2B" w:rsidRPr="00F566BF" w:rsidRDefault="00E96B2B" w:rsidP="00E96B2B">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Pr="00F566BF">
        <w:rPr>
          <w:rFonts w:ascii="GHEA Grapalat" w:hAnsi="GHEA Grapalat" w:cs="Times Armenian"/>
          <w:sz w:val="20"/>
          <w:lang w:val="af-ZA"/>
        </w:rPr>
        <w:br w:type="page"/>
      </w:r>
      <w:r w:rsidRPr="00F566BF">
        <w:rPr>
          <w:rFonts w:ascii="GHEA Grapalat" w:hAnsi="GHEA Grapalat" w:cs="Times Armenian"/>
          <w:sz w:val="20"/>
          <w:lang w:val="af-ZA"/>
        </w:rPr>
        <w:lastRenderedPageBreak/>
        <w:tab/>
      </w:r>
    </w:p>
    <w:p w14:paraId="3C4BEAB9" w14:textId="554E97E8" w:rsidR="00992EFE" w:rsidRPr="00095A8A" w:rsidRDefault="00992EFE" w:rsidP="00992EFE">
      <w:pPr>
        <w:jc w:val="both"/>
        <w:rPr>
          <w:rFonts w:ascii="GHEA Grapalat" w:hAnsi="GHEA Grapalat"/>
          <w:sz w:val="20"/>
          <w:lang w:val="af-ZA"/>
        </w:rPr>
      </w:pPr>
      <w:r w:rsidRPr="00095A8A">
        <w:rPr>
          <w:rFonts w:ascii="GHEA Grapalat" w:hAnsi="GHEA Grapalat"/>
          <w:sz w:val="20"/>
          <w:lang w:val="af-ZA"/>
        </w:rPr>
        <w:t xml:space="preserve">          </w:t>
      </w:r>
      <w:r w:rsidRPr="00095A8A">
        <w:rPr>
          <w:rFonts w:ascii="GHEA Grapalat" w:hAnsi="GHEA Grapalat" w:cs="Sylfaen"/>
          <w:sz w:val="20"/>
        </w:rPr>
        <w:t>Սույն</w:t>
      </w:r>
      <w:r w:rsidRPr="00095A8A">
        <w:rPr>
          <w:rFonts w:ascii="GHEA Grapalat" w:hAnsi="GHEA Grapalat" w:cs="Times Armenian"/>
          <w:sz w:val="20"/>
          <w:lang w:val="af-ZA"/>
        </w:rPr>
        <w:t xml:space="preserve"> </w:t>
      </w:r>
      <w:r w:rsidRPr="00095A8A">
        <w:rPr>
          <w:rFonts w:ascii="GHEA Grapalat" w:hAnsi="GHEA Grapalat" w:cs="Sylfaen"/>
          <w:sz w:val="20"/>
        </w:rPr>
        <w:t>հրավերը</w:t>
      </w:r>
      <w:r w:rsidRPr="00095A8A">
        <w:rPr>
          <w:rFonts w:ascii="GHEA Grapalat" w:hAnsi="GHEA Grapalat" w:cs="Times Armenian"/>
          <w:sz w:val="20"/>
          <w:lang w:val="af-ZA"/>
        </w:rPr>
        <w:t xml:space="preserve"> </w:t>
      </w:r>
      <w:r w:rsidRPr="00095A8A">
        <w:rPr>
          <w:rFonts w:ascii="GHEA Grapalat" w:hAnsi="GHEA Grapalat" w:cs="Sylfaen"/>
          <w:sz w:val="20"/>
        </w:rPr>
        <w:t>տրամադրվում</w:t>
      </w:r>
      <w:r w:rsidRPr="00095A8A">
        <w:rPr>
          <w:rFonts w:ascii="GHEA Grapalat" w:hAnsi="GHEA Grapalat" w:cs="Times Armenian"/>
          <w:sz w:val="20"/>
          <w:lang w:val="af-ZA"/>
        </w:rPr>
        <w:t xml:space="preserve"> </w:t>
      </w:r>
      <w:r w:rsidRPr="00095A8A">
        <w:rPr>
          <w:rFonts w:ascii="GHEA Grapalat" w:hAnsi="GHEA Grapalat" w:cs="Sylfaen"/>
          <w:sz w:val="20"/>
        </w:rPr>
        <w:t>է</w:t>
      </w:r>
      <w:r w:rsidRPr="00095A8A">
        <w:rPr>
          <w:rFonts w:ascii="GHEA Grapalat" w:hAnsi="GHEA Grapalat" w:cs="Times Armenian"/>
          <w:sz w:val="20"/>
          <w:lang w:val="af-ZA"/>
        </w:rPr>
        <w:t xml:space="preserve"> </w:t>
      </w:r>
      <w:r w:rsidRPr="00095A8A">
        <w:rPr>
          <w:rFonts w:ascii="GHEA Grapalat" w:hAnsi="GHEA Grapalat" w:cs="Sylfaen"/>
          <w:sz w:val="20"/>
        </w:rPr>
        <w:t>ի</w:t>
      </w:r>
      <w:r w:rsidRPr="00095A8A">
        <w:rPr>
          <w:rFonts w:ascii="GHEA Grapalat" w:hAnsi="GHEA Grapalat" w:cs="Times Armenian"/>
          <w:sz w:val="20"/>
          <w:lang w:val="af-ZA"/>
        </w:rPr>
        <w:t xml:space="preserve"> </w:t>
      </w:r>
      <w:r w:rsidRPr="00095A8A">
        <w:rPr>
          <w:rFonts w:ascii="GHEA Grapalat" w:hAnsi="GHEA Grapalat" w:cs="Sylfaen"/>
          <w:sz w:val="20"/>
        </w:rPr>
        <w:t>լրումն</w:t>
      </w:r>
      <w:r w:rsidRPr="00095A8A">
        <w:rPr>
          <w:rFonts w:ascii="GHEA Grapalat" w:hAnsi="GHEA Grapalat"/>
          <w:sz w:val="20"/>
          <w:lang w:val="af-ZA"/>
        </w:rPr>
        <w:t xml:space="preserve"> </w:t>
      </w:r>
      <w:r w:rsidR="00D90B43" w:rsidRPr="005A39C3">
        <w:rPr>
          <w:rFonts w:ascii="GHEA Grapalat" w:hAnsi="GHEA Grapalat"/>
          <w:b/>
          <w:lang w:val="hy-AM"/>
        </w:rPr>
        <w:t>«</w:t>
      </w:r>
      <w:r w:rsidR="00A941BF" w:rsidRPr="005A39C3">
        <w:rPr>
          <w:rFonts w:ascii="GHEA Grapalat" w:hAnsi="GHEA Grapalat" w:cs="Sylfaen"/>
          <w:b/>
          <w:color w:val="000000"/>
          <w:sz w:val="20"/>
          <w:szCs w:val="20"/>
          <w:lang w:val="hy-AM"/>
        </w:rPr>
        <w:t>ՔԲԿ</w:t>
      </w:r>
      <w:r w:rsidR="00A941BF" w:rsidRPr="005A39C3">
        <w:rPr>
          <w:rFonts w:ascii="GHEA Grapalat" w:hAnsi="GHEA Grapalat" w:cs="Sylfaen"/>
          <w:b/>
          <w:color w:val="000000"/>
          <w:sz w:val="20"/>
          <w:szCs w:val="20"/>
          <w:lang w:val="af-ZA"/>
        </w:rPr>
        <w:t>-</w:t>
      </w:r>
      <w:r w:rsidR="00A941BF" w:rsidRPr="005A39C3">
        <w:rPr>
          <w:rFonts w:ascii="GHEA Grapalat" w:hAnsi="GHEA Grapalat" w:cs="Sylfaen"/>
          <w:b/>
          <w:color w:val="000000"/>
          <w:sz w:val="20"/>
          <w:szCs w:val="20"/>
          <w:lang w:val="hy-AM"/>
        </w:rPr>
        <w:t>ԳՀԱՇՁԲ</w:t>
      </w:r>
      <w:r w:rsidR="00A941BF" w:rsidRPr="005A39C3">
        <w:rPr>
          <w:rFonts w:ascii="GHEA Grapalat" w:hAnsi="GHEA Grapalat" w:cs="Sylfaen"/>
          <w:b/>
          <w:color w:val="000000"/>
          <w:sz w:val="20"/>
          <w:szCs w:val="20"/>
          <w:lang w:val="af-ZA"/>
        </w:rPr>
        <w:t>-2</w:t>
      </w:r>
      <w:r w:rsidR="00A941BF" w:rsidRPr="005A39C3">
        <w:rPr>
          <w:rFonts w:ascii="GHEA Grapalat" w:hAnsi="GHEA Grapalat" w:cs="Sylfaen"/>
          <w:b/>
          <w:color w:val="000000"/>
          <w:sz w:val="20"/>
          <w:szCs w:val="20"/>
          <w:lang w:val="hy-AM"/>
        </w:rPr>
        <w:t>3</w:t>
      </w:r>
      <w:r w:rsidR="00A941BF" w:rsidRPr="005A39C3">
        <w:rPr>
          <w:rFonts w:ascii="GHEA Grapalat" w:hAnsi="GHEA Grapalat" w:cs="Sylfaen"/>
          <w:b/>
          <w:color w:val="000000"/>
          <w:sz w:val="20"/>
          <w:szCs w:val="20"/>
          <w:lang w:val="af-ZA"/>
        </w:rPr>
        <w:t>/</w:t>
      </w:r>
      <w:r w:rsidR="00A941BF" w:rsidRPr="005A39C3">
        <w:rPr>
          <w:rFonts w:ascii="GHEA Grapalat" w:hAnsi="GHEA Grapalat" w:cs="Sylfaen"/>
          <w:b/>
          <w:color w:val="000000"/>
          <w:sz w:val="20"/>
          <w:szCs w:val="20"/>
          <w:lang w:val="hy-AM"/>
        </w:rPr>
        <w:t>2</w:t>
      </w:r>
      <w:r w:rsidR="000D219F">
        <w:rPr>
          <w:rFonts w:ascii="GHEA Grapalat" w:hAnsi="GHEA Grapalat" w:cs="Sylfaen"/>
          <w:b/>
          <w:color w:val="000000"/>
          <w:sz w:val="20"/>
          <w:szCs w:val="20"/>
          <w:lang w:val="hy-AM"/>
        </w:rPr>
        <w:t>7</w:t>
      </w:r>
      <w:r w:rsidR="00D90B43" w:rsidRPr="005A39C3">
        <w:rPr>
          <w:rFonts w:ascii="GHEA Grapalat" w:hAnsi="GHEA Grapalat"/>
          <w:b/>
          <w:lang w:val="hy-AM"/>
        </w:rPr>
        <w:t>»</w:t>
      </w:r>
      <w:r w:rsidR="00F370C1" w:rsidRPr="00D90B43">
        <w:rPr>
          <w:rFonts w:ascii="GHEA Grapalat" w:hAnsi="GHEA Grapalat" w:cs="Sylfaen"/>
          <w:sz w:val="20"/>
          <w:lang w:val="af-ZA"/>
        </w:rPr>
        <w:t xml:space="preserve"> </w:t>
      </w:r>
      <w:r w:rsidRPr="00095A8A">
        <w:rPr>
          <w:rFonts w:ascii="GHEA Grapalat" w:hAnsi="GHEA Grapalat" w:cs="Sylfaen"/>
          <w:sz w:val="20"/>
        </w:rPr>
        <w:t>ծածկա</w:t>
      </w:r>
      <w:r w:rsidRPr="00095A8A">
        <w:rPr>
          <w:rFonts w:ascii="GHEA Grapalat" w:hAnsi="GHEA Grapalat" w:cs="Times Armenian"/>
          <w:sz w:val="20"/>
        </w:rPr>
        <w:t>գ</w:t>
      </w:r>
      <w:r w:rsidRPr="00095A8A">
        <w:rPr>
          <w:rFonts w:ascii="GHEA Grapalat" w:hAnsi="GHEA Grapalat" w:cs="Sylfaen"/>
          <w:sz w:val="20"/>
        </w:rPr>
        <w:t>րով</w:t>
      </w:r>
      <w:r w:rsidRPr="00095A8A">
        <w:rPr>
          <w:rFonts w:ascii="GHEA Grapalat" w:hAnsi="GHEA Grapalat"/>
          <w:sz w:val="20"/>
          <w:lang w:val="af-ZA"/>
        </w:rPr>
        <w:t xml:space="preserve"> </w:t>
      </w:r>
      <w:r w:rsidRPr="00095A8A">
        <w:rPr>
          <w:rFonts w:ascii="GHEA Grapalat" w:hAnsi="GHEA Grapalat" w:cs="Sylfaen"/>
          <w:sz w:val="20"/>
        </w:rPr>
        <w:t>անցկացվող</w:t>
      </w:r>
      <w:r w:rsidRPr="00095A8A">
        <w:rPr>
          <w:rFonts w:ascii="GHEA Grapalat" w:hAnsi="GHEA Grapalat" w:cs="Times Armenian"/>
          <w:sz w:val="20"/>
          <w:lang w:val="af-ZA"/>
        </w:rPr>
        <w:t xml:space="preserve"> </w:t>
      </w:r>
      <w:r w:rsidRPr="00095A8A">
        <w:rPr>
          <w:rFonts w:ascii="GHEA Grapalat" w:hAnsi="GHEA Grapalat" w:cs="Sylfaen"/>
          <w:sz w:val="20"/>
        </w:rPr>
        <w:t>գնանշման</w:t>
      </w:r>
      <w:r w:rsidRPr="00196C92">
        <w:rPr>
          <w:rFonts w:ascii="GHEA Grapalat" w:hAnsi="GHEA Grapalat" w:cs="Sylfaen"/>
          <w:sz w:val="20"/>
          <w:lang w:val="af-ZA"/>
        </w:rPr>
        <w:t xml:space="preserve"> </w:t>
      </w:r>
      <w:r w:rsidRPr="00095A8A">
        <w:rPr>
          <w:rFonts w:ascii="GHEA Grapalat" w:hAnsi="GHEA Grapalat" w:cs="Sylfaen"/>
          <w:sz w:val="20"/>
        </w:rPr>
        <w:t>հարցման</w:t>
      </w:r>
      <w:r w:rsidRPr="00095A8A">
        <w:rPr>
          <w:rFonts w:ascii="GHEA Grapalat" w:hAnsi="GHEA Grapalat" w:cs="Times Armenian"/>
          <w:sz w:val="20"/>
          <w:lang w:val="af-ZA"/>
        </w:rPr>
        <w:t xml:space="preserve"> (</w:t>
      </w:r>
      <w:r w:rsidRPr="00095A8A">
        <w:rPr>
          <w:rFonts w:ascii="GHEA Grapalat" w:hAnsi="GHEA Grapalat" w:cs="Sylfaen"/>
          <w:sz w:val="20"/>
        </w:rPr>
        <w:t>այսուհետև</w:t>
      </w:r>
      <w:r w:rsidRPr="00095A8A">
        <w:rPr>
          <w:rFonts w:ascii="GHEA Grapalat" w:hAnsi="GHEA Grapalat" w:cs="Times Armenian"/>
          <w:sz w:val="20"/>
          <w:lang w:val="af-ZA"/>
        </w:rPr>
        <w:t xml:space="preserve">` </w:t>
      </w:r>
      <w:r w:rsidRPr="00095A8A">
        <w:rPr>
          <w:rFonts w:ascii="GHEA Grapalat" w:hAnsi="GHEA Grapalat" w:cs="Sylfaen"/>
          <w:sz w:val="20"/>
        </w:rPr>
        <w:t>ընթացակար</w:t>
      </w:r>
      <w:r w:rsidRPr="00095A8A">
        <w:rPr>
          <w:rFonts w:ascii="GHEA Grapalat" w:hAnsi="GHEA Grapalat" w:cs="Times Armenian"/>
          <w:sz w:val="20"/>
        </w:rPr>
        <w:t>գ</w:t>
      </w:r>
      <w:r w:rsidRPr="00095A8A">
        <w:rPr>
          <w:rFonts w:ascii="GHEA Grapalat" w:hAnsi="GHEA Grapalat" w:cs="Times Armenian"/>
          <w:sz w:val="20"/>
          <w:lang w:val="af-ZA"/>
        </w:rPr>
        <w:t xml:space="preserve">) </w:t>
      </w:r>
      <w:r w:rsidRPr="00095A8A">
        <w:rPr>
          <w:rFonts w:ascii="GHEA Grapalat" w:hAnsi="GHEA Grapalat" w:cs="Sylfaen"/>
          <w:sz w:val="20"/>
        </w:rPr>
        <w:t>հայտարարության</w:t>
      </w:r>
      <w:r w:rsidRPr="00095A8A">
        <w:rPr>
          <w:rFonts w:ascii="GHEA Grapalat" w:hAnsi="GHEA Grapalat" w:cs="Times Armenian"/>
          <w:sz w:val="20"/>
          <w:lang w:val="af-ZA"/>
        </w:rPr>
        <w:t>։</w:t>
      </w:r>
    </w:p>
    <w:p w14:paraId="47789618" w14:textId="77777777" w:rsidR="00992EFE" w:rsidRPr="001076AE" w:rsidRDefault="00992EFE" w:rsidP="00992EFE">
      <w:pPr>
        <w:ind w:firstLine="567"/>
        <w:jc w:val="both"/>
        <w:rPr>
          <w:rFonts w:ascii="GHEA Grapalat" w:hAnsi="GHEA Grapalat" w:cs="Sylfaen"/>
          <w:sz w:val="20"/>
          <w:lang w:val="af-ZA"/>
        </w:rPr>
      </w:pPr>
      <w:proofErr w:type="gramStart"/>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w:t>
      </w:r>
      <w:proofErr w:type="gramEnd"/>
      <w:r w:rsidRPr="00AE2768">
        <w:rPr>
          <w:rFonts w:ascii="GHEA Grapalat" w:hAnsi="GHEA Grapalat" w:cs="Times Armenian"/>
          <w:sz w:val="20"/>
          <w:lang w:val="af-ZA"/>
        </w:rPr>
        <w:t xml:space="preserve">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7822FD38" w14:textId="77777777" w:rsidR="00992EFE" w:rsidRPr="001076AE" w:rsidRDefault="00992EFE" w:rsidP="00992EFE">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715939C3" w14:textId="77777777" w:rsidR="00992EFE" w:rsidRPr="001076AE" w:rsidRDefault="00992EFE" w:rsidP="00992EFE">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6BFD6612" w14:textId="0709E7C1" w:rsidR="005A52CF" w:rsidRDefault="00992EFE" w:rsidP="00992EFE">
      <w:pPr>
        <w:jc w:val="center"/>
        <w:rPr>
          <w:rFonts w:ascii="GHEA Grapalat" w:hAnsi="GHEA Grapalat"/>
          <w:sz w:val="16"/>
          <w:szCs w:val="16"/>
          <w:lang w:val="af-ZA"/>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p>
    <w:p w14:paraId="0D44E5EA" w14:textId="77777777" w:rsidR="00992EFE" w:rsidRDefault="00992EFE" w:rsidP="00EF3662">
      <w:pPr>
        <w:jc w:val="center"/>
        <w:rPr>
          <w:rFonts w:ascii="GHEA Grapalat" w:hAnsi="GHEA Grapalat" w:cs="Sylfaen"/>
          <w:szCs w:val="22"/>
          <w:lang w:val="hy-AM"/>
        </w:rPr>
      </w:pPr>
    </w:p>
    <w:p w14:paraId="2734F64F" w14:textId="77777777" w:rsidR="00992EFE" w:rsidRDefault="00992EFE" w:rsidP="00EF3662">
      <w:pPr>
        <w:jc w:val="center"/>
        <w:rPr>
          <w:rFonts w:ascii="GHEA Grapalat" w:hAnsi="GHEA Grapalat" w:cs="Sylfaen"/>
          <w:szCs w:val="22"/>
          <w:lang w:val="hy-AM"/>
        </w:rPr>
      </w:pPr>
    </w:p>
    <w:p w14:paraId="35DA064C" w14:textId="77777777" w:rsidR="00992EFE" w:rsidRDefault="00992EFE" w:rsidP="00EF3662">
      <w:pPr>
        <w:jc w:val="center"/>
        <w:rPr>
          <w:rFonts w:ascii="GHEA Grapalat" w:hAnsi="GHEA Grapalat" w:cs="Sylfaen"/>
          <w:szCs w:val="22"/>
          <w:lang w:val="hy-AM"/>
        </w:rPr>
      </w:pPr>
    </w:p>
    <w:p w14:paraId="08306409" w14:textId="77777777" w:rsidR="00992EFE" w:rsidRDefault="00992EFE" w:rsidP="00EF3662">
      <w:pPr>
        <w:jc w:val="center"/>
        <w:rPr>
          <w:rFonts w:ascii="GHEA Grapalat" w:hAnsi="GHEA Grapalat" w:cs="Sylfaen"/>
          <w:szCs w:val="22"/>
          <w:lang w:val="hy-AM"/>
        </w:rPr>
      </w:pPr>
    </w:p>
    <w:p w14:paraId="437A5941" w14:textId="77777777" w:rsidR="00992EFE" w:rsidRDefault="00992EFE" w:rsidP="00EF3662">
      <w:pPr>
        <w:jc w:val="center"/>
        <w:rPr>
          <w:rFonts w:ascii="GHEA Grapalat" w:hAnsi="GHEA Grapalat" w:cs="Sylfaen"/>
          <w:szCs w:val="22"/>
          <w:lang w:val="hy-AM"/>
        </w:rPr>
      </w:pPr>
    </w:p>
    <w:p w14:paraId="47BEDDFE" w14:textId="77777777" w:rsidR="00992EFE" w:rsidRDefault="00992EFE" w:rsidP="00EF3662">
      <w:pPr>
        <w:jc w:val="center"/>
        <w:rPr>
          <w:rFonts w:ascii="GHEA Grapalat" w:hAnsi="GHEA Grapalat" w:cs="Sylfaen"/>
          <w:szCs w:val="22"/>
          <w:lang w:val="hy-AM"/>
        </w:rPr>
      </w:pPr>
    </w:p>
    <w:p w14:paraId="005728C7" w14:textId="77777777" w:rsidR="00992EFE" w:rsidRDefault="00992EFE" w:rsidP="00EF3662">
      <w:pPr>
        <w:jc w:val="center"/>
        <w:rPr>
          <w:rFonts w:ascii="GHEA Grapalat" w:hAnsi="GHEA Grapalat" w:cs="Sylfaen"/>
          <w:szCs w:val="22"/>
          <w:lang w:val="hy-AM"/>
        </w:rPr>
      </w:pPr>
    </w:p>
    <w:p w14:paraId="2AC4030E" w14:textId="77777777" w:rsidR="00992EFE" w:rsidRDefault="00992EFE" w:rsidP="00EF3662">
      <w:pPr>
        <w:jc w:val="center"/>
        <w:rPr>
          <w:rFonts w:ascii="GHEA Grapalat" w:hAnsi="GHEA Grapalat" w:cs="Sylfaen"/>
          <w:szCs w:val="22"/>
          <w:lang w:val="hy-AM"/>
        </w:rPr>
      </w:pPr>
    </w:p>
    <w:p w14:paraId="3CB602BC" w14:textId="77777777" w:rsidR="00992EFE" w:rsidRDefault="00992EFE" w:rsidP="00EF3662">
      <w:pPr>
        <w:jc w:val="center"/>
        <w:rPr>
          <w:rFonts w:ascii="GHEA Grapalat" w:hAnsi="GHEA Grapalat" w:cs="Sylfaen"/>
          <w:szCs w:val="22"/>
          <w:lang w:val="hy-AM"/>
        </w:rPr>
      </w:pPr>
    </w:p>
    <w:p w14:paraId="2D93B593" w14:textId="77777777" w:rsidR="00992EFE" w:rsidRDefault="00992EFE" w:rsidP="00EF3662">
      <w:pPr>
        <w:jc w:val="center"/>
        <w:rPr>
          <w:rFonts w:ascii="GHEA Grapalat" w:hAnsi="GHEA Grapalat" w:cs="Sylfaen"/>
          <w:szCs w:val="22"/>
          <w:lang w:val="hy-AM"/>
        </w:rPr>
      </w:pPr>
    </w:p>
    <w:p w14:paraId="16A982A0" w14:textId="77777777" w:rsidR="00992EFE" w:rsidRDefault="00992EFE" w:rsidP="00EF3662">
      <w:pPr>
        <w:jc w:val="center"/>
        <w:rPr>
          <w:rFonts w:ascii="GHEA Grapalat" w:hAnsi="GHEA Grapalat" w:cs="Sylfaen"/>
          <w:szCs w:val="22"/>
          <w:lang w:val="hy-AM"/>
        </w:rPr>
      </w:pPr>
    </w:p>
    <w:p w14:paraId="0004ECC6" w14:textId="77777777" w:rsidR="00992EFE" w:rsidRDefault="00992EFE" w:rsidP="00EF3662">
      <w:pPr>
        <w:jc w:val="center"/>
        <w:rPr>
          <w:rFonts w:ascii="GHEA Grapalat" w:hAnsi="GHEA Grapalat" w:cs="Sylfaen"/>
          <w:szCs w:val="22"/>
          <w:lang w:val="hy-AM"/>
        </w:rPr>
      </w:pPr>
    </w:p>
    <w:p w14:paraId="57FC27B1" w14:textId="77777777" w:rsidR="00992EFE" w:rsidRDefault="00992EFE" w:rsidP="00EF3662">
      <w:pPr>
        <w:jc w:val="center"/>
        <w:rPr>
          <w:rFonts w:ascii="GHEA Grapalat" w:hAnsi="GHEA Grapalat" w:cs="Sylfaen"/>
          <w:szCs w:val="22"/>
          <w:lang w:val="hy-AM"/>
        </w:rPr>
      </w:pPr>
    </w:p>
    <w:p w14:paraId="7F8BA13E" w14:textId="77777777" w:rsidR="00992EFE" w:rsidRDefault="00992EFE" w:rsidP="00EF3662">
      <w:pPr>
        <w:jc w:val="center"/>
        <w:rPr>
          <w:rFonts w:ascii="GHEA Grapalat" w:hAnsi="GHEA Grapalat" w:cs="Sylfaen"/>
          <w:szCs w:val="22"/>
          <w:lang w:val="hy-AM"/>
        </w:rPr>
      </w:pPr>
    </w:p>
    <w:p w14:paraId="2AB5BD76" w14:textId="77777777" w:rsidR="00992EFE" w:rsidRDefault="00992EFE" w:rsidP="00EF3662">
      <w:pPr>
        <w:jc w:val="center"/>
        <w:rPr>
          <w:rFonts w:ascii="GHEA Grapalat" w:hAnsi="GHEA Grapalat" w:cs="Sylfaen"/>
          <w:szCs w:val="22"/>
          <w:lang w:val="hy-AM"/>
        </w:rPr>
      </w:pPr>
    </w:p>
    <w:p w14:paraId="19322E1D" w14:textId="77777777" w:rsidR="00992EFE" w:rsidRDefault="00992EFE" w:rsidP="00EF3662">
      <w:pPr>
        <w:jc w:val="center"/>
        <w:rPr>
          <w:rFonts w:ascii="GHEA Grapalat" w:hAnsi="GHEA Grapalat" w:cs="Sylfaen"/>
          <w:szCs w:val="22"/>
          <w:lang w:val="hy-AM"/>
        </w:rPr>
      </w:pPr>
    </w:p>
    <w:p w14:paraId="351FC4A2" w14:textId="77777777" w:rsidR="00992EFE" w:rsidRDefault="00992EFE" w:rsidP="00EF3662">
      <w:pPr>
        <w:jc w:val="center"/>
        <w:rPr>
          <w:rFonts w:ascii="GHEA Grapalat" w:hAnsi="GHEA Grapalat" w:cs="Sylfaen"/>
          <w:szCs w:val="22"/>
          <w:lang w:val="hy-AM"/>
        </w:rPr>
      </w:pPr>
    </w:p>
    <w:p w14:paraId="1EC75A3D" w14:textId="77777777" w:rsidR="00992EFE" w:rsidRDefault="00992EFE" w:rsidP="00EF3662">
      <w:pPr>
        <w:jc w:val="center"/>
        <w:rPr>
          <w:rFonts w:ascii="GHEA Grapalat" w:hAnsi="GHEA Grapalat" w:cs="Sylfaen"/>
          <w:szCs w:val="22"/>
          <w:lang w:val="hy-AM"/>
        </w:rPr>
      </w:pPr>
    </w:p>
    <w:p w14:paraId="60DD9267" w14:textId="77777777" w:rsidR="00992EFE" w:rsidRDefault="00992EFE" w:rsidP="00EF3662">
      <w:pPr>
        <w:jc w:val="center"/>
        <w:rPr>
          <w:rFonts w:ascii="GHEA Grapalat" w:hAnsi="GHEA Grapalat" w:cs="Sylfaen"/>
          <w:szCs w:val="22"/>
          <w:lang w:val="hy-AM"/>
        </w:rPr>
      </w:pPr>
    </w:p>
    <w:p w14:paraId="2F4654C2" w14:textId="77777777" w:rsidR="00992EFE" w:rsidRDefault="00992EFE" w:rsidP="00EF3662">
      <w:pPr>
        <w:jc w:val="center"/>
        <w:rPr>
          <w:rFonts w:ascii="GHEA Grapalat" w:hAnsi="GHEA Grapalat" w:cs="Sylfaen"/>
          <w:szCs w:val="22"/>
          <w:lang w:val="hy-AM"/>
        </w:rPr>
      </w:pPr>
    </w:p>
    <w:p w14:paraId="382E5A10" w14:textId="77777777" w:rsidR="00992EFE" w:rsidRDefault="00992EFE" w:rsidP="00EF3662">
      <w:pPr>
        <w:jc w:val="center"/>
        <w:rPr>
          <w:rFonts w:ascii="GHEA Grapalat" w:hAnsi="GHEA Grapalat" w:cs="Sylfaen"/>
          <w:szCs w:val="22"/>
          <w:lang w:val="hy-AM"/>
        </w:rPr>
      </w:pPr>
    </w:p>
    <w:p w14:paraId="6541EB81" w14:textId="77777777" w:rsidR="00992EFE" w:rsidRDefault="00992EFE" w:rsidP="00EF3662">
      <w:pPr>
        <w:jc w:val="center"/>
        <w:rPr>
          <w:rFonts w:ascii="GHEA Grapalat" w:hAnsi="GHEA Grapalat" w:cs="Sylfaen"/>
          <w:szCs w:val="22"/>
          <w:lang w:val="hy-AM"/>
        </w:rPr>
      </w:pPr>
    </w:p>
    <w:p w14:paraId="2CF4AFF2" w14:textId="77777777" w:rsidR="00992EFE" w:rsidRDefault="00992EFE" w:rsidP="00EF3662">
      <w:pPr>
        <w:jc w:val="center"/>
        <w:rPr>
          <w:rFonts w:ascii="GHEA Grapalat" w:hAnsi="GHEA Grapalat" w:cs="Sylfaen"/>
          <w:szCs w:val="22"/>
          <w:lang w:val="hy-AM"/>
        </w:rPr>
      </w:pPr>
    </w:p>
    <w:p w14:paraId="420EA8F6" w14:textId="77777777" w:rsidR="00992EFE" w:rsidRDefault="00992EFE" w:rsidP="00EF3662">
      <w:pPr>
        <w:jc w:val="center"/>
        <w:rPr>
          <w:rFonts w:ascii="GHEA Grapalat" w:hAnsi="GHEA Grapalat" w:cs="Sylfaen"/>
          <w:szCs w:val="22"/>
          <w:lang w:val="hy-AM"/>
        </w:rPr>
      </w:pPr>
    </w:p>
    <w:p w14:paraId="4774BB3C" w14:textId="77777777" w:rsidR="00992EFE" w:rsidRDefault="00992EFE" w:rsidP="00EF3662">
      <w:pPr>
        <w:jc w:val="center"/>
        <w:rPr>
          <w:rFonts w:ascii="GHEA Grapalat" w:hAnsi="GHEA Grapalat" w:cs="Sylfaen"/>
          <w:szCs w:val="22"/>
          <w:lang w:val="hy-AM"/>
        </w:rPr>
      </w:pPr>
    </w:p>
    <w:p w14:paraId="643FCCC7" w14:textId="77777777" w:rsidR="00992EFE" w:rsidRDefault="00992EFE" w:rsidP="00EF3662">
      <w:pPr>
        <w:jc w:val="center"/>
        <w:rPr>
          <w:rFonts w:ascii="GHEA Grapalat" w:hAnsi="GHEA Grapalat" w:cs="Sylfaen"/>
          <w:szCs w:val="22"/>
          <w:lang w:val="hy-AM"/>
        </w:rPr>
      </w:pPr>
    </w:p>
    <w:p w14:paraId="7E9FE247" w14:textId="77777777" w:rsidR="00992EFE" w:rsidRDefault="00992EFE" w:rsidP="00EF3662">
      <w:pPr>
        <w:jc w:val="center"/>
        <w:rPr>
          <w:rFonts w:ascii="GHEA Grapalat" w:hAnsi="GHEA Grapalat" w:cs="Sylfaen"/>
          <w:szCs w:val="22"/>
          <w:lang w:val="hy-AM"/>
        </w:rPr>
      </w:pPr>
    </w:p>
    <w:p w14:paraId="56B8C4E3" w14:textId="77777777" w:rsidR="00992EFE" w:rsidRDefault="00992EFE" w:rsidP="00EF3662">
      <w:pPr>
        <w:jc w:val="center"/>
        <w:rPr>
          <w:rFonts w:ascii="GHEA Grapalat" w:hAnsi="GHEA Grapalat" w:cs="Sylfaen"/>
          <w:szCs w:val="22"/>
          <w:lang w:val="hy-AM"/>
        </w:rPr>
      </w:pPr>
    </w:p>
    <w:p w14:paraId="0966257D" w14:textId="77777777" w:rsidR="00992EFE" w:rsidRDefault="00992EFE" w:rsidP="00EF3662">
      <w:pPr>
        <w:jc w:val="center"/>
        <w:rPr>
          <w:rFonts w:ascii="GHEA Grapalat" w:hAnsi="GHEA Grapalat" w:cs="Sylfaen"/>
          <w:szCs w:val="22"/>
          <w:lang w:val="hy-AM"/>
        </w:rPr>
      </w:pPr>
    </w:p>
    <w:p w14:paraId="2EB8EAE7" w14:textId="77777777" w:rsidR="00992EFE" w:rsidRDefault="00992EFE" w:rsidP="00EF3662">
      <w:pPr>
        <w:jc w:val="center"/>
        <w:rPr>
          <w:rFonts w:ascii="GHEA Grapalat" w:hAnsi="GHEA Grapalat" w:cs="Sylfaen"/>
          <w:szCs w:val="22"/>
          <w:lang w:val="hy-AM"/>
        </w:rPr>
      </w:pPr>
    </w:p>
    <w:p w14:paraId="07186621" w14:textId="77777777" w:rsidR="00992EFE" w:rsidRDefault="00992EFE" w:rsidP="00EF3662">
      <w:pPr>
        <w:jc w:val="center"/>
        <w:rPr>
          <w:rFonts w:ascii="GHEA Grapalat" w:hAnsi="GHEA Grapalat" w:cs="Sylfaen"/>
          <w:szCs w:val="22"/>
          <w:lang w:val="hy-AM"/>
        </w:rPr>
      </w:pPr>
    </w:p>
    <w:p w14:paraId="4E12BB08" w14:textId="77777777" w:rsidR="00992EFE" w:rsidRDefault="00992EFE" w:rsidP="00EF3662">
      <w:pPr>
        <w:jc w:val="center"/>
        <w:rPr>
          <w:rFonts w:ascii="GHEA Grapalat" w:hAnsi="GHEA Grapalat" w:cs="Sylfaen"/>
          <w:szCs w:val="22"/>
          <w:lang w:val="hy-AM"/>
        </w:rPr>
      </w:pPr>
    </w:p>
    <w:p w14:paraId="3F9E00D7" w14:textId="77777777" w:rsidR="00992EFE" w:rsidRDefault="00992EFE" w:rsidP="00EF3662">
      <w:pPr>
        <w:jc w:val="center"/>
        <w:rPr>
          <w:rFonts w:ascii="GHEA Grapalat" w:hAnsi="GHEA Grapalat" w:cs="Sylfaen"/>
          <w:szCs w:val="22"/>
          <w:lang w:val="hy-AM"/>
        </w:rPr>
      </w:pPr>
    </w:p>
    <w:p w14:paraId="2B931744" w14:textId="77777777" w:rsidR="00992EFE" w:rsidRDefault="00992EFE" w:rsidP="00EF3662">
      <w:pPr>
        <w:jc w:val="center"/>
        <w:rPr>
          <w:rFonts w:ascii="GHEA Grapalat" w:hAnsi="GHEA Grapalat" w:cs="Sylfaen"/>
          <w:szCs w:val="22"/>
          <w:lang w:val="hy-AM"/>
        </w:rPr>
      </w:pPr>
    </w:p>
    <w:p w14:paraId="57840D8B" w14:textId="7D241317" w:rsidR="00096865" w:rsidRPr="00992EFE" w:rsidRDefault="00096865" w:rsidP="00EF3662">
      <w:pPr>
        <w:jc w:val="center"/>
        <w:rPr>
          <w:rFonts w:ascii="GHEA Grapalat" w:hAnsi="GHEA Grapalat"/>
          <w:szCs w:val="22"/>
          <w:lang w:val="hy-AM"/>
        </w:rPr>
      </w:pPr>
      <w:proofErr w:type="gramStart"/>
      <w:r w:rsidRPr="005E1F72">
        <w:rPr>
          <w:rFonts w:ascii="GHEA Grapalat" w:hAnsi="GHEA Grapalat" w:cs="Sylfaen"/>
          <w:szCs w:val="22"/>
        </w:rPr>
        <w:lastRenderedPageBreak/>
        <w:t>ՄԱՍ</w:t>
      </w:r>
      <w:r w:rsidRPr="005E1F72">
        <w:rPr>
          <w:rFonts w:ascii="GHEA Grapalat" w:hAnsi="GHEA Grapalat" w:cs="Times Armenian"/>
          <w:szCs w:val="22"/>
          <w:lang w:val="af-ZA"/>
        </w:rPr>
        <w:t xml:space="preserve">  I</w:t>
      </w:r>
      <w:proofErr w:type="gramEnd"/>
    </w:p>
    <w:p w14:paraId="00087247" w14:textId="77777777" w:rsidR="00096865" w:rsidRPr="005E1F72" w:rsidRDefault="00096865" w:rsidP="00EF3662">
      <w:pPr>
        <w:pStyle w:val="3"/>
        <w:spacing w:line="240" w:lineRule="auto"/>
        <w:ind w:firstLine="567"/>
        <w:rPr>
          <w:rFonts w:ascii="GHEA Grapalat" w:hAnsi="GHEA Grapalat"/>
          <w:sz w:val="24"/>
          <w:szCs w:val="22"/>
          <w:lang w:val="af-ZA"/>
        </w:rPr>
      </w:pPr>
    </w:p>
    <w:p w14:paraId="5F14CD08" w14:textId="77777777" w:rsidR="00096865" w:rsidRPr="005E1F72" w:rsidRDefault="002B32D6" w:rsidP="00EF3662">
      <w:pPr>
        <w:numPr>
          <w:ilvl w:val="0"/>
          <w:numId w:val="3"/>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3C0A9170" w14:textId="77777777" w:rsidR="002B32D6" w:rsidRPr="005E1F72" w:rsidRDefault="002B32D6" w:rsidP="00EF3662">
      <w:pPr>
        <w:ind w:left="360"/>
        <w:jc w:val="center"/>
        <w:rPr>
          <w:rFonts w:ascii="GHEA Grapalat" w:hAnsi="GHEA Grapalat" w:cs="Sylfaen"/>
          <w:b/>
          <w:sz w:val="20"/>
        </w:rPr>
      </w:pPr>
    </w:p>
    <w:p w14:paraId="7C7A3B84" w14:textId="7CF42A69" w:rsidR="00096865" w:rsidRDefault="00096865" w:rsidP="00C34135">
      <w:pPr>
        <w:pStyle w:val="3"/>
        <w:numPr>
          <w:ilvl w:val="1"/>
          <w:numId w:val="32"/>
        </w:numPr>
        <w:spacing w:line="240" w:lineRule="auto"/>
        <w:jc w:val="both"/>
        <w:rPr>
          <w:rFonts w:ascii="GHEA Grapalat" w:hAnsi="GHEA Grapalat"/>
          <w:i w:val="0"/>
          <w:lang w:val="hy-AM"/>
        </w:rPr>
      </w:pPr>
      <w:r w:rsidRPr="00417B96">
        <w:rPr>
          <w:rFonts w:ascii="GHEA Grapalat" w:hAnsi="GHEA Grapalat" w:cs="Sylfaen"/>
          <w:i w:val="0"/>
        </w:rPr>
        <w:t>Գնման</w:t>
      </w:r>
      <w:r w:rsidRPr="00417B96">
        <w:rPr>
          <w:rFonts w:ascii="GHEA Grapalat" w:hAnsi="GHEA Grapalat" w:cs="Sylfaen"/>
          <w:i w:val="0"/>
          <w:lang w:val="af-ZA"/>
        </w:rPr>
        <w:t xml:space="preserve"> </w:t>
      </w:r>
      <w:r w:rsidRPr="00417B96">
        <w:rPr>
          <w:rFonts w:ascii="GHEA Grapalat" w:hAnsi="GHEA Grapalat" w:cs="Sylfaen"/>
          <w:i w:val="0"/>
        </w:rPr>
        <w:t>առարկա</w:t>
      </w:r>
      <w:r w:rsidRPr="00417B96">
        <w:rPr>
          <w:rFonts w:ascii="GHEA Grapalat" w:hAnsi="GHEA Grapalat" w:cs="Sylfaen"/>
          <w:i w:val="0"/>
          <w:lang w:val="af-ZA"/>
        </w:rPr>
        <w:t xml:space="preserve"> </w:t>
      </w:r>
      <w:r w:rsidRPr="00417B96">
        <w:rPr>
          <w:rFonts w:ascii="GHEA Grapalat" w:hAnsi="GHEA Grapalat" w:cs="Sylfaen"/>
          <w:i w:val="0"/>
        </w:rPr>
        <w:t>է</w:t>
      </w:r>
      <w:r w:rsidRPr="00417B96">
        <w:rPr>
          <w:rFonts w:ascii="GHEA Grapalat" w:hAnsi="GHEA Grapalat" w:cs="Sylfaen"/>
          <w:i w:val="0"/>
          <w:lang w:val="af-ZA"/>
        </w:rPr>
        <w:t xml:space="preserve"> </w:t>
      </w:r>
      <w:proofErr w:type="gramStart"/>
      <w:r w:rsidRPr="00417B96">
        <w:rPr>
          <w:rFonts w:ascii="GHEA Grapalat" w:hAnsi="GHEA Grapalat" w:cs="Sylfaen"/>
          <w:i w:val="0"/>
        </w:rPr>
        <w:t>հանդիսանում</w:t>
      </w:r>
      <w:r w:rsidRPr="00417B96">
        <w:rPr>
          <w:rFonts w:ascii="GHEA Grapalat" w:hAnsi="GHEA Grapalat" w:cs="Sylfaen"/>
          <w:i w:val="0"/>
          <w:lang w:val="af-ZA"/>
        </w:rPr>
        <w:t xml:space="preserve">  </w:t>
      </w:r>
      <w:r w:rsidR="00992EFE">
        <w:rPr>
          <w:rFonts w:ascii="GHEA Grapalat" w:hAnsi="GHEA Grapalat"/>
          <w:i w:val="0"/>
          <w:lang w:val="af-ZA"/>
        </w:rPr>
        <w:t>«</w:t>
      </w:r>
      <w:proofErr w:type="gramEnd"/>
      <w:r w:rsidR="00992EFE">
        <w:rPr>
          <w:rFonts w:ascii="GHEA Grapalat" w:hAnsi="GHEA Grapalat"/>
          <w:i w:val="0"/>
          <w:lang w:val="hy-AM"/>
        </w:rPr>
        <w:t>Ք</w:t>
      </w:r>
      <w:r w:rsidR="00992EFE" w:rsidRPr="00992EFE">
        <w:rPr>
          <w:rFonts w:ascii="GHEA Grapalat" w:hAnsi="GHEA Grapalat"/>
          <w:i w:val="0"/>
          <w:lang w:val="af-ZA"/>
        </w:rPr>
        <w:t xml:space="preserve">րեակատարողական բժշկության կենտրոն» </w:t>
      </w:r>
      <w:r w:rsidR="00C34135" w:rsidRPr="00992EFE">
        <w:rPr>
          <w:rFonts w:ascii="GHEA Grapalat" w:hAnsi="GHEA Grapalat"/>
          <w:i w:val="0"/>
          <w:lang w:val="af-ZA"/>
        </w:rPr>
        <w:t>ՊՈԱԿ</w:t>
      </w:r>
      <w:r w:rsidR="00A82DFB">
        <w:rPr>
          <w:rFonts w:ascii="GHEA Grapalat" w:hAnsi="GHEA Grapalat"/>
          <w:i w:val="0"/>
          <w:lang w:val="hy-AM"/>
        </w:rPr>
        <w:t>-ի</w:t>
      </w:r>
      <w:r w:rsidR="00C34135" w:rsidRPr="00992EFE">
        <w:rPr>
          <w:rFonts w:ascii="GHEA Grapalat" w:hAnsi="GHEA Grapalat"/>
          <w:i w:val="0"/>
          <w:lang w:val="af-ZA"/>
        </w:rPr>
        <w:t xml:space="preserve"> </w:t>
      </w:r>
      <w:r w:rsidRPr="00417B96">
        <w:rPr>
          <w:rFonts w:ascii="GHEA Grapalat" w:hAnsi="GHEA Grapalat" w:cs="Sylfaen"/>
          <w:i w:val="0"/>
        </w:rPr>
        <w:t>կարիքների</w:t>
      </w:r>
      <w:r w:rsidRPr="00E96B2B">
        <w:rPr>
          <w:rFonts w:ascii="GHEA Grapalat" w:hAnsi="GHEA Grapalat" w:cs="Sylfaen"/>
          <w:i w:val="0"/>
        </w:rPr>
        <w:t xml:space="preserve"> </w:t>
      </w:r>
      <w:r w:rsidRPr="00417B96">
        <w:rPr>
          <w:rFonts w:ascii="GHEA Grapalat" w:hAnsi="GHEA Grapalat" w:cs="Sylfaen"/>
          <w:i w:val="0"/>
        </w:rPr>
        <w:t>համար</w:t>
      </w:r>
      <w:r w:rsidRPr="00E96B2B">
        <w:rPr>
          <w:rFonts w:ascii="GHEA Grapalat" w:hAnsi="GHEA Grapalat" w:cs="Sylfaen"/>
          <w:i w:val="0"/>
        </w:rPr>
        <w:t xml:space="preserve"> </w:t>
      </w:r>
      <w:r w:rsidR="00C34135" w:rsidRPr="00C34135">
        <w:rPr>
          <w:rFonts w:ascii="GHEA Grapalat" w:hAnsi="GHEA Grapalat" w:cs="Sylfaen"/>
          <w:i w:val="0"/>
        </w:rPr>
        <w:t xml:space="preserve">վարչական տարածքի ընթացիկ  վերանորոգման աշխատանքների </w:t>
      </w:r>
      <w:r w:rsidRPr="00E96B2B">
        <w:rPr>
          <w:rFonts w:ascii="GHEA Grapalat" w:hAnsi="GHEA Grapalat" w:cs="Sylfaen"/>
          <w:i w:val="0"/>
        </w:rPr>
        <w:t>ձեռքբերումը</w:t>
      </w:r>
      <w:r w:rsidR="00816505" w:rsidRPr="00417B96">
        <w:rPr>
          <w:rFonts w:ascii="GHEA Grapalat" w:hAnsi="GHEA Grapalat"/>
          <w:i w:val="0"/>
        </w:rPr>
        <w:t xml:space="preserve"> (այսուհետ` նաև ա</w:t>
      </w:r>
      <w:r w:rsidR="003812AE" w:rsidRPr="00417B96">
        <w:rPr>
          <w:rFonts w:ascii="GHEA Grapalat" w:hAnsi="GHEA Grapalat"/>
          <w:i w:val="0"/>
        </w:rPr>
        <w:t>շխատանք</w:t>
      </w:r>
      <w:r w:rsidR="00816505" w:rsidRPr="00417B96">
        <w:rPr>
          <w:rFonts w:ascii="GHEA Grapalat" w:hAnsi="GHEA Grapalat"/>
          <w:i w:val="0"/>
        </w:rPr>
        <w:t>)</w:t>
      </w:r>
      <w:r w:rsidR="00C43524" w:rsidRPr="00417B96">
        <w:rPr>
          <w:rFonts w:ascii="GHEA Grapalat" w:hAnsi="GHEA Grapalat"/>
          <w:i w:val="0"/>
          <w:lang w:val="af-ZA"/>
        </w:rPr>
        <w:t>,</w:t>
      </w:r>
      <w:r w:rsidRPr="00417B96">
        <w:rPr>
          <w:rFonts w:ascii="GHEA Grapalat" w:hAnsi="GHEA Grapalat"/>
          <w:i w:val="0"/>
          <w:lang w:val="af-ZA"/>
        </w:rPr>
        <w:t xml:space="preserve"> </w:t>
      </w:r>
      <w:r w:rsidRPr="00417B96">
        <w:rPr>
          <w:rFonts w:ascii="GHEA Grapalat" w:hAnsi="GHEA Grapalat"/>
          <w:i w:val="0"/>
        </w:rPr>
        <w:t>որ</w:t>
      </w:r>
      <w:r w:rsidR="005A52CF">
        <w:rPr>
          <w:rFonts w:ascii="GHEA Grapalat" w:hAnsi="GHEA Grapalat"/>
          <w:i w:val="0"/>
          <w:lang w:val="hy-AM"/>
        </w:rPr>
        <w:t>ոնք</w:t>
      </w:r>
      <w:r w:rsidRPr="00417B96">
        <w:rPr>
          <w:rFonts w:ascii="GHEA Grapalat" w:hAnsi="GHEA Grapalat"/>
          <w:i w:val="0"/>
          <w:lang w:val="af-ZA"/>
        </w:rPr>
        <w:t xml:space="preserve"> </w:t>
      </w:r>
      <w:r w:rsidRPr="00417B96">
        <w:rPr>
          <w:rFonts w:ascii="GHEA Grapalat" w:hAnsi="GHEA Grapalat"/>
          <w:i w:val="0"/>
        </w:rPr>
        <w:t>խմբավորված</w:t>
      </w:r>
      <w:r w:rsidRPr="00417B96">
        <w:rPr>
          <w:rFonts w:ascii="GHEA Grapalat" w:hAnsi="GHEA Grapalat"/>
          <w:i w:val="0"/>
          <w:lang w:val="af-ZA"/>
        </w:rPr>
        <w:t xml:space="preserve">  </w:t>
      </w:r>
      <w:r w:rsidR="005A52CF">
        <w:rPr>
          <w:rFonts w:ascii="GHEA Grapalat" w:hAnsi="GHEA Grapalat"/>
          <w:i w:val="0"/>
          <w:lang w:val="hy-AM"/>
        </w:rPr>
        <w:t xml:space="preserve">են </w:t>
      </w:r>
      <w:r w:rsidR="001537B4" w:rsidRPr="001537B4">
        <w:rPr>
          <w:rFonts w:ascii="GHEA Grapalat" w:hAnsi="GHEA Grapalat"/>
          <w:i w:val="0"/>
          <w:lang w:val="en-US"/>
        </w:rPr>
        <w:t>1</w:t>
      </w:r>
      <w:r w:rsidR="00E96B2B">
        <w:rPr>
          <w:rFonts w:ascii="GHEA Grapalat" w:hAnsi="GHEA Grapalat"/>
          <w:i w:val="0"/>
          <w:lang w:val="hy-AM"/>
        </w:rPr>
        <w:t xml:space="preserve"> չափաբաժ</w:t>
      </w:r>
      <w:r w:rsidR="005A52CF">
        <w:rPr>
          <w:rFonts w:ascii="GHEA Grapalat" w:hAnsi="GHEA Grapalat"/>
          <w:i w:val="0"/>
          <w:lang w:val="hy-AM"/>
        </w:rPr>
        <w:t>ն</w:t>
      </w:r>
      <w:r w:rsidR="00E96B2B">
        <w:rPr>
          <w:rFonts w:ascii="GHEA Grapalat" w:hAnsi="GHEA Grapalat"/>
          <w:i w:val="0"/>
          <w:lang w:val="hy-AM"/>
        </w:rPr>
        <w:t>ում՝</w:t>
      </w: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385"/>
      </w:tblGrid>
      <w:tr w:rsidR="005A52CF" w:rsidRPr="00417B96" w14:paraId="6C20EB6A" w14:textId="77777777" w:rsidTr="005A52CF">
        <w:trPr>
          <w:trHeight w:val="420"/>
        </w:trPr>
        <w:tc>
          <w:tcPr>
            <w:tcW w:w="3402" w:type="dxa"/>
            <w:gridSpan w:val="2"/>
            <w:vAlign w:val="center"/>
          </w:tcPr>
          <w:p w14:paraId="65C31315" w14:textId="77777777" w:rsidR="005A52CF" w:rsidRPr="00417B96" w:rsidRDefault="005A52CF" w:rsidP="005A52CF">
            <w:pPr>
              <w:pStyle w:val="23"/>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Չափաբաժինների </w:t>
            </w:r>
          </w:p>
        </w:tc>
        <w:tc>
          <w:tcPr>
            <w:tcW w:w="6385" w:type="dxa"/>
            <w:vMerge w:val="restart"/>
            <w:vAlign w:val="center"/>
          </w:tcPr>
          <w:p w14:paraId="07C00232" w14:textId="77777777" w:rsidR="005A52CF" w:rsidRPr="00417B96" w:rsidRDefault="005A52CF" w:rsidP="005A52CF">
            <w:pPr>
              <w:pStyle w:val="23"/>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5A52CF" w:rsidRPr="00417B96" w14:paraId="26E78F60" w14:textId="77777777" w:rsidTr="005A52CF">
        <w:trPr>
          <w:trHeight w:val="202"/>
        </w:trPr>
        <w:tc>
          <w:tcPr>
            <w:tcW w:w="1701" w:type="dxa"/>
            <w:vAlign w:val="center"/>
          </w:tcPr>
          <w:p w14:paraId="45F424A3" w14:textId="77777777" w:rsidR="005A52CF" w:rsidRPr="00417B96" w:rsidRDefault="005A52CF" w:rsidP="005A52CF">
            <w:pPr>
              <w:pStyle w:val="23"/>
              <w:spacing w:line="240" w:lineRule="auto"/>
              <w:jc w:val="center"/>
              <w:rPr>
                <w:rFonts w:ascii="GHEA Grapalat" w:hAnsi="GHEA Grapalat"/>
                <w:b/>
                <w:bCs/>
                <w:i/>
                <w:iCs/>
                <w:sz w:val="14"/>
                <w:szCs w:val="14"/>
              </w:rPr>
            </w:pPr>
            <w:r w:rsidRPr="00417B96">
              <w:rPr>
                <w:rFonts w:ascii="GHEA Grapalat" w:hAnsi="GHEA Grapalat"/>
                <w:b/>
                <w:bCs/>
                <w:i/>
                <w:iCs/>
                <w:sz w:val="14"/>
                <w:szCs w:val="14"/>
              </w:rPr>
              <w:t>համարները</w:t>
            </w:r>
          </w:p>
        </w:tc>
        <w:tc>
          <w:tcPr>
            <w:tcW w:w="1701" w:type="dxa"/>
            <w:vAlign w:val="center"/>
          </w:tcPr>
          <w:p w14:paraId="422E670B" w14:textId="77777777" w:rsidR="005A52CF" w:rsidRPr="00417B96" w:rsidRDefault="005A52CF" w:rsidP="005A52CF">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385" w:type="dxa"/>
            <w:vMerge/>
            <w:vAlign w:val="center"/>
          </w:tcPr>
          <w:p w14:paraId="0933E512" w14:textId="77777777" w:rsidR="005A52CF" w:rsidRPr="00417B96" w:rsidRDefault="005A52CF" w:rsidP="005A52CF">
            <w:pPr>
              <w:pStyle w:val="23"/>
              <w:spacing w:line="240" w:lineRule="auto"/>
              <w:ind w:firstLine="0"/>
              <w:jc w:val="center"/>
              <w:rPr>
                <w:rFonts w:ascii="GHEA Grapalat" w:hAnsi="GHEA Grapalat"/>
                <w:b/>
                <w:bCs/>
                <w:i/>
                <w:iCs/>
              </w:rPr>
            </w:pPr>
          </w:p>
        </w:tc>
      </w:tr>
      <w:tr w:rsidR="00C72588" w:rsidRPr="000D219F" w14:paraId="2F936554" w14:textId="77777777" w:rsidTr="005A52CF">
        <w:tc>
          <w:tcPr>
            <w:tcW w:w="1701" w:type="dxa"/>
            <w:vAlign w:val="center"/>
          </w:tcPr>
          <w:p w14:paraId="1C741352" w14:textId="77777777" w:rsidR="00C72588" w:rsidRPr="00417B96" w:rsidRDefault="00C72588" w:rsidP="00C72588">
            <w:pPr>
              <w:pStyle w:val="23"/>
              <w:spacing w:line="240" w:lineRule="auto"/>
              <w:ind w:firstLine="0"/>
              <w:jc w:val="center"/>
              <w:rPr>
                <w:rFonts w:ascii="GHEA Grapalat" w:hAnsi="GHEA Grapalat"/>
                <w:sz w:val="16"/>
              </w:rPr>
            </w:pPr>
            <w:r w:rsidRPr="00417B96">
              <w:rPr>
                <w:rFonts w:ascii="GHEA Grapalat" w:hAnsi="GHEA Grapalat"/>
                <w:sz w:val="16"/>
              </w:rPr>
              <w:t>1</w:t>
            </w:r>
          </w:p>
        </w:tc>
        <w:tc>
          <w:tcPr>
            <w:tcW w:w="1701" w:type="dxa"/>
            <w:vAlign w:val="center"/>
          </w:tcPr>
          <w:p w14:paraId="2C15E22B" w14:textId="4079A7C0" w:rsidR="00C72588" w:rsidRPr="00992EFE" w:rsidRDefault="005A39C3" w:rsidP="00C72588">
            <w:pPr>
              <w:pStyle w:val="23"/>
              <w:spacing w:line="240" w:lineRule="auto"/>
              <w:ind w:firstLine="0"/>
              <w:jc w:val="center"/>
              <w:rPr>
                <w:rFonts w:ascii="GHEA Grapalat" w:hAnsi="GHEA Grapalat"/>
                <w:b/>
                <w:sz w:val="16"/>
                <w:lang w:val="hy-AM"/>
              </w:rPr>
            </w:pPr>
            <w:r>
              <w:rPr>
                <w:rFonts w:ascii="GHEA Grapalat" w:hAnsi="GHEA Grapalat"/>
                <w:b/>
                <w:sz w:val="16"/>
                <w:lang w:val="hy-AM"/>
              </w:rPr>
              <w:t>5998,36</w:t>
            </w:r>
          </w:p>
        </w:tc>
        <w:tc>
          <w:tcPr>
            <w:tcW w:w="6385" w:type="dxa"/>
            <w:vAlign w:val="center"/>
          </w:tcPr>
          <w:p w14:paraId="5E9259FF" w14:textId="29C9864C" w:rsidR="00C72588" w:rsidRPr="00992EFE" w:rsidRDefault="00992EFE" w:rsidP="00F53909">
            <w:pPr>
              <w:pStyle w:val="23"/>
              <w:spacing w:line="240" w:lineRule="auto"/>
              <w:ind w:firstLine="0"/>
              <w:rPr>
                <w:rFonts w:ascii="GHEA Grapalat" w:eastAsia="Calibri" w:hAnsi="GHEA Grapalat" w:cs="Sylfaen"/>
                <w:szCs w:val="22"/>
                <w:lang w:val="hy-AM"/>
              </w:rPr>
            </w:pPr>
            <w:r w:rsidRPr="0097347C">
              <w:rPr>
                <w:rFonts w:ascii="Sylfaen" w:hAnsi="Sylfaen"/>
                <w:lang w:val="hy-AM"/>
              </w:rPr>
              <w:t>«Քրեակատարողական բժշկության կենտրոն» ՊՈԱԿ</w:t>
            </w:r>
            <w:r>
              <w:rPr>
                <w:rFonts w:ascii="Sylfaen" w:hAnsi="Sylfaen"/>
                <w:lang w:val="hy-AM"/>
              </w:rPr>
              <w:t>-ի</w:t>
            </w:r>
            <w:r w:rsidRPr="0097347C">
              <w:rPr>
                <w:rFonts w:ascii="Sylfaen" w:hAnsi="Sylfaen"/>
                <w:lang w:val="hy-AM"/>
              </w:rPr>
              <w:t xml:space="preserve"> վարչական տարածքի </w:t>
            </w:r>
            <w:r w:rsidR="00F370C1">
              <w:rPr>
                <w:rFonts w:ascii="Sylfaen" w:hAnsi="Sylfaen"/>
                <w:lang w:val="hy-AM"/>
              </w:rPr>
              <w:t xml:space="preserve">ընթացիկ </w:t>
            </w:r>
            <w:r w:rsidRPr="0097347C">
              <w:rPr>
                <w:rFonts w:ascii="Sylfaen" w:hAnsi="Sylfaen"/>
                <w:lang w:val="hy-AM"/>
              </w:rPr>
              <w:t xml:space="preserve"> վերանորոգման </w:t>
            </w:r>
            <w:r>
              <w:rPr>
                <w:rFonts w:ascii="Sylfaen" w:hAnsi="Sylfaen"/>
                <w:lang w:val="hy-AM"/>
              </w:rPr>
              <w:t>աշխատանքների</w:t>
            </w:r>
            <w:r w:rsidRPr="00992EFE">
              <w:rPr>
                <w:rFonts w:ascii="Sylfaen" w:hAnsi="Sylfaen"/>
                <w:lang w:val="hy-AM"/>
              </w:rPr>
              <w:t xml:space="preserve"> (</w:t>
            </w:r>
            <w:r w:rsidR="005A39C3">
              <w:rPr>
                <w:rFonts w:ascii="Sylfaen" w:hAnsi="Sylfaen"/>
                <w:lang w:val="hy-AM"/>
              </w:rPr>
              <w:t>7</w:t>
            </w:r>
            <w:r>
              <w:rPr>
                <w:rFonts w:ascii="Sylfaen" w:hAnsi="Sylfaen"/>
                <w:lang w:val="hy-AM"/>
              </w:rPr>
              <w:t xml:space="preserve"> սենյակ</w:t>
            </w:r>
            <w:r w:rsidRPr="00992EFE">
              <w:rPr>
                <w:rFonts w:ascii="Sylfaen" w:hAnsi="Sylfaen"/>
                <w:lang w:val="hy-AM"/>
              </w:rPr>
              <w:t xml:space="preserve">` </w:t>
            </w:r>
            <w:bookmarkStart w:id="2" w:name="_Hlk110417713"/>
            <w:r w:rsidRPr="005072B6">
              <w:rPr>
                <w:rFonts w:ascii="Sylfaen" w:hAnsi="Sylfaen"/>
                <w:lang w:val="hy-AM"/>
              </w:rPr>
              <w:t>N</w:t>
            </w:r>
            <w:r w:rsidR="005A39C3">
              <w:rPr>
                <w:rFonts w:ascii="Sylfaen" w:hAnsi="Sylfaen"/>
                <w:lang w:val="hy-AM"/>
              </w:rPr>
              <w:t>8`15,6</w:t>
            </w:r>
            <w:r>
              <w:rPr>
                <w:rFonts w:ascii="Sylfaen" w:hAnsi="Sylfaen"/>
                <w:lang w:val="hy-AM"/>
              </w:rPr>
              <w:t>քմ</w:t>
            </w:r>
            <w:bookmarkEnd w:id="2"/>
            <w:r>
              <w:rPr>
                <w:rFonts w:ascii="Sylfaen" w:hAnsi="Sylfaen"/>
                <w:lang w:val="hy-AM"/>
              </w:rPr>
              <w:t xml:space="preserve">, </w:t>
            </w:r>
            <w:r w:rsidRPr="005072B6">
              <w:rPr>
                <w:rFonts w:ascii="Sylfaen" w:hAnsi="Sylfaen"/>
                <w:lang w:val="hy-AM"/>
              </w:rPr>
              <w:t>N</w:t>
            </w:r>
            <w:r w:rsidR="005A39C3">
              <w:rPr>
                <w:rFonts w:ascii="Sylfaen" w:hAnsi="Sylfaen"/>
                <w:lang w:val="hy-AM"/>
              </w:rPr>
              <w:t>10</w:t>
            </w:r>
            <w:r w:rsidRPr="00887110">
              <w:rPr>
                <w:rFonts w:ascii="Sylfaen" w:hAnsi="Sylfaen"/>
                <w:lang w:val="hy-AM"/>
              </w:rPr>
              <w:t>`</w:t>
            </w:r>
            <w:r w:rsidR="005A39C3">
              <w:rPr>
                <w:rFonts w:ascii="Sylfaen" w:hAnsi="Sylfaen"/>
                <w:lang w:val="hy-AM"/>
              </w:rPr>
              <w:t>31,3</w:t>
            </w:r>
            <w:r>
              <w:rPr>
                <w:rFonts w:ascii="Sylfaen" w:hAnsi="Sylfaen"/>
                <w:lang w:val="hy-AM"/>
              </w:rPr>
              <w:t xml:space="preserve">քմ, </w:t>
            </w:r>
            <w:r w:rsidRPr="005072B6">
              <w:rPr>
                <w:rFonts w:ascii="Sylfaen" w:hAnsi="Sylfaen"/>
                <w:lang w:val="hy-AM"/>
              </w:rPr>
              <w:t>N</w:t>
            </w:r>
            <w:r w:rsidR="005A39C3">
              <w:rPr>
                <w:rFonts w:ascii="Sylfaen" w:hAnsi="Sylfaen"/>
                <w:lang w:val="hy-AM"/>
              </w:rPr>
              <w:t>17</w:t>
            </w:r>
            <w:r w:rsidRPr="00887110">
              <w:rPr>
                <w:rFonts w:ascii="Sylfaen" w:hAnsi="Sylfaen"/>
                <w:lang w:val="hy-AM"/>
              </w:rPr>
              <w:t>`</w:t>
            </w:r>
            <w:r w:rsidR="005A39C3">
              <w:rPr>
                <w:rFonts w:ascii="Sylfaen" w:hAnsi="Sylfaen"/>
                <w:lang w:val="hy-AM"/>
              </w:rPr>
              <w:t>14,5</w:t>
            </w:r>
            <w:r>
              <w:rPr>
                <w:rFonts w:ascii="Sylfaen" w:hAnsi="Sylfaen"/>
                <w:lang w:val="hy-AM"/>
              </w:rPr>
              <w:t xml:space="preserve">քմ, </w:t>
            </w:r>
            <w:r w:rsidRPr="005072B6">
              <w:rPr>
                <w:rFonts w:ascii="Sylfaen" w:hAnsi="Sylfaen"/>
                <w:lang w:val="hy-AM"/>
              </w:rPr>
              <w:t>N</w:t>
            </w:r>
            <w:r w:rsidR="005A39C3">
              <w:rPr>
                <w:rFonts w:ascii="Sylfaen" w:hAnsi="Sylfaen"/>
                <w:lang w:val="hy-AM"/>
              </w:rPr>
              <w:t>16/3</w:t>
            </w:r>
            <w:r w:rsidRPr="00887110">
              <w:rPr>
                <w:rFonts w:ascii="Sylfaen" w:hAnsi="Sylfaen"/>
                <w:lang w:val="hy-AM"/>
              </w:rPr>
              <w:t>`</w:t>
            </w:r>
            <w:r w:rsidR="005A39C3">
              <w:rPr>
                <w:rFonts w:ascii="Sylfaen" w:hAnsi="Sylfaen"/>
                <w:lang w:val="hy-AM"/>
              </w:rPr>
              <w:t>17,4</w:t>
            </w:r>
            <w:r w:rsidR="00F53909">
              <w:rPr>
                <w:rFonts w:ascii="Sylfaen" w:hAnsi="Sylfaen"/>
                <w:lang w:val="hy-AM"/>
              </w:rPr>
              <w:t>քմ,</w:t>
            </w:r>
            <w:r>
              <w:rPr>
                <w:rFonts w:ascii="Sylfaen" w:hAnsi="Sylfaen"/>
                <w:lang w:val="hy-AM"/>
              </w:rPr>
              <w:t xml:space="preserve"> </w:t>
            </w:r>
            <w:r w:rsidRPr="005072B6">
              <w:rPr>
                <w:rFonts w:ascii="Sylfaen" w:hAnsi="Sylfaen"/>
                <w:lang w:val="hy-AM"/>
              </w:rPr>
              <w:t>N</w:t>
            </w:r>
            <w:r w:rsidR="005A39C3">
              <w:rPr>
                <w:rFonts w:ascii="Sylfaen" w:hAnsi="Sylfaen"/>
                <w:lang w:val="hy-AM"/>
              </w:rPr>
              <w:t>16/1`</w:t>
            </w:r>
            <w:r>
              <w:rPr>
                <w:rFonts w:ascii="Sylfaen" w:hAnsi="Sylfaen"/>
                <w:lang w:val="hy-AM"/>
              </w:rPr>
              <w:t>5</w:t>
            </w:r>
            <w:r w:rsidR="005A39C3">
              <w:rPr>
                <w:rFonts w:ascii="Sylfaen" w:hAnsi="Sylfaen"/>
                <w:lang w:val="hy-AM"/>
              </w:rPr>
              <w:t>,3</w:t>
            </w:r>
            <w:r>
              <w:rPr>
                <w:rFonts w:ascii="Sylfaen" w:hAnsi="Sylfaen"/>
                <w:lang w:val="hy-AM"/>
              </w:rPr>
              <w:t>քմ</w:t>
            </w:r>
            <w:r w:rsidR="005A39C3">
              <w:rPr>
                <w:rFonts w:ascii="Sylfaen" w:hAnsi="Sylfaen"/>
                <w:lang w:val="hy-AM"/>
              </w:rPr>
              <w:t xml:space="preserve">, </w:t>
            </w:r>
            <w:r w:rsidR="005A39C3" w:rsidRPr="005072B6">
              <w:rPr>
                <w:rFonts w:ascii="Sylfaen" w:hAnsi="Sylfaen"/>
                <w:lang w:val="hy-AM"/>
              </w:rPr>
              <w:t>N</w:t>
            </w:r>
            <w:r w:rsidR="005A39C3">
              <w:rPr>
                <w:rFonts w:ascii="Sylfaen" w:hAnsi="Sylfaen"/>
                <w:lang w:val="hy-AM"/>
              </w:rPr>
              <w:t xml:space="preserve">16/2՝ 10,9քմ, </w:t>
            </w:r>
            <w:r w:rsidR="005A39C3" w:rsidRPr="005072B6">
              <w:rPr>
                <w:rFonts w:ascii="Sylfaen" w:hAnsi="Sylfaen"/>
                <w:lang w:val="hy-AM"/>
              </w:rPr>
              <w:t>N</w:t>
            </w:r>
            <w:r w:rsidR="005A39C3">
              <w:rPr>
                <w:rFonts w:ascii="Sylfaen" w:hAnsi="Sylfaen"/>
                <w:lang w:val="hy-AM"/>
              </w:rPr>
              <w:t xml:space="preserve">15՝ 18,3քմ </w:t>
            </w:r>
            <w:r w:rsidRPr="00992EFE">
              <w:rPr>
                <w:rFonts w:ascii="Sylfaen" w:hAnsi="Sylfaen"/>
                <w:lang w:val="hy-AM"/>
              </w:rPr>
              <w:t>):</w:t>
            </w:r>
          </w:p>
        </w:tc>
      </w:tr>
    </w:tbl>
    <w:p w14:paraId="7E7578BA" w14:textId="4015B144" w:rsidR="005A52CF" w:rsidRDefault="005A52CF" w:rsidP="005A52CF">
      <w:pPr>
        <w:rPr>
          <w:lang w:val="hy-AM"/>
        </w:rPr>
      </w:pPr>
    </w:p>
    <w:p w14:paraId="5EEE3A4A" w14:textId="77777777" w:rsidR="00417B96" w:rsidRDefault="00816505" w:rsidP="00EF3662">
      <w:pPr>
        <w:pStyle w:val="23"/>
        <w:spacing w:line="240" w:lineRule="auto"/>
        <w:ind w:firstLine="567"/>
        <w:rPr>
          <w:rFonts w:ascii="GHEA Grapalat" w:hAnsi="GHEA Grapalat"/>
        </w:rPr>
      </w:pPr>
      <w:r w:rsidRPr="00417B96">
        <w:rPr>
          <w:rFonts w:ascii="GHEA Grapalat" w:hAnsi="GHEA Grapalat"/>
        </w:rPr>
        <w:t>Ա</w:t>
      </w:r>
      <w:r w:rsidR="00AA18C8" w:rsidRPr="00417B96">
        <w:rPr>
          <w:rFonts w:ascii="GHEA Grapalat" w:hAnsi="GHEA Grapalat"/>
        </w:rPr>
        <w:t xml:space="preserve">շխատանքի </w:t>
      </w:r>
      <w:r w:rsidR="00096865" w:rsidRPr="00417B9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17B96">
        <w:rPr>
          <w:rFonts w:ascii="GHEA Grapalat" w:hAnsi="GHEA Grapalat"/>
        </w:rPr>
        <w:t xml:space="preserve">կնքվելիք </w:t>
      </w:r>
      <w:r w:rsidR="00096865" w:rsidRPr="00417B96">
        <w:rPr>
          <w:rFonts w:ascii="GHEA Grapalat" w:hAnsi="GHEA Grapalat"/>
        </w:rPr>
        <w:t xml:space="preserve">պայմանագրի անբաժանելի մասը, որի նախագիծը ներկայացված է սույն հրավերի N </w:t>
      </w:r>
      <w:r w:rsidR="00177245" w:rsidRPr="00417B96">
        <w:rPr>
          <w:rFonts w:ascii="GHEA Grapalat" w:hAnsi="GHEA Grapalat"/>
        </w:rPr>
        <w:t>6</w:t>
      </w:r>
      <w:r w:rsidR="00096865" w:rsidRPr="00417B96">
        <w:rPr>
          <w:rFonts w:ascii="GHEA Grapalat" w:hAnsi="GHEA Grapalat"/>
        </w:rPr>
        <w:t xml:space="preserve"> հավելվածում</w:t>
      </w:r>
      <w:r w:rsidR="004D5671" w:rsidRPr="00417B96">
        <w:rPr>
          <w:rFonts w:ascii="GHEA Grapalat" w:hAnsi="GHEA Grapalat"/>
        </w:rPr>
        <w:t>։</w:t>
      </w:r>
    </w:p>
    <w:p w14:paraId="487CD24A" w14:textId="77777777" w:rsidR="00300CA5" w:rsidRDefault="00300CA5" w:rsidP="00EF3662">
      <w:pPr>
        <w:pStyle w:val="23"/>
        <w:spacing w:line="240" w:lineRule="auto"/>
        <w:ind w:firstLine="567"/>
        <w:rPr>
          <w:rFonts w:ascii="GHEA Grapalat" w:hAnsi="GHEA Grapalat"/>
        </w:rPr>
      </w:pPr>
    </w:p>
    <w:p w14:paraId="34C7CA6B" w14:textId="77777777" w:rsidR="00300CA5" w:rsidRPr="00DB6F03" w:rsidRDefault="00300CA5" w:rsidP="00300CA5">
      <w:pPr>
        <w:pStyle w:val="23"/>
        <w:spacing w:line="240" w:lineRule="auto"/>
        <w:ind w:firstLine="0"/>
        <w:rPr>
          <w:rFonts w:ascii="GHEA Grapalat" w:hAnsi="GHEA Grapalat"/>
          <w:color w:val="17365D" w:themeColor="text2" w:themeShade="BF"/>
        </w:rPr>
      </w:pPr>
      <w:r w:rsidRPr="00DB6F03">
        <w:rPr>
          <w:rFonts w:ascii="GHEA Grapalat" w:hAnsi="GHEA Grapalat" w:cs="Sylfaen"/>
          <w:color w:val="17365D" w:themeColor="text2" w:themeShade="BF"/>
          <w:lang w:val="es-ES"/>
        </w:rPr>
        <w:t>Սույն</w:t>
      </w:r>
      <w:r w:rsidRPr="00DB6F03">
        <w:rPr>
          <w:rFonts w:ascii="GHEA Grapalat" w:hAnsi="GHEA Grapalat" w:cs="Times Armenian"/>
          <w:color w:val="17365D" w:themeColor="text2" w:themeShade="BF"/>
        </w:rPr>
        <w:t xml:space="preserve"> </w:t>
      </w:r>
      <w:r w:rsidRPr="00DB6F03">
        <w:rPr>
          <w:rFonts w:ascii="GHEA Grapalat" w:hAnsi="GHEA Grapalat" w:cs="Sylfaen"/>
          <w:color w:val="17365D" w:themeColor="text2" w:themeShade="BF"/>
          <w:lang w:val="es-ES"/>
        </w:rPr>
        <w:t>հրավերով</w:t>
      </w:r>
      <w:r w:rsidRPr="00DB6F03">
        <w:rPr>
          <w:rFonts w:ascii="GHEA Grapalat" w:hAnsi="GHEA Grapalat" w:cs="Times Armenian"/>
          <w:color w:val="17365D" w:themeColor="text2" w:themeShade="BF"/>
        </w:rPr>
        <w:t xml:space="preserve"> </w:t>
      </w:r>
      <w:r w:rsidRPr="00DB6F03">
        <w:rPr>
          <w:rFonts w:ascii="GHEA Grapalat" w:hAnsi="GHEA Grapalat" w:cs="Sylfaen"/>
          <w:color w:val="17365D" w:themeColor="text2" w:themeShade="BF"/>
          <w:lang w:val="es-ES"/>
        </w:rPr>
        <w:t>նախատեսված</w:t>
      </w:r>
      <w:r w:rsidRPr="00DB6F03">
        <w:rPr>
          <w:rFonts w:ascii="GHEA Grapalat" w:hAnsi="GHEA Grapalat" w:cs="Times Armenian"/>
          <w:color w:val="17365D" w:themeColor="text2" w:themeShade="BF"/>
        </w:rPr>
        <w:t xml:space="preserve"> աշխատանքների կատարման </w:t>
      </w:r>
      <w:r w:rsidRPr="00DB6F03">
        <w:rPr>
          <w:rFonts w:ascii="GHEA Grapalat" w:hAnsi="GHEA Grapalat" w:cs="Sylfaen"/>
          <w:color w:val="17365D" w:themeColor="text2" w:themeShade="BF"/>
          <w:lang w:val="es-ES"/>
        </w:rPr>
        <w:t>համար</w:t>
      </w:r>
      <w:r w:rsidRPr="00DB6F03">
        <w:rPr>
          <w:rFonts w:ascii="GHEA Grapalat" w:hAnsi="GHEA Grapalat" w:cs="Times Armenian"/>
          <w:color w:val="17365D" w:themeColor="text2" w:themeShade="BF"/>
        </w:rPr>
        <w:t xml:space="preserve"> </w:t>
      </w:r>
      <w:r w:rsidRPr="00DB6F03">
        <w:rPr>
          <w:rFonts w:ascii="GHEA Grapalat" w:hAnsi="GHEA Grapalat" w:cs="Sylfaen"/>
          <w:color w:val="17365D" w:themeColor="text2" w:themeShade="BF"/>
          <w:lang w:val="es-ES"/>
        </w:rPr>
        <w:t>պահանջվում</w:t>
      </w:r>
      <w:r w:rsidRPr="00DB6F03">
        <w:rPr>
          <w:rFonts w:ascii="GHEA Grapalat" w:hAnsi="GHEA Grapalat" w:cs="Times Armenian"/>
          <w:color w:val="17365D" w:themeColor="text2" w:themeShade="BF"/>
        </w:rPr>
        <w:t xml:space="preserve"> </w:t>
      </w:r>
      <w:r w:rsidRPr="00DB6F03">
        <w:rPr>
          <w:rFonts w:ascii="GHEA Grapalat" w:hAnsi="GHEA Grapalat" w:cs="Sylfaen"/>
          <w:color w:val="17365D" w:themeColor="text2" w:themeShade="BF"/>
          <w:lang w:val="es-ES"/>
        </w:rPr>
        <w:t>են</w:t>
      </w:r>
      <w:r w:rsidRPr="00DB6F03">
        <w:rPr>
          <w:rFonts w:ascii="GHEA Grapalat" w:hAnsi="GHEA Grapalat" w:cs="Times Armenian"/>
          <w:color w:val="17365D" w:themeColor="text2" w:themeShade="BF"/>
        </w:rPr>
        <w:t xml:space="preserve"> </w:t>
      </w:r>
      <w:r w:rsidRPr="00DB6F03">
        <w:rPr>
          <w:rFonts w:ascii="GHEA Grapalat" w:hAnsi="GHEA Grapalat" w:cs="Sylfaen"/>
          <w:color w:val="17365D" w:themeColor="text2" w:themeShade="BF"/>
          <w:lang w:val="es-ES"/>
        </w:rPr>
        <w:t>հետևյալ</w:t>
      </w:r>
      <w:r w:rsidRPr="00DB6F03">
        <w:rPr>
          <w:rFonts w:ascii="GHEA Grapalat" w:hAnsi="GHEA Grapalat" w:cs="Times Armenian"/>
          <w:color w:val="17365D" w:themeColor="text2" w:themeShade="BF"/>
        </w:rPr>
        <w:t xml:space="preserve"> </w:t>
      </w:r>
      <w:r w:rsidRPr="00DB6F03">
        <w:rPr>
          <w:rFonts w:ascii="GHEA Grapalat" w:hAnsi="GHEA Grapalat" w:cs="Sylfaen"/>
          <w:color w:val="17365D" w:themeColor="text2" w:themeShade="BF"/>
          <w:lang w:val="es-ES"/>
        </w:rPr>
        <w:t>լիցենզիանները</w:t>
      </w:r>
      <w:r w:rsidRPr="00DB6F03">
        <w:rPr>
          <w:rStyle w:val="af6"/>
          <w:rFonts w:ascii="GHEA Grapalat" w:hAnsi="GHEA Grapalat" w:cs="Sylfaen"/>
          <w:color w:val="17365D" w:themeColor="text2" w:themeShade="BF"/>
          <w:lang w:val="es-ES"/>
        </w:rPr>
        <w:footnoteReference w:id="1"/>
      </w:r>
      <w:r w:rsidRPr="00DB6F03">
        <w:rPr>
          <w:rFonts w:ascii="GHEA Grapalat" w:hAnsi="GHEA Grapalat" w:cs="Sylfaen"/>
          <w:color w:val="17365D" w:themeColor="text2" w:themeShade="BF"/>
        </w:rPr>
        <w:t>.</w:t>
      </w:r>
    </w:p>
    <w:p w14:paraId="6FAD2BFB" w14:textId="77777777" w:rsidR="00300CA5" w:rsidRPr="00DB6F03" w:rsidRDefault="00300CA5" w:rsidP="00300CA5">
      <w:pPr>
        <w:pStyle w:val="a3"/>
        <w:ind w:firstLine="0"/>
        <w:rPr>
          <w:rFonts w:ascii="GHEA Grapalat" w:hAnsi="GHEA Grapalat"/>
          <w:i w:val="0"/>
          <w:color w:val="17365D" w:themeColor="text2" w:themeShade="BF"/>
          <w:lang w:val="af-ZA"/>
        </w:rPr>
      </w:pPr>
      <w:proofErr w:type="gramStart"/>
      <w:r w:rsidRPr="00DB6F03">
        <w:rPr>
          <w:rFonts w:ascii="GHEA Grapalat" w:hAnsi="GHEA Grapalat" w:cs="Sylfaen"/>
          <w:i w:val="0"/>
          <w:color w:val="17365D" w:themeColor="text2" w:themeShade="BF"/>
          <w:lang w:val="es-ES"/>
        </w:rPr>
        <w:t>ըստ</w:t>
      </w:r>
      <w:proofErr w:type="gramEnd"/>
      <w:r w:rsidRPr="00DB6F03">
        <w:rPr>
          <w:rFonts w:ascii="GHEA Grapalat" w:hAnsi="GHEA Grapalat" w:cs="Times Armenian"/>
          <w:i w:val="0"/>
          <w:color w:val="17365D" w:themeColor="text2" w:themeShade="BF"/>
          <w:lang w:val="af-ZA"/>
        </w:rPr>
        <w:t xml:space="preserve"> </w:t>
      </w:r>
      <w:r w:rsidRPr="00DB6F03">
        <w:rPr>
          <w:rFonts w:ascii="GHEA Grapalat" w:hAnsi="GHEA Grapalat" w:cs="Sylfaen"/>
          <w:i w:val="0"/>
          <w:color w:val="17365D" w:themeColor="text2" w:themeShade="BF"/>
          <w:lang w:val="ru-RU"/>
        </w:rPr>
        <w:t>քաղաքաշինության</w:t>
      </w:r>
      <w:r w:rsidRPr="00DB6F03">
        <w:rPr>
          <w:rFonts w:ascii="GHEA Grapalat" w:hAnsi="GHEA Grapalat" w:cs="Sylfaen"/>
          <w:i w:val="0"/>
          <w:color w:val="17365D" w:themeColor="text2" w:themeShade="BF"/>
          <w:lang w:val="af-ZA"/>
        </w:rPr>
        <w:t xml:space="preserve"> </w:t>
      </w:r>
      <w:r w:rsidRPr="00DB6F03">
        <w:rPr>
          <w:rFonts w:ascii="GHEA Grapalat" w:hAnsi="GHEA Grapalat" w:cs="Sylfaen"/>
          <w:i w:val="0"/>
          <w:color w:val="17365D" w:themeColor="text2" w:themeShade="BF"/>
          <w:lang w:val="ru-RU"/>
        </w:rPr>
        <w:t>բնագավառում</w:t>
      </w:r>
      <w:r w:rsidRPr="00DB6F03">
        <w:rPr>
          <w:rFonts w:ascii="GHEA Grapalat" w:hAnsi="GHEA Grapalat" w:cs="Sylfaen"/>
          <w:i w:val="0"/>
          <w:color w:val="17365D" w:themeColor="text2" w:themeShade="BF"/>
          <w:lang w:val="af-ZA"/>
        </w:rPr>
        <w:t xml:space="preserve"> </w:t>
      </w:r>
      <w:r w:rsidRPr="00DB6F03">
        <w:rPr>
          <w:rFonts w:ascii="GHEA Grapalat" w:hAnsi="GHEA Grapalat" w:cs="Sylfaen"/>
          <w:i w:val="0"/>
          <w:color w:val="17365D" w:themeColor="text2" w:themeShade="BF"/>
          <w:lang w:val="ru-RU"/>
        </w:rPr>
        <w:t>շինարարության</w:t>
      </w:r>
      <w:r w:rsidRPr="00DB6F03">
        <w:rPr>
          <w:rFonts w:ascii="GHEA Grapalat" w:hAnsi="GHEA Grapalat" w:cs="Sylfaen"/>
          <w:i w:val="0"/>
          <w:color w:val="17365D" w:themeColor="text2" w:themeShade="BF"/>
          <w:lang w:val="af-ZA"/>
        </w:rPr>
        <w:t xml:space="preserve"> </w:t>
      </w:r>
      <w:r w:rsidRPr="00DB6F03">
        <w:rPr>
          <w:rFonts w:ascii="GHEA Grapalat" w:hAnsi="GHEA Grapalat" w:cs="Sylfaen"/>
          <w:i w:val="0"/>
          <w:color w:val="17365D" w:themeColor="text2" w:themeShade="BF"/>
          <w:lang w:val="ru-RU"/>
        </w:rPr>
        <w:t>իրականացման</w:t>
      </w:r>
      <w:r w:rsidRPr="00DB6F03">
        <w:rPr>
          <w:rFonts w:ascii="GHEA Grapalat" w:hAnsi="GHEA Grapalat" w:cs="Times Armenian"/>
          <w:i w:val="0"/>
          <w:color w:val="17365D" w:themeColor="text2" w:themeShade="BF"/>
          <w:lang w:val="af-ZA"/>
        </w:rPr>
        <w:t xml:space="preserve"> </w:t>
      </w:r>
      <w:r w:rsidRPr="00DB6F03">
        <w:rPr>
          <w:rFonts w:ascii="GHEA Grapalat" w:hAnsi="GHEA Grapalat" w:cs="Sylfaen"/>
          <w:i w:val="0"/>
          <w:color w:val="17365D" w:themeColor="text2" w:themeShade="BF"/>
          <w:lang w:val="es-ES"/>
        </w:rPr>
        <w:t>հետևյալ</w:t>
      </w:r>
      <w:r w:rsidRPr="00DB6F03">
        <w:rPr>
          <w:rFonts w:ascii="GHEA Grapalat" w:hAnsi="GHEA Grapalat" w:cs="Times Armenian"/>
          <w:i w:val="0"/>
          <w:color w:val="17365D" w:themeColor="text2" w:themeShade="BF"/>
          <w:lang w:val="af-ZA"/>
        </w:rPr>
        <w:t xml:space="preserve"> </w:t>
      </w:r>
      <w:r w:rsidRPr="00DB6F03">
        <w:rPr>
          <w:rFonts w:ascii="GHEA Grapalat" w:hAnsi="GHEA Grapalat" w:cs="Sylfaen"/>
          <w:i w:val="0"/>
          <w:color w:val="17365D" w:themeColor="text2" w:themeShade="BF"/>
          <w:lang w:val="es-ES"/>
        </w:rPr>
        <w:t>ոլորտների</w:t>
      </w:r>
      <w:r w:rsidRPr="00DB6F03">
        <w:rPr>
          <w:rFonts w:ascii="GHEA Grapalat" w:hAnsi="GHEA Grapalat" w:cs="Times Armenian"/>
          <w:i w:val="0"/>
          <w:color w:val="17365D" w:themeColor="text2" w:themeShade="BF"/>
          <w:lang w:val="af-ZA"/>
        </w:rPr>
        <w:t>`</w:t>
      </w: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300CA5" w:rsidRPr="000D219F" w14:paraId="1801F5F3" w14:textId="77777777" w:rsidTr="00192590">
        <w:tc>
          <w:tcPr>
            <w:tcW w:w="1611" w:type="dxa"/>
          </w:tcPr>
          <w:p w14:paraId="32B87357" w14:textId="77777777" w:rsidR="00300CA5" w:rsidRPr="00FB1EC7" w:rsidRDefault="00300CA5" w:rsidP="00192590">
            <w:pPr>
              <w:tabs>
                <w:tab w:val="left" w:pos="1134"/>
              </w:tabs>
              <w:jc w:val="center"/>
              <w:rPr>
                <w:rFonts w:ascii="GHEA Grapalat" w:hAnsi="GHEA Grapalat"/>
                <w:b/>
                <w:i/>
                <w:sz w:val="14"/>
                <w:szCs w:val="14"/>
                <w:lang w:val="es-ES"/>
              </w:rPr>
            </w:pPr>
            <w:r w:rsidRPr="00FB1EC7">
              <w:rPr>
                <w:rFonts w:ascii="GHEA Grapalat" w:hAnsi="GHEA Grapalat" w:cs="Sylfaen"/>
                <w:b/>
                <w:bCs/>
                <w:i/>
                <w:iCs/>
                <w:sz w:val="14"/>
                <w:szCs w:val="14"/>
                <w:lang w:val="es-ES"/>
              </w:rPr>
              <w:t>Չափաբաժինների</w:t>
            </w:r>
            <w:r w:rsidRPr="00FB1EC7">
              <w:rPr>
                <w:rFonts w:ascii="GHEA Grapalat" w:hAnsi="GHEA Grapalat" w:cs="Times Armenian"/>
                <w:b/>
                <w:bCs/>
                <w:i/>
                <w:iCs/>
                <w:sz w:val="14"/>
                <w:szCs w:val="14"/>
                <w:lang w:val="es-ES"/>
              </w:rPr>
              <w:t xml:space="preserve"> </w:t>
            </w:r>
            <w:r w:rsidRPr="00FB1EC7">
              <w:rPr>
                <w:rFonts w:ascii="GHEA Grapalat" w:hAnsi="GHEA Grapalat" w:cs="Sylfaen"/>
                <w:b/>
                <w:bCs/>
                <w:i/>
                <w:iCs/>
                <w:sz w:val="14"/>
                <w:szCs w:val="14"/>
                <w:lang w:val="es-ES"/>
              </w:rPr>
              <w:t>համարները</w:t>
            </w:r>
          </w:p>
        </w:tc>
        <w:tc>
          <w:tcPr>
            <w:tcW w:w="5193" w:type="dxa"/>
            <w:vAlign w:val="center"/>
          </w:tcPr>
          <w:p w14:paraId="692DAAE5" w14:textId="77777777" w:rsidR="00300CA5" w:rsidRPr="00FB1EC7" w:rsidRDefault="00300CA5" w:rsidP="00192590">
            <w:pPr>
              <w:pStyle w:val="23"/>
              <w:ind w:firstLine="0"/>
              <w:jc w:val="center"/>
              <w:rPr>
                <w:rFonts w:ascii="GHEA Grapalat" w:hAnsi="GHEA Grapalat"/>
                <w:b/>
                <w:bCs/>
                <w:i/>
                <w:iCs/>
                <w:sz w:val="16"/>
                <w:szCs w:val="16"/>
                <w:lang w:val="es-ES"/>
              </w:rPr>
            </w:pPr>
            <w:r w:rsidRPr="00FB1EC7">
              <w:rPr>
                <w:rFonts w:ascii="GHEA Grapalat" w:hAnsi="GHEA Grapalat" w:cs="Sylfaen"/>
                <w:b/>
                <w:i/>
                <w:sz w:val="16"/>
                <w:szCs w:val="16"/>
                <w:lang w:val="es-ES"/>
              </w:rPr>
              <w:t>Պահանջվող</w:t>
            </w:r>
            <w:r w:rsidRPr="00FB1EC7">
              <w:rPr>
                <w:rFonts w:ascii="GHEA Grapalat" w:hAnsi="GHEA Grapalat" w:cs="Times Armenian"/>
                <w:b/>
                <w:i/>
                <w:sz w:val="16"/>
                <w:szCs w:val="16"/>
                <w:lang w:val="es-ES"/>
              </w:rPr>
              <w:t xml:space="preserve"> </w:t>
            </w:r>
            <w:proofErr w:type="gramStart"/>
            <w:r w:rsidRPr="00FB1EC7">
              <w:rPr>
                <w:rFonts w:ascii="GHEA Grapalat" w:hAnsi="GHEA Grapalat" w:cs="Sylfaen"/>
                <w:b/>
                <w:i/>
                <w:sz w:val="16"/>
                <w:szCs w:val="16"/>
                <w:lang w:val="es-ES"/>
              </w:rPr>
              <w:t>լիցենզիայի</w:t>
            </w:r>
            <w:r w:rsidRPr="00FB1EC7">
              <w:rPr>
                <w:rFonts w:ascii="GHEA Grapalat" w:hAnsi="GHEA Grapalat" w:cs="Times Armenian"/>
                <w:b/>
                <w:i/>
                <w:sz w:val="16"/>
                <w:szCs w:val="16"/>
                <w:lang w:val="es-ES"/>
              </w:rPr>
              <w:t>(</w:t>
            </w:r>
            <w:proofErr w:type="gramEnd"/>
            <w:r w:rsidRPr="00FB1EC7">
              <w:rPr>
                <w:rFonts w:ascii="GHEA Grapalat" w:hAnsi="GHEA Grapalat" w:cs="Sylfaen"/>
                <w:b/>
                <w:i/>
                <w:sz w:val="16"/>
                <w:szCs w:val="16"/>
                <w:lang w:val="es-ES"/>
              </w:rPr>
              <w:t>ների</w:t>
            </w:r>
            <w:r w:rsidRPr="00FB1EC7">
              <w:rPr>
                <w:rFonts w:ascii="GHEA Grapalat" w:hAnsi="GHEA Grapalat" w:cs="Times Armenian"/>
                <w:b/>
                <w:i/>
                <w:sz w:val="16"/>
                <w:szCs w:val="16"/>
                <w:lang w:val="es-ES"/>
              </w:rPr>
              <w:t xml:space="preserve">) </w:t>
            </w:r>
            <w:r w:rsidRPr="00FB1EC7">
              <w:rPr>
                <w:rFonts w:ascii="GHEA Grapalat" w:hAnsi="GHEA Grapalat" w:cs="Sylfaen"/>
                <w:b/>
                <w:i/>
                <w:sz w:val="16"/>
                <w:szCs w:val="16"/>
                <w:lang w:val="es-ES"/>
              </w:rPr>
              <w:t>տեսակը</w:t>
            </w:r>
            <w:r w:rsidRPr="00FB1EC7">
              <w:rPr>
                <w:rFonts w:ascii="GHEA Grapalat" w:hAnsi="GHEA Grapalat" w:cs="Times Armenian"/>
                <w:b/>
                <w:i/>
                <w:sz w:val="16"/>
                <w:szCs w:val="16"/>
                <w:lang w:val="es-ES"/>
              </w:rPr>
              <w:t>(</w:t>
            </w:r>
            <w:r w:rsidRPr="00FB1EC7">
              <w:rPr>
                <w:rFonts w:ascii="GHEA Grapalat" w:hAnsi="GHEA Grapalat" w:cs="Sylfaen"/>
                <w:b/>
                <w:i/>
                <w:sz w:val="16"/>
                <w:szCs w:val="16"/>
                <w:lang w:val="es-ES"/>
              </w:rPr>
              <w:t>ները</w:t>
            </w:r>
            <w:r w:rsidRPr="00FB1EC7">
              <w:rPr>
                <w:rFonts w:ascii="GHEA Grapalat" w:hAnsi="GHEA Grapalat" w:cs="Times Armenian"/>
                <w:b/>
                <w:i/>
                <w:sz w:val="16"/>
                <w:szCs w:val="16"/>
                <w:lang w:val="es-ES"/>
              </w:rPr>
              <w:t>).</w:t>
            </w:r>
          </w:p>
        </w:tc>
      </w:tr>
      <w:tr w:rsidR="00300CA5" w:rsidRPr="00FB1EC7" w14:paraId="157664E3" w14:textId="77777777" w:rsidTr="00192590">
        <w:tc>
          <w:tcPr>
            <w:tcW w:w="1611" w:type="dxa"/>
            <w:shd w:val="clear" w:color="auto" w:fill="999999"/>
          </w:tcPr>
          <w:p w14:paraId="1E452E31" w14:textId="77777777" w:rsidR="00300CA5" w:rsidRPr="00FB1EC7" w:rsidRDefault="00300CA5" w:rsidP="00192590">
            <w:pPr>
              <w:tabs>
                <w:tab w:val="left" w:pos="1134"/>
              </w:tabs>
              <w:jc w:val="center"/>
              <w:rPr>
                <w:rFonts w:ascii="GHEA Grapalat" w:hAnsi="GHEA Grapalat"/>
                <w:b/>
                <w:i/>
                <w:sz w:val="14"/>
                <w:lang w:val="es-ES"/>
              </w:rPr>
            </w:pPr>
            <w:r w:rsidRPr="00FB1EC7">
              <w:rPr>
                <w:rFonts w:ascii="GHEA Grapalat" w:hAnsi="GHEA Grapalat"/>
                <w:b/>
                <w:i/>
                <w:sz w:val="14"/>
                <w:lang w:val="es-ES"/>
              </w:rPr>
              <w:t>1</w:t>
            </w:r>
          </w:p>
        </w:tc>
        <w:tc>
          <w:tcPr>
            <w:tcW w:w="5193" w:type="dxa"/>
            <w:shd w:val="clear" w:color="auto" w:fill="999999"/>
          </w:tcPr>
          <w:p w14:paraId="5F09C924" w14:textId="77777777" w:rsidR="00300CA5" w:rsidRPr="00FB1EC7" w:rsidRDefault="00300CA5" w:rsidP="00192590">
            <w:pPr>
              <w:tabs>
                <w:tab w:val="left" w:pos="1134"/>
              </w:tabs>
              <w:jc w:val="center"/>
              <w:rPr>
                <w:rFonts w:ascii="GHEA Grapalat" w:hAnsi="GHEA Grapalat"/>
                <w:b/>
                <w:i/>
                <w:sz w:val="14"/>
                <w:lang w:val="es-ES"/>
              </w:rPr>
            </w:pPr>
            <w:r w:rsidRPr="00FB1EC7">
              <w:rPr>
                <w:rFonts w:ascii="GHEA Grapalat" w:hAnsi="GHEA Grapalat"/>
                <w:b/>
                <w:i/>
                <w:sz w:val="14"/>
                <w:lang w:val="es-ES"/>
              </w:rPr>
              <w:t>2</w:t>
            </w:r>
          </w:p>
        </w:tc>
      </w:tr>
      <w:tr w:rsidR="00300CA5" w:rsidRPr="00FB1EC7" w14:paraId="1A8A58C9" w14:textId="77777777" w:rsidTr="00192590">
        <w:tc>
          <w:tcPr>
            <w:tcW w:w="1611" w:type="dxa"/>
            <w:vAlign w:val="center"/>
          </w:tcPr>
          <w:p w14:paraId="7A092723" w14:textId="77777777" w:rsidR="00300CA5" w:rsidRPr="00DB6F03" w:rsidRDefault="00300CA5" w:rsidP="00192590">
            <w:pPr>
              <w:jc w:val="center"/>
              <w:rPr>
                <w:rFonts w:ascii="GHEA Grapalat" w:hAnsi="GHEA Grapalat"/>
                <w:i/>
                <w:color w:val="17365D" w:themeColor="text2" w:themeShade="BF"/>
                <w:sz w:val="16"/>
                <w:lang w:val="es-ES"/>
              </w:rPr>
            </w:pPr>
            <w:r w:rsidRPr="00DB6F03">
              <w:rPr>
                <w:rFonts w:ascii="GHEA Grapalat" w:hAnsi="GHEA Grapalat"/>
                <w:i/>
                <w:color w:val="17365D" w:themeColor="text2" w:themeShade="BF"/>
                <w:sz w:val="16"/>
                <w:lang w:val="es-ES"/>
              </w:rPr>
              <w:t>1</w:t>
            </w:r>
          </w:p>
        </w:tc>
        <w:tc>
          <w:tcPr>
            <w:tcW w:w="5193" w:type="dxa"/>
            <w:vAlign w:val="center"/>
          </w:tcPr>
          <w:p w14:paraId="4C2F5F47" w14:textId="77777777" w:rsidR="00300CA5" w:rsidRPr="003A3732" w:rsidRDefault="00300CA5" w:rsidP="00192590">
            <w:pPr>
              <w:pStyle w:val="23"/>
              <w:jc w:val="center"/>
              <w:rPr>
                <w:rFonts w:ascii="GHEA Grapalat" w:hAnsi="GHEA Grapalat"/>
                <w:i/>
                <w:color w:val="17365D" w:themeColor="text2" w:themeShade="BF"/>
                <w:szCs w:val="18"/>
                <w:u w:val="single"/>
                <w:vertAlign w:val="subscript"/>
                <w:lang w:val="es-ES"/>
              </w:rPr>
            </w:pPr>
            <w:r w:rsidRPr="003A3732">
              <w:rPr>
                <w:rFonts w:ascii="GHEA Grapalat" w:hAnsi="GHEA Grapalat" w:cs="Sylfaen"/>
                <w:i/>
                <w:color w:val="17365D" w:themeColor="text2" w:themeShade="BF"/>
                <w:szCs w:val="18"/>
                <w:u w:val="single"/>
                <w:lang w:val="es-ES"/>
              </w:rPr>
              <w:t>«Բնակելի, հասարակական,արտադրական»</w:t>
            </w:r>
          </w:p>
          <w:p w14:paraId="5067007B" w14:textId="29E97BF3" w:rsidR="00300CA5" w:rsidRPr="00DB6F03" w:rsidRDefault="00300CA5" w:rsidP="00B34829">
            <w:pPr>
              <w:pStyle w:val="23"/>
              <w:ind w:firstLine="0"/>
              <w:rPr>
                <w:rFonts w:ascii="GHEA Grapalat" w:hAnsi="GHEA Grapalat"/>
                <w:i/>
                <w:color w:val="17365D" w:themeColor="text2" w:themeShade="BF"/>
                <w:sz w:val="18"/>
                <w:szCs w:val="18"/>
                <w:u w:val="single"/>
                <w:vertAlign w:val="subscript"/>
                <w:lang w:val="es-ES"/>
              </w:rPr>
            </w:pPr>
          </w:p>
        </w:tc>
      </w:tr>
    </w:tbl>
    <w:p w14:paraId="53BF8FB0" w14:textId="77777777" w:rsidR="00096865" w:rsidRPr="00300CA5" w:rsidRDefault="00096865" w:rsidP="00EF3662">
      <w:pPr>
        <w:ind w:firstLine="567"/>
        <w:rPr>
          <w:rFonts w:ascii="GHEA Grapalat" w:hAnsi="GHEA Grapalat" w:cs="Sylfaen"/>
          <w:i/>
          <w:sz w:val="20"/>
          <w:lang w:val="af-ZA"/>
        </w:rPr>
      </w:pPr>
    </w:p>
    <w:p w14:paraId="76F83AEF" w14:textId="77777777" w:rsidR="00845AA5" w:rsidRPr="005E1F72" w:rsidRDefault="00845AA5" w:rsidP="00EF3662">
      <w:pPr>
        <w:ind w:firstLine="567"/>
        <w:rPr>
          <w:rFonts w:ascii="GHEA Grapalat" w:hAnsi="GHEA Grapalat" w:cs="Sylfaen"/>
          <w:i/>
          <w:sz w:val="20"/>
          <w:lang w:val="es-ES"/>
        </w:rPr>
      </w:pPr>
    </w:p>
    <w:p w14:paraId="2BF9E786" w14:textId="77777777"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2D33CD88" w14:textId="77777777" w:rsidR="00096865" w:rsidRPr="005E1F72" w:rsidRDefault="00096865" w:rsidP="00EF3662">
      <w:pPr>
        <w:ind w:firstLine="567"/>
        <w:jc w:val="both"/>
        <w:rPr>
          <w:rFonts w:ascii="GHEA Grapalat" w:hAnsi="GHEA Grapalat"/>
          <w:szCs w:val="22"/>
          <w:lang w:val="es-ES"/>
        </w:rPr>
      </w:pPr>
    </w:p>
    <w:p w14:paraId="2F702548" w14:textId="77777777" w:rsidR="00B97B68" w:rsidRPr="00640568" w:rsidRDefault="00B97B68" w:rsidP="00B97B68">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r w:rsidRPr="00640568">
        <w:rPr>
          <w:rFonts w:ascii="GHEA Grapalat" w:hAnsi="GHEA Grapalat" w:cs="Sylfaen"/>
          <w:sz w:val="20"/>
          <w:lang w:val="ru-RU"/>
        </w:rPr>
        <w:t>Սույն</w:t>
      </w:r>
      <w:r w:rsidRPr="00640568">
        <w:rPr>
          <w:rFonts w:ascii="GHEA Grapalat" w:hAnsi="GHEA Grapalat" w:cs="Arial Armenian"/>
          <w:sz w:val="20"/>
          <w:lang w:val="es-ES"/>
        </w:rPr>
        <w:t xml:space="preserve">  ընթացակարգին </w:t>
      </w:r>
      <w:r w:rsidRPr="00640568">
        <w:rPr>
          <w:rFonts w:ascii="GHEA Grapalat" w:hAnsi="GHEA Grapalat" w:cs="Sylfaen"/>
          <w:sz w:val="20"/>
          <w:lang w:val="ru-RU"/>
        </w:rPr>
        <w:t>մասնակցելու</w:t>
      </w:r>
      <w:r w:rsidRPr="00640568">
        <w:rPr>
          <w:rFonts w:ascii="GHEA Grapalat" w:hAnsi="GHEA Grapalat" w:cs="Arial Armenian"/>
          <w:sz w:val="20"/>
          <w:lang w:val="es-ES"/>
        </w:rPr>
        <w:t xml:space="preserve"> </w:t>
      </w:r>
      <w:r w:rsidRPr="00640568">
        <w:rPr>
          <w:rFonts w:ascii="GHEA Grapalat" w:hAnsi="GHEA Grapalat" w:cs="Sylfaen"/>
          <w:sz w:val="20"/>
          <w:lang w:val="ru-RU"/>
        </w:rPr>
        <w:t>իրավունք</w:t>
      </w:r>
      <w:r w:rsidRPr="00640568">
        <w:rPr>
          <w:rFonts w:ascii="GHEA Grapalat" w:hAnsi="GHEA Grapalat" w:cs="Arial Armenian"/>
          <w:sz w:val="20"/>
          <w:lang w:val="es-ES"/>
        </w:rPr>
        <w:t xml:space="preserve"> </w:t>
      </w:r>
      <w:r w:rsidRPr="00640568">
        <w:rPr>
          <w:rFonts w:ascii="GHEA Grapalat" w:hAnsi="GHEA Grapalat" w:cs="Sylfaen"/>
          <w:sz w:val="20"/>
          <w:lang w:val="ru-RU"/>
        </w:rPr>
        <w:t>չունեն</w:t>
      </w:r>
      <w:r w:rsidRPr="00640568">
        <w:rPr>
          <w:rFonts w:ascii="GHEA Grapalat" w:hAnsi="GHEA Grapalat" w:cs="Arial Armenian"/>
          <w:sz w:val="20"/>
          <w:lang w:val="es-ES"/>
        </w:rPr>
        <w:t xml:space="preserve"> </w:t>
      </w:r>
      <w:r w:rsidRPr="00640568">
        <w:rPr>
          <w:rFonts w:ascii="GHEA Grapalat" w:hAnsi="GHEA Grapalat" w:cs="Sylfaen"/>
          <w:sz w:val="20"/>
          <w:lang w:val="ru-RU"/>
        </w:rPr>
        <w:t>անձինք</w:t>
      </w:r>
      <w:r w:rsidRPr="00640568">
        <w:rPr>
          <w:rFonts w:ascii="GHEA Grapalat" w:hAnsi="GHEA Grapalat" w:cs="Sylfaen"/>
          <w:sz w:val="20"/>
          <w:lang w:val="es-ES"/>
        </w:rPr>
        <w:t>.</w:t>
      </w:r>
    </w:p>
    <w:p w14:paraId="7C5304E2" w14:textId="77777777" w:rsidR="00B97B68" w:rsidRPr="00640568" w:rsidRDefault="00B97B68" w:rsidP="00B97B68">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r w:rsidRPr="00640568">
        <w:rPr>
          <w:rFonts w:ascii="GHEA Grapalat" w:hAnsi="GHEA Grapalat" w:cs="Sylfaen"/>
          <w:sz w:val="20"/>
          <w:szCs w:val="20"/>
        </w:rPr>
        <w:t>որոնք</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դրությամբ</w:t>
      </w:r>
      <w:r w:rsidRPr="00640568">
        <w:rPr>
          <w:rFonts w:ascii="GHEA Grapalat" w:hAnsi="GHEA Grapalat" w:cs="Sylfaen"/>
          <w:sz w:val="20"/>
          <w:szCs w:val="20"/>
          <w:lang w:val="es-ES"/>
        </w:rPr>
        <w:t xml:space="preserve"> </w:t>
      </w:r>
      <w:r w:rsidRPr="00640568">
        <w:rPr>
          <w:rFonts w:ascii="GHEA Grapalat" w:hAnsi="GHEA Grapalat" w:cs="Sylfaen"/>
          <w:sz w:val="20"/>
          <w:szCs w:val="20"/>
        </w:rPr>
        <w:t>դատական</w:t>
      </w:r>
      <w:r w:rsidRPr="00640568">
        <w:rPr>
          <w:rFonts w:ascii="GHEA Grapalat" w:hAnsi="GHEA Grapalat"/>
          <w:sz w:val="20"/>
          <w:szCs w:val="20"/>
          <w:lang w:val="es-ES"/>
        </w:rPr>
        <w:t xml:space="preserve"> </w:t>
      </w:r>
      <w:r w:rsidRPr="00640568">
        <w:rPr>
          <w:rFonts w:ascii="GHEA Grapalat" w:hAnsi="GHEA Grapalat" w:cs="Sylfaen"/>
          <w:sz w:val="20"/>
          <w:szCs w:val="20"/>
        </w:rPr>
        <w:t>կարգով</w:t>
      </w:r>
      <w:r w:rsidRPr="00640568">
        <w:rPr>
          <w:rFonts w:ascii="GHEA Grapalat" w:hAnsi="GHEA Grapalat"/>
          <w:sz w:val="20"/>
          <w:szCs w:val="20"/>
          <w:lang w:val="es-ES"/>
        </w:rPr>
        <w:t xml:space="preserve"> </w:t>
      </w:r>
      <w:r w:rsidRPr="00640568">
        <w:rPr>
          <w:rFonts w:ascii="GHEA Grapalat" w:hAnsi="GHEA Grapalat" w:cs="Sylfaen"/>
          <w:sz w:val="20"/>
          <w:szCs w:val="20"/>
        </w:rPr>
        <w:t>ճանաչվել</w:t>
      </w:r>
      <w:r w:rsidRPr="00640568">
        <w:rPr>
          <w:rFonts w:ascii="GHEA Grapalat" w:hAnsi="GHEA Grapalat"/>
          <w:sz w:val="20"/>
          <w:szCs w:val="20"/>
          <w:lang w:val="es-ES"/>
        </w:rPr>
        <w:t xml:space="preserve"> </w:t>
      </w:r>
      <w:r w:rsidRPr="00640568">
        <w:rPr>
          <w:rFonts w:ascii="GHEA Grapalat" w:hAnsi="GHEA Grapalat" w:cs="Sylfaen"/>
          <w:sz w:val="20"/>
          <w:szCs w:val="20"/>
        </w:rPr>
        <w:t>են</w:t>
      </w:r>
      <w:r w:rsidRPr="00640568">
        <w:rPr>
          <w:rFonts w:ascii="GHEA Grapalat" w:hAnsi="GHEA Grapalat"/>
          <w:sz w:val="20"/>
          <w:szCs w:val="20"/>
          <w:lang w:val="es-ES"/>
        </w:rPr>
        <w:t xml:space="preserve"> </w:t>
      </w:r>
      <w:r w:rsidRPr="00640568">
        <w:rPr>
          <w:rFonts w:ascii="GHEA Grapalat" w:hAnsi="GHEA Grapalat" w:cs="Sylfaen"/>
          <w:sz w:val="20"/>
          <w:szCs w:val="20"/>
        </w:rPr>
        <w:t>սնանկ</w:t>
      </w:r>
      <w:r w:rsidRPr="00640568">
        <w:rPr>
          <w:rFonts w:ascii="GHEA Grapalat" w:hAnsi="GHEA Grapalat"/>
          <w:sz w:val="20"/>
          <w:szCs w:val="20"/>
          <w:lang w:val="es-ES"/>
        </w:rPr>
        <w:t xml:space="preserve">. </w:t>
      </w:r>
    </w:p>
    <w:p w14:paraId="17EF481E" w14:textId="77777777" w:rsidR="00B97B68" w:rsidRPr="00640568" w:rsidRDefault="00B97B68" w:rsidP="00B97B68">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r w:rsidRPr="00640568">
        <w:rPr>
          <w:rFonts w:ascii="GHEA Grapalat" w:hAnsi="GHEA Grapalat"/>
          <w:sz w:val="20"/>
          <w:szCs w:val="20"/>
        </w:rPr>
        <w:t>որոնք</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որոնց</w:t>
      </w:r>
      <w:r w:rsidRPr="00640568">
        <w:rPr>
          <w:rFonts w:ascii="GHEA Grapalat" w:hAnsi="GHEA Grapalat"/>
          <w:sz w:val="20"/>
          <w:szCs w:val="20"/>
          <w:lang w:val="es-ES"/>
        </w:rPr>
        <w:t xml:space="preserve"> </w:t>
      </w:r>
      <w:r w:rsidRPr="00640568">
        <w:rPr>
          <w:rFonts w:ascii="GHEA Grapalat" w:hAnsi="GHEA Grapalat" w:cs="Sylfaen"/>
          <w:sz w:val="20"/>
          <w:szCs w:val="20"/>
        </w:rPr>
        <w:t>գործադիր</w:t>
      </w:r>
      <w:r w:rsidRPr="00640568">
        <w:rPr>
          <w:rFonts w:ascii="GHEA Grapalat" w:hAnsi="GHEA Grapalat"/>
          <w:sz w:val="20"/>
          <w:szCs w:val="20"/>
          <w:lang w:val="es-ES"/>
        </w:rPr>
        <w:t xml:space="preserve"> </w:t>
      </w:r>
      <w:r w:rsidRPr="00640568">
        <w:rPr>
          <w:rFonts w:ascii="GHEA Grapalat" w:hAnsi="GHEA Grapalat" w:cs="Sylfaen"/>
          <w:sz w:val="20"/>
          <w:szCs w:val="20"/>
        </w:rPr>
        <w:t>մարմնի</w:t>
      </w:r>
      <w:r w:rsidRPr="00640568">
        <w:rPr>
          <w:rFonts w:ascii="GHEA Grapalat" w:hAnsi="GHEA Grapalat"/>
          <w:sz w:val="20"/>
          <w:szCs w:val="20"/>
          <w:lang w:val="es-ES"/>
        </w:rPr>
        <w:t xml:space="preserve"> </w:t>
      </w:r>
      <w:r w:rsidRPr="00640568">
        <w:rPr>
          <w:rFonts w:ascii="GHEA Grapalat" w:hAnsi="GHEA Grapalat" w:cs="Sylfaen"/>
          <w:sz w:val="20"/>
          <w:szCs w:val="20"/>
        </w:rPr>
        <w:t>ներկայացուցիչը</w:t>
      </w:r>
      <w:r w:rsidRPr="00640568">
        <w:rPr>
          <w:rFonts w:ascii="GHEA Grapalat" w:hAnsi="GHEA Grapalat"/>
          <w:sz w:val="20"/>
          <w:szCs w:val="20"/>
          <w:lang w:val="es-ES"/>
        </w:rPr>
        <w:t xml:space="preserve"> </w:t>
      </w:r>
      <w:r w:rsidRPr="00640568">
        <w:rPr>
          <w:rFonts w:ascii="GHEA Grapalat" w:hAnsi="GHEA Grapalat" w:cs="Sylfaen"/>
          <w:sz w:val="20"/>
          <w:szCs w:val="20"/>
        </w:rPr>
        <w:t>հայտը</w:t>
      </w:r>
      <w:r w:rsidRPr="00640568">
        <w:rPr>
          <w:rFonts w:ascii="GHEA Grapalat" w:hAnsi="GHEA Grapalat"/>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sz w:val="20"/>
          <w:szCs w:val="20"/>
          <w:lang w:val="es-ES"/>
        </w:rPr>
        <w:t xml:space="preserve"> </w:t>
      </w:r>
      <w:r w:rsidRPr="00640568">
        <w:rPr>
          <w:rFonts w:ascii="GHEA Grapalat" w:hAnsi="GHEA Grapalat" w:cs="Sylfaen"/>
          <w:sz w:val="20"/>
          <w:szCs w:val="20"/>
        </w:rPr>
        <w:t>օրվան</w:t>
      </w:r>
      <w:r w:rsidRPr="00640568">
        <w:rPr>
          <w:rFonts w:ascii="GHEA Grapalat" w:hAnsi="GHEA Grapalat"/>
          <w:sz w:val="20"/>
          <w:szCs w:val="20"/>
          <w:lang w:val="es-ES"/>
        </w:rPr>
        <w:t xml:space="preserve"> </w:t>
      </w:r>
      <w:r w:rsidRPr="00640568">
        <w:rPr>
          <w:rFonts w:ascii="GHEA Grapalat" w:hAnsi="GHEA Grapalat" w:cs="Sylfaen"/>
          <w:sz w:val="20"/>
          <w:szCs w:val="20"/>
        </w:rPr>
        <w:t>նախորդող</w:t>
      </w:r>
      <w:r w:rsidRPr="00640568">
        <w:rPr>
          <w:rFonts w:ascii="GHEA Grapalat" w:hAnsi="GHEA Grapalat"/>
          <w:sz w:val="20"/>
          <w:szCs w:val="20"/>
          <w:lang w:val="es-ES"/>
        </w:rPr>
        <w:t xml:space="preserve"> </w:t>
      </w:r>
      <w:r w:rsidRPr="00640568">
        <w:rPr>
          <w:rFonts w:ascii="GHEA Grapalat" w:hAnsi="GHEA Grapalat" w:cs="Sylfaen"/>
          <w:sz w:val="20"/>
          <w:szCs w:val="20"/>
          <w:lang w:val="hy-AM"/>
        </w:rPr>
        <w:t xml:space="preserve">հինգ </w:t>
      </w:r>
      <w:r w:rsidRPr="00640568">
        <w:rPr>
          <w:rFonts w:ascii="GHEA Grapalat" w:hAnsi="GHEA Grapalat" w:cs="Sylfaen"/>
          <w:sz w:val="20"/>
          <w:szCs w:val="20"/>
        </w:rPr>
        <w:t>տարիների</w:t>
      </w:r>
      <w:r w:rsidRPr="00640568">
        <w:rPr>
          <w:rFonts w:ascii="GHEA Grapalat" w:hAnsi="GHEA Grapalat"/>
          <w:sz w:val="20"/>
          <w:szCs w:val="20"/>
          <w:lang w:val="es-ES"/>
        </w:rPr>
        <w:t xml:space="preserve"> </w:t>
      </w:r>
      <w:r w:rsidRPr="00640568">
        <w:rPr>
          <w:rFonts w:ascii="GHEA Grapalat" w:hAnsi="GHEA Grapalat" w:cs="Sylfaen"/>
          <w:sz w:val="20"/>
          <w:szCs w:val="20"/>
        </w:rPr>
        <w:t>ընթացքում</w:t>
      </w:r>
      <w:r w:rsidRPr="00640568">
        <w:rPr>
          <w:rFonts w:ascii="GHEA Grapalat" w:hAnsi="GHEA Grapalat"/>
          <w:sz w:val="20"/>
          <w:szCs w:val="20"/>
          <w:lang w:val="es-ES"/>
        </w:rPr>
        <w:t xml:space="preserve"> </w:t>
      </w:r>
      <w:r w:rsidRPr="00640568">
        <w:rPr>
          <w:rFonts w:ascii="GHEA Grapalat" w:hAnsi="GHEA Grapalat" w:cs="Sylfaen"/>
          <w:sz w:val="20"/>
          <w:szCs w:val="20"/>
        </w:rPr>
        <w:t>դատապարտված</w:t>
      </w:r>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r w:rsidRPr="00640568">
        <w:rPr>
          <w:rFonts w:ascii="GHEA Grapalat" w:hAnsi="GHEA Grapalat" w:cs="Sylfaen"/>
          <w:sz w:val="20"/>
          <w:szCs w:val="20"/>
        </w:rPr>
        <w:t>եղել</w:t>
      </w:r>
      <w:r w:rsidRPr="00640568">
        <w:rPr>
          <w:rFonts w:ascii="GHEA Grapalat" w:hAnsi="GHEA Grapalat"/>
          <w:sz w:val="20"/>
          <w:szCs w:val="20"/>
          <w:lang w:val="es-ES"/>
        </w:rPr>
        <w:t xml:space="preserve"> </w:t>
      </w:r>
      <w:r w:rsidRPr="00640568">
        <w:rPr>
          <w:rFonts w:ascii="GHEA Grapalat" w:hAnsi="GHEA Grapalat"/>
          <w:sz w:val="20"/>
          <w:szCs w:val="20"/>
        </w:rPr>
        <w:t>ահաբեկչության</w:t>
      </w:r>
      <w:r w:rsidRPr="00640568">
        <w:rPr>
          <w:rFonts w:ascii="GHEA Grapalat" w:hAnsi="GHEA Grapalat"/>
          <w:sz w:val="20"/>
          <w:szCs w:val="20"/>
          <w:lang w:val="es-ES"/>
        </w:rPr>
        <w:t xml:space="preserve"> </w:t>
      </w:r>
      <w:r w:rsidRPr="00640568">
        <w:rPr>
          <w:rFonts w:ascii="GHEA Grapalat" w:hAnsi="GHEA Grapalat"/>
          <w:sz w:val="20"/>
          <w:szCs w:val="20"/>
        </w:rPr>
        <w:t>ֆինանսավորման</w:t>
      </w:r>
      <w:r w:rsidRPr="00640568">
        <w:rPr>
          <w:rFonts w:ascii="GHEA Grapalat" w:hAnsi="GHEA Grapalat"/>
          <w:sz w:val="20"/>
          <w:szCs w:val="20"/>
          <w:lang w:val="es-ES"/>
        </w:rPr>
        <w:t xml:space="preserve">, </w:t>
      </w:r>
      <w:r w:rsidRPr="00640568">
        <w:rPr>
          <w:rFonts w:ascii="GHEA Grapalat" w:hAnsi="GHEA Grapalat"/>
          <w:sz w:val="20"/>
          <w:szCs w:val="20"/>
        </w:rPr>
        <w:t>երեխայի</w:t>
      </w:r>
      <w:r w:rsidRPr="00640568">
        <w:rPr>
          <w:rFonts w:ascii="GHEA Grapalat" w:hAnsi="GHEA Grapalat"/>
          <w:sz w:val="20"/>
          <w:szCs w:val="20"/>
          <w:lang w:val="es-ES"/>
        </w:rPr>
        <w:t xml:space="preserve"> </w:t>
      </w:r>
      <w:r w:rsidRPr="00640568">
        <w:rPr>
          <w:rFonts w:ascii="GHEA Grapalat" w:hAnsi="GHEA Grapalat"/>
          <w:sz w:val="20"/>
          <w:szCs w:val="20"/>
        </w:rPr>
        <w:t>շահագործման</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մարդկային</w:t>
      </w:r>
      <w:r w:rsidRPr="00640568">
        <w:rPr>
          <w:rFonts w:ascii="GHEA Grapalat" w:hAnsi="GHEA Grapalat"/>
          <w:sz w:val="20"/>
          <w:szCs w:val="20"/>
          <w:lang w:val="es-ES"/>
        </w:rPr>
        <w:t xml:space="preserve"> </w:t>
      </w:r>
      <w:r w:rsidRPr="00640568">
        <w:rPr>
          <w:rFonts w:ascii="GHEA Grapalat" w:hAnsi="GHEA Grapalat"/>
          <w:sz w:val="20"/>
          <w:szCs w:val="20"/>
        </w:rPr>
        <w:t>թրաֆիքինգ</w:t>
      </w:r>
      <w:r w:rsidRPr="00640568">
        <w:rPr>
          <w:rFonts w:ascii="GHEA Grapalat" w:hAnsi="GHEA Grapalat"/>
          <w:sz w:val="20"/>
          <w:szCs w:val="20"/>
          <w:lang w:val="es-ES"/>
        </w:rPr>
        <w:t xml:space="preserve"> </w:t>
      </w:r>
      <w:r w:rsidRPr="00640568">
        <w:rPr>
          <w:rFonts w:ascii="GHEA Grapalat" w:hAnsi="GHEA Grapalat"/>
          <w:sz w:val="20"/>
          <w:szCs w:val="20"/>
        </w:rPr>
        <w:t>ներառող</w:t>
      </w:r>
      <w:r w:rsidRPr="00640568">
        <w:rPr>
          <w:rFonts w:ascii="GHEA Grapalat" w:hAnsi="GHEA Grapalat"/>
          <w:sz w:val="20"/>
          <w:szCs w:val="20"/>
          <w:lang w:val="es-ES"/>
        </w:rPr>
        <w:t xml:space="preserve"> </w:t>
      </w:r>
      <w:r w:rsidRPr="00640568">
        <w:rPr>
          <w:rFonts w:ascii="GHEA Grapalat" w:hAnsi="GHEA Grapalat"/>
          <w:sz w:val="20"/>
          <w:szCs w:val="20"/>
        </w:rPr>
        <w:t>հանցագործության</w:t>
      </w:r>
      <w:r w:rsidRPr="00640568">
        <w:rPr>
          <w:rFonts w:ascii="GHEA Grapalat" w:hAnsi="GHEA Grapalat"/>
          <w:sz w:val="20"/>
          <w:szCs w:val="20"/>
          <w:lang w:val="es-ES"/>
        </w:rPr>
        <w:t xml:space="preserve">, </w:t>
      </w:r>
      <w:r w:rsidRPr="00640568">
        <w:rPr>
          <w:rFonts w:ascii="GHEA Grapalat" w:hAnsi="GHEA Grapalat" w:cs="Sylfaen"/>
          <w:sz w:val="20"/>
          <w:szCs w:val="20"/>
        </w:rPr>
        <w:t>հանցավոր</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համագործակցություն</w:t>
      </w:r>
      <w:r w:rsidRPr="00640568">
        <w:rPr>
          <w:rFonts w:ascii="GHEA Grapalat" w:hAnsi="GHEA Grapalat" w:cs="Sylfaen"/>
          <w:sz w:val="20"/>
          <w:szCs w:val="20"/>
          <w:lang w:val="es-ES"/>
        </w:rPr>
        <w:t xml:space="preserve"> </w:t>
      </w:r>
      <w:r w:rsidRPr="00640568">
        <w:rPr>
          <w:rFonts w:ascii="GHEA Grapalat" w:hAnsi="GHEA Grapalat" w:cs="Sylfaen"/>
          <w:sz w:val="20"/>
          <w:szCs w:val="20"/>
        </w:rPr>
        <w:t>ստեղծելու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կամ</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կաշառք</w:t>
      </w:r>
      <w:r w:rsidRPr="00640568">
        <w:rPr>
          <w:rFonts w:ascii="GHEA Grapalat" w:hAnsi="GHEA Grapalat" w:cs="Sylfaen"/>
          <w:sz w:val="20"/>
          <w:szCs w:val="20"/>
          <w:lang w:val="es-ES"/>
        </w:rPr>
        <w:t xml:space="preserve"> </w:t>
      </w:r>
      <w:r w:rsidRPr="00640568">
        <w:rPr>
          <w:rFonts w:ascii="GHEA Grapalat" w:hAnsi="GHEA Grapalat" w:cs="Sylfaen"/>
          <w:sz w:val="20"/>
          <w:szCs w:val="20"/>
        </w:rPr>
        <w:t>ստանալու</w:t>
      </w:r>
      <w:r w:rsidRPr="00640568">
        <w:rPr>
          <w:rFonts w:ascii="GHEA Grapalat" w:hAnsi="GHEA Grapalat"/>
          <w:sz w:val="20"/>
          <w:szCs w:val="20"/>
          <w:lang w:val="es-ES"/>
        </w:rPr>
        <w:t xml:space="preserve">, </w:t>
      </w:r>
      <w:r w:rsidRPr="00640568">
        <w:rPr>
          <w:rFonts w:ascii="GHEA Grapalat" w:hAnsi="GHEA Grapalat"/>
          <w:sz w:val="20"/>
          <w:szCs w:val="20"/>
        </w:rPr>
        <w:t>կաշառք</w:t>
      </w:r>
      <w:r w:rsidRPr="00640568">
        <w:rPr>
          <w:rFonts w:ascii="GHEA Grapalat" w:hAnsi="GHEA Grapalat"/>
          <w:sz w:val="20"/>
          <w:szCs w:val="20"/>
          <w:lang w:val="es-ES"/>
        </w:rPr>
        <w:t xml:space="preserve"> </w:t>
      </w:r>
      <w:r w:rsidRPr="00640568">
        <w:rPr>
          <w:rFonts w:ascii="GHEA Grapalat" w:hAnsi="GHEA Grapalat"/>
          <w:sz w:val="20"/>
          <w:szCs w:val="20"/>
        </w:rPr>
        <w:t>տալու</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կաշառքի</w:t>
      </w:r>
      <w:r w:rsidRPr="00640568">
        <w:rPr>
          <w:rFonts w:ascii="GHEA Grapalat" w:hAnsi="GHEA Grapalat"/>
          <w:sz w:val="20"/>
          <w:szCs w:val="20"/>
          <w:lang w:val="es-ES"/>
        </w:rPr>
        <w:t xml:space="preserve"> </w:t>
      </w:r>
      <w:r w:rsidRPr="00640568">
        <w:rPr>
          <w:rFonts w:ascii="GHEA Grapalat" w:hAnsi="GHEA Grapalat"/>
          <w:sz w:val="20"/>
          <w:szCs w:val="20"/>
        </w:rPr>
        <w:t>միջնորդության</w:t>
      </w:r>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r w:rsidRPr="00640568">
        <w:rPr>
          <w:rFonts w:ascii="GHEA Grapalat" w:hAnsi="GHEA Grapalat"/>
          <w:sz w:val="20"/>
          <w:szCs w:val="20"/>
        </w:rPr>
        <w:t>օրենքով</w:t>
      </w:r>
      <w:r w:rsidRPr="00640568">
        <w:rPr>
          <w:rFonts w:ascii="GHEA Grapalat" w:hAnsi="GHEA Grapalat"/>
          <w:sz w:val="20"/>
          <w:szCs w:val="20"/>
          <w:lang w:val="es-ES"/>
        </w:rPr>
        <w:t xml:space="preserve"> </w:t>
      </w:r>
      <w:r w:rsidRPr="00640568">
        <w:rPr>
          <w:rFonts w:ascii="GHEA Grapalat" w:hAnsi="GHEA Grapalat"/>
          <w:sz w:val="20"/>
          <w:szCs w:val="20"/>
        </w:rPr>
        <w:t>նախատեսված</w:t>
      </w:r>
      <w:r w:rsidRPr="00640568">
        <w:rPr>
          <w:rFonts w:ascii="GHEA Grapalat" w:hAnsi="GHEA Grapalat"/>
          <w:sz w:val="20"/>
          <w:szCs w:val="20"/>
          <w:lang w:val="es-ES"/>
        </w:rPr>
        <w:t xml:space="preserve"> </w:t>
      </w:r>
      <w:r w:rsidRPr="00640568">
        <w:rPr>
          <w:rFonts w:ascii="GHEA Grapalat" w:hAnsi="GHEA Grapalat"/>
          <w:sz w:val="20"/>
          <w:szCs w:val="20"/>
        </w:rPr>
        <w:t>տնտեսական</w:t>
      </w:r>
      <w:r w:rsidRPr="00640568">
        <w:rPr>
          <w:rFonts w:ascii="GHEA Grapalat" w:hAnsi="GHEA Grapalat"/>
          <w:sz w:val="20"/>
          <w:szCs w:val="20"/>
          <w:lang w:val="es-ES"/>
        </w:rPr>
        <w:t xml:space="preserve"> </w:t>
      </w:r>
      <w:r w:rsidRPr="00640568">
        <w:rPr>
          <w:rFonts w:ascii="GHEA Grapalat" w:hAnsi="GHEA Grapalat"/>
          <w:sz w:val="20"/>
          <w:szCs w:val="20"/>
        </w:rPr>
        <w:t>գործունեության</w:t>
      </w:r>
      <w:r w:rsidRPr="00640568">
        <w:rPr>
          <w:rFonts w:ascii="GHEA Grapalat" w:hAnsi="GHEA Grapalat"/>
          <w:sz w:val="20"/>
          <w:szCs w:val="20"/>
          <w:lang w:val="es-ES"/>
        </w:rPr>
        <w:t xml:space="preserve"> </w:t>
      </w:r>
      <w:r w:rsidRPr="00640568">
        <w:rPr>
          <w:rFonts w:ascii="GHEA Grapalat" w:hAnsi="GHEA Grapalat"/>
          <w:sz w:val="20"/>
          <w:szCs w:val="20"/>
        </w:rPr>
        <w:t>դեմ</w:t>
      </w:r>
      <w:r w:rsidRPr="00640568">
        <w:rPr>
          <w:rFonts w:ascii="GHEA Grapalat" w:hAnsi="GHEA Grapalat"/>
          <w:sz w:val="20"/>
          <w:szCs w:val="20"/>
          <w:lang w:val="es-ES"/>
        </w:rPr>
        <w:t xml:space="preserve"> </w:t>
      </w:r>
      <w:r w:rsidRPr="00640568">
        <w:rPr>
          <w:rFonts w:ascii="GHEA Grapalat" w:hAnsi="GHEA Grapalat"/>
          <w:sz w:val="20"/>
          <w:szCs w:val="20"/>
        </w:rPr>
        <w:t>ուղղված</w:t>
      </w:r>
      <w:r w:rsidRPr="00640568">
        <w:rPr>
          <w:rFonts w:ascii="GHEA Grapalat" w:hAnsi="GHEA Grapalat"/>
          <w:sz w:val="20"/>
          <w:szCs w:val="20"/>
          <w:lang w:val="es-ES"/>
        </w:rPr>
        <w:t xml:space="preserve"> </w:t>
      </w:r>
      <w:r w:rsidRPr="00640568">
        <w:rPr>
          <w:rFonts w:ascii="GHEA Grapalat" w:hAnsi="GHEA Grapalat"/>
          <w:sz w:val="20"/>
          <w:szCs w:val="20"/>
        </w:rPr>
        <w:t>հանցագործությունների</w:t>
      </w:r>
      <w:r w:rsidRPr="00640568">
        <w:rPr>
          <w:rFonts w:ascii="GHEA Grapalat" w:hAnsi="GHEA Grapalat"/>
          <w:sz w:val="20"/>
          <w:szCs w:val="20"/>
          <w:lang w:val="es-ES"/>
        </w:rPr>
        <w:t xml:space="preserve"> </w:t>
      </w:r>
      <w:r w:rsidRPr="00640568">
        <w:rPr>
          <w:rFonts w:ascii="GHEA Grapalat" w:hAnsi="GHEA Grapalat"/>
          <w:sz w:val="20"/>
          <w:szCs w:val="20"/>
        </w:rPr>
        <w:t>համար</w:t>
      </w:r>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r w:rsidRPr="00640568">
        <w:rPr>
          <w:rFonts w:ascii="GHEA Grapalat" w:hAnsi="GHEA Grapalat" w:cs="Sylfaen"/>
          <w:sz w:val="20"/>
          <w:szCs w:val="20"/>
        </w:rPr>
        <w:t>բացառությամբ</w:t>
      </w:r>
      <w:r w:rsidRPr="00640568">
        <w:rPr>
          <w:rFonts w:ascii="GHEA Grapalat" w:hAnsi="GHEA Grapalat"/>
          <w:sz w:val="20"/>
          <w:szCs w:val="20"/>
          <w:lang w:val="es-ES"/>
        </w:rPr>
        <w:t xml:space="preserve"> </w:t>
      </w:r>
      <w:r w:rsidRPr="00640568">
        <w:rPr>
          <w:rFonts w:ascii="GHEA Grapalat" w:hAnsi="GHEA Grapalat" w:cs="Sylfaen"/>
          <w:sz w:val="20"/>
          <w:szCs w:val="20"/>
        </w:rPr>
        <w:t>այն</w:t>
      </w:r>
      <w:r w:rsidRPr="00640568">
        <w:rPr>
          <w:rFonts w:ascii="GHEA Grapalat" w:hAnsi="GHEA Grapalat"/>
          <w:sz w:val="20"/>
          <w:szCs w:val="20"/>
          <w:lang w:val="es-ES"/>
        </w:rPr>
        <w:t xml:space="preserve"> </w:t>
      </w:r>
      <w:r w:rsidRPr="00640568">
        <w:rPr>
          <w:rFonts w:ascii="GHEA Grapalat" w:hAnsi="GHEA Grapalat" w:cs="Sylfaen"/>
          <w:sz w:val="20"/>
          <w:szCs w:val="20"/>
        </w:rPr>
        <w:t>դեպքերի</w:t>
      </w:r>
      <w:r w:rsidRPr="00640568">
        <w:rPr>
          <w:rFonts w:ascii="GHEA Grapalat" w:hAnsi="GHEA Grapalat"/>
          <w:sz w:val="20"/>
          <w:szCs w:val="20"/>
          <w:lang w:val="es-ES"/>
        </w:rPr>
        <w:t xml:space="preserve">, </w:t>
      </w:r>
      <w:r w:rsidRPr="00640568">
        <w:rPr>
          <w:rFonts w:ascii="GHEA Grapalat" w:hAnsi="GHEA Grapalat" w:cs="Sylfaen"/>
          <w:sz w:val="20"/>
          <w:szCs w:val="20"/>
        </w:rPr>
        <w:t>երբ</w:t>
      </w:r>
      <w:r w:rsidRPr="00640568">
        <w:rPr>
          <w:rFonts w:ascii="GHEA Grapalat" w:hAnsi="GHEA Grapalat"/>
          <w:sz w:val="20"/>
          <w:szCs w:val="20"/>
          <w:lang w:val="es-ES"/>
        </w:rPr>
        <w:t xml:space="preserve"> </w:t>
      </w:r>
      <w:r w:rsidRPr="00640568">
        <w:rPr>
          <w:rFonts w:ascii="GHEA Grapalat" w:hAnsi="GHEA Grapalat" w:cs="Sylfaen"/>
          <w:sz w:val="20"/>
          <w:szCs w:val="20"/>
        </w:rPr>
        <w:t>դատվածությունը</w:t>
      </w:r>
      <w:r w:rsidRPr="00640568">
        <w:rPr>
          <w:rFonts w:ascii="GHEA Grapalat" w:hAnsi="GHEA Grapalat"/>
          <w:sz w:val="20"/>
          <w:szCs w:val="20"/>
          <w:lang w:val="es-ES"/>
        </w:rPr>
        <w:t xml:space="preserve"> </w:t>
      </w:r>
      <w:r w:rsidRPr="00640568">
        <w:rPr>
          <w:rFonts w:ascii="GHEA Grapalat" w:hAnsi="GHEA Grapalat" w:cs="Sylfaen"/>
          <w:sz w:val="20"/>
          <w:szCs w:val="20"/>
        </w:rPr>
        <w:t>օրենքով</w:t>
      </w:r>
      <w:r w:rsidRPr="00640568">
        <w:rPr>
          <w:rFonts w:ascii="GHEA Grapalat" w:hAnsi="GHEA Grapalat"/>
          <w:sz w:val="20"/>
          <w:szCs w:val="20"/>
          <w:lang w:val="es-ES"/>
        </w:rPr>
        <w:t xml:space="preserve"> </w:t>
      </w:r>
      <w:r w:rsidRPr="00640568">
        <w:rPr>
          <w:rFonts w:ascii="GHEA Grapalat" w:hAnsi="GHEA Grapalat" w:cs="Sylfaen"/>
          <w:sz w:val="20"/>
          <w:szCs w:val="20"/>
        </w:rPr>
        <w:t>սահմանված</w:t>
      </w:r>
      <w:r w:rsidRPr="00640568">
        <w:rPr>
          <w:rFonts w:ascii="GHEA Grapalat" w:hAnsi="GHEA Grapalat"/>
          <w:sz w:val="20"/>
          <w:szCs w:val="20"/>
          <w:lang w:val="es-ES"/>
        </w:rPr>
        <w:t xml:space="preserve"> </w:t>
      </w:r>
      <w:r w:rsidRPr="00640568">
        <w:rPr>
          <w:rFonts w:ascii="GHEA Grapalat" w:hAnsi="GHEA Grapalat" w:cs="Sylfaen"/>
          <w:sz w:val="20"/>
          <w:szCs w:val="20"/>
        </w:rPr>
        <w:t>կարգով</w:t>
      </w:r>
      <w:r w:rsidRPr="00640568">
        <w:rPr>
          <w:rFonts w:ascii="GHEA Grapalat" w:hAnsi="GHEA Grapalat"/>
          <w:sz w:val="20"/>
          <w:szCs w:val="20"/>
          <w:lang w:val="es-ES"/>
        </w:rPr>
        <w:t xml:space="preserve"> </w:t>
      </w:r>
      <w:r w:rsidRPr="00640568">
        <w:rPr>
          <w:rFonts w:ascii="GHEA Grapalat" w:hAnsi="GHEA Grapalat" w:cs="Sylfaen"/>
          <w:sz w:val="20"/>
          <w:szCs w:val="20"/>
        </w:rPr>
        <w:t>հանված</w:t>
      </w:r>
      <w:r w:rsidRPr="00640568">
        <w:rPr>
          <w:rFonts w:ascii="GHEA Grapalat" w:hAnsi="GHEA Grapalat"/>
          <w:sz w:val="20"/>
          <w:szCs w:val="20"/>
          <w:lang w:val="es-ES"/>
        </w:rPr>
        <w:t xml:space="preserve"> </w:t>
      </w:r>
      <w:r w:rsidRPr="00640568">
        <w:rPr>
          <w:rFonts w:ascii="GHEA Grapalat" w:hAnsi="GHEA Grapalat" w:cs="Sylfaen"/>
          <w:sz w:val="20"/>
          <w:szCs w:val="20"/>
        </w:rPr>
        <w:t>կամ</w:t>
      </w:r>
      <w:r w:rsidRPr="00640568">
        <w:rPr>
          <w:rFonts w:ascii="GHEA Grapalat" w:hAnsi="GHEA Grapalat"/>
          <w:sz w:val="20"/>
          <w:szCs w:val="20"/>
          <w:lang w:val="es-ES"/>
        </w:rPr>
        <w:t xml:space="preserve"> </w:t>
      </w:r>
      <w:r w:rsidRPr="00640568">
        <w:rPr>
          <w:rFonts w:ascii="GHEA Grapalat" w:hAnsi="GHEA Grapalat" w:cs="Sylfaen"/>
          <w:sz w:val="20"/>
          <w:szCs w:val="20"/>
        </w:rPr>
        <w:t>մարված</w:t>
      </w:r>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51AE5DAC" w14:textId="77777777" w:rsidR="00B97B68" w:rsidRPr="00640568" w:rsidRDefault="00B97B68" w:rsidP="00B97B68">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r w:rsidRPr="00640568">
        <w:rPr>
          <w:rFonts w:ascii="GHEA Grapalat" w:hAnsi="GHEA Grapalat" w:cs="Sylfaen"/>
          <w:sz w:val="20"/>
          <w:szCs w:val="20"/>
        </w:rPr>
        <w:t>որոնց</w:t>
      </w:r>
      <w:r w:rsidRPr="00640568">
        <w:rPr>
          <w:rFonts w:ascii="GHEA Grapalat" w:hAnsi="GHEA Grapalat" w:cs="Sylfaen"/>
          <w:sz w:val="20"/>
          <w:szCs w:val="20"/>
          <w:lang w:val="es-ES"/>
        </w:rPr>
        <w:t xml:space="preserve"> </w:t>
      </w:r>
      <w:r w:rsidRPr="00640568">
        <w:rPr>
          <w:rFonts w:ascii="GHEA Grapalat" w:hAnsi="GHEA Grapalat" w:cs="Sylfaen"/>
          <w:sz w:val="20"/>
          <w:szCs w:val="20"/>
        </w:rPr>
        <w:t>վերաբերյալ</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ոլորտում</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հակամրցակցային</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համաձայնության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գերիշխող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դիրքի</w:t>
      </w:r>
      <w:r w:rsidRPr="00640568">
        <w:rPr>
          <w:rFonts w:ascii="GHEA Grapalat" w:hAnsi="GHEA Grapalat" w:cs="Sylfaen"/>
          <w:sz w:val="20"/>
          <w:szCs w:val="20"/>
          <w:lang w:val="es-ES"/>
        </w:rPr>
        <w:t xml:space="preserve"> </w:t>
      </w:r>
      <w:r w:rsidRPr="00640568">
        <w:rPr>
          <w:rFonts w:ascii="GHEA Grapalat" w:hAnsi="GHEA Grapalat" w:cs="Sylfaen"/>
          <w:sz w:val="20"/>
          <w:szCs w:val="20"/>
        </w:rPr>
        <w:t>չարաշահման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կամ</w:t>
      </w:r>
      <w:r w:rsidRPr="00640568">
        <w:rPr>
          <w:rFonts w:ascii="GHEA Grapalat" w:hAnsi="GHEA Grapalat" w:cs="Sylfaen"/>
          <w:sz w:val="20"/>
          <w:szCs w:val="20"/>
          <w:lang w:val="es-ES"/>
        </w:rPr>
        <w:t xml:space="preserve"> </w:t>
      </w:r>
      <w:r w:rsidRPr="00640568">
        <w:rPr>
          <w:rFonts w:ascii="GHEA Grapalat" w:hAnsi="GHEA Grapalat" w:cs="Sylfaen"/>
          <w:sz w:val="20"/>
          <w:szCs w:val="20"/>
        </w:rPr>
        <w:t>անբարեխիղճ</w:t>
      </w:r>
      <w:r w:rsidRPr="00640568">
        <w:rPr>
          <w:rFonts w:ascii="GHEA Grapalat" w:hAnsi="GHEA Grapalat" w:cs="Sylfaen"/>
          <w:sz w:val="20"/>
          <w:szCs w:val="20"/>
          <w:lang w:val="es-ES"/>
        </w:rPr>
        <w:t xml:space="preserve"> </w:t>
      </w:r>
      <w:r w:rsidRPr="00640568">
        <w:rPr>
          <w:rFonts w:ascii="GHEA Grapalat" w:hAnsi="GHEA Grapalat" w:cs="Sylfaen"/>
          <w:sz w:val="20"/>
          <w:szCs w:val="20"/>
        </w:rPr>
        <w:t>մրցակցության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համար</w:t>
      </w:r>
      <w:r w:rsidRPr="00640568">
        <w:rPr>
          <w:rFonts w:ascii="GHEA Grapalat" w:hAnsi="GHEA Grapalat" w:cs="Sylfaen"/>
          <w:sz w:val="20"/>
          <w:szCs w:val="20"/>
          <w:lang w:val="es-ES"/>
        </w:rPr>
        <w:t xml:space="preserve"> </w:t>
      </w:r>
      <w:r w:rsidRPr="00640568">
        <w:rPr>
          <w:rFonts w:ascii="GHEA Grapalat" w:hAnsi="GHEA Grapalat" w:cs="Sylfaen"/>
          <w:sz w:val="20"/>
          <w:szCs w:val="20"/>
        </w:rPr>
        <w:t>պատասխանատվություն</w:t>
      </w:r>
      <w:r w:rsidRPr="00640568">
        <w:rPr>
          <w:rFonts w:ascii="GHEA Grapalat" w:hAnsi="GHEA Grapalat" w:cs="Sylfaen"/>
          <w:sz w:val="20"/>
          <w:szCs w:val="20"/>
          <w:lang w:val="es-ES"/>
        </w:rPr>
        <w:t xml:space="preserve"> </w:t>
      </w:r>
      <w:r w:rsidRPr="00640568">
        <w:rPr>
          <w:rFonts w:ascii="GHEA Grapalat" w:hAnsi="GHEA Grapalat" w:cs="Sylfaen"/>
          <w:sz w:val="20"/>
          <w:szCs w:val="20"/>
        </w:rPr>
        <w:t>սահմանող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վարչական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ակտը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ներկայացվելու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նախորդող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երեք</w:t>
      </w:r>
      <w:r w:rsidRPr="00640568">
        <w:rPr>
          <w:rFonts w:ascii="GHEA Grapalat" w:hAnsi="GHEA Grapalat" w:cs="Sylfaen"/>
          <w:sz w:val="20"/>
          <w:szCs w:val="20"/>
          <w:lang w:val="es-ES"/>
        </w:rPr>
        <w:t xml:space="preserve"> </w:t>
      </w:r>
      <w:r w:rsidRPr="00640568">
        <w:rPr>
          <w:rFonts w:ascii="GHEA Grapalat" w:hAnsi="GHEA Grapalat" w:cs="Sylfaen"/>
          <w:sz w:val="20"/>
          <w:szCs w:val="20"/>
        </w:rPr>
        <w:t>տարվա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ընթացքում</w:t>
      </w:r>
      <w:r w:rsidRPr="00640568">
        <w:rPr>
          <w:rFonts w:ascii="GHEA Grapalat" w:hAnsi="GHEA Grapalat" w:cs="Sylfaen"/>
          <w:sz w:val="20"/>
          <w:szCs w:val="20"/>
          <w:lang w:val="es-ES"/>
        </w:rPr>
        <w:t xml:space="preserve"> </w:t>
      </w:r>
      <w:r w:rsidRPr="00640568">
        <w:rPr>
          <w:rFonts w:ascii="GHEA Grapalat" w:hAnsi="GHEA Grapalat" w:cs="Sylfaen"/>
          <w:sz w:val="20"/>
          <w:szCs w:val="20"/>
        </w:rPr>
        <w:t>դարձել</w:t>
      </w:r>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r w:rsidRPr="00640568">
        <w:rPr>
          <w:rFonts w:ascii="GHEA Grapalat" w:hAnsi="GHEA Grapalat" w:cs="Sylfaen"/>
          <w:sz w:val="20"/>
          <w:szCs w:val="20"/>
        </w:rPr>
        <w:t>անբողոքարկելի</w:t>
      </w:r>
      <w:r w:rsidRPr="00640568">
        <w:rPr>
          <w:rFonts w:ascii="GHEA Grapalat" w:hAnsi="GHEA Grapalat" w:cs="Sylfaen"/>
          <w:sz w:val="20"/>
          <w:szCs w:val="20"/>
          <w:lang w:val="es-ES"/>
        </w:rPr>
        <w:t xml:space="preserve">, </w:t>
      </w:r>
      <w:r w:rsidRPr="00640568">
        <w:rPr>
          <w:rFonts w:ascii="GHEA Grapalat" w:hAnsi="GHEA Grapalat" w:cs="Sylfaen"/>
          <w:sz w:val="20"/>
          <w:szCs w:val="20"/>
        </w:rPr>
        <w:t>իսկ</w:t>
      </w:r>
      <w:r w:rsidRPr="00640568">
        <w:rPr>
          <w:rFonts w:ascii="GHEA Grapalat" w:hAnsi="GHEA Grapalat" w:cs="Sylfaen"/>
          <w:sz w:val="20"/>
          <w:szCs w:val="20"/>
          <w:lang w:val="es-ES"/>
        </w:rPr>
        <w:t xml:space="preserve"> </w:t>
      </w:r>
      <w:r w:rsidRPr="00640568">
        <w:rPr>
          <w:rFonts w:ascii="GHEA Grapalat" w:hAnsi="GHEA Grapalat" w:cs="Sylfaen"/>
          <w:sz w:val="20"/>
          <w:szCs w:val="20"/>
        </w:rPr>
        <w:t>բողոքարկված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լինելու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դեպքում</w:t>
      </w:r>
      <w:r w:rsidRPr="00640568">
        <w:rPr>
          <w:rFonts w:ascii="GHEA Grapalat" w:hAnsi="GHEA Grapalat" w:cs="Sylfaen"/>
          <w:sz w:val="20"/>
          <w:szCs w:val="20"/>
          <w:lang w:val="es-ES"/>
        </w:rPr>
        <w:t xml:space="preserve"> </w:t>
      </w:r>
      <w:r w:rsidRPr="00640568">
        <w:rPr>
          <w:rFonts w:ascii="GHEA Grapalat" w:hAnsi="GHEA Grapalat" w:cs="Sylfaen"/>
          <w:sz w:val="20"/>
          <w:szCs w:val="20"/>
        </w:rPr>
        <w:t>թողնվել</w:t>
      </w:r>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r w:rsidRPr="00640568">
        <w:rPr>
          <w:rFonts w:ascii="GHEA Grapalat" w:hAnsi="GHEA Grapalat" w:cs="Sylfaen"/>
          <w:sz w:val="20"/>
          <w:szCs w:val="20"/>
        </w:rPr>
        <w:t>անփոփոխ</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
    <w:p w14:paraId="294C60DC" w14:textId="77777777" w:rsidR="00B97B68" w:rsidRPr="00640568" w:rsidRDefault="00B97B68" w:rsidP="00B97B68">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r w:rsidRPr="00640568">
        <w:rPr>
          <w:rFonts w:ascii="GHEA Grapalat" w:hAnsi="GHEA Grapalat" w:cs="Sylfaen"/>
          <w:sz w:val="20"/>
          <w:szCs w:val="20"/>
        </w:rPr>
        <w:t>որոնք</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դրությամբ</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ներառված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են</w:t>
      </w:r>
      <w:r w:rsidRPr="00640568">
        <w:rPr>
          <w:rFonts w:ascii="GHEA Grapalat" w:hAnsi="GHEA Grapalat" w:cs="Sylfaen"/>
          <w:sz w:val="20"/>
          <w:szCs w:val="20"/>
          <w:lang w:val="es-ES"/>
        </w:rPr>
        <w:t xml:space="preserve"> </w:t>
      </w:r>
      <w:r w:rsidRPr="00640568">
        <w:rPr>
          <w:rFonts w:ascii="GHEA Grapalat" w:hAnsi="GHEA Grapalat" w:cs="Sylfaen"/>
          <w:sz w:val="20"/>
          <w:szCs w:val="20"/>
        </w:rPr>
        <w:t>Եվրասիական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տնտեսական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միությանն</w:t>
      </w:r>
      <w:r w:rsidRPr="00640568">
        <w:rPr>
          <w:rFonts w:ascii="GHEA Grapalat" w:hAnsi="GHEA Grapalat" w:cs="Sylfaen"/>
          <w:sz w:val="20"/>
          <w:szCs w:val="20"/>
          <w:lang w:val="es-ES"/>
        </w:rPr>
        <w:t xml:space="preserve"> </w:t>
      </w:r>
      <w:r w:rsidRPr="00640568">
        <w:rPr>
          <w:rFonts w:ascii="GHEA Grapalat" w:hAnsi="GHEA Grapalat" w:cs="Sylfaen"/>
          <w:sz w:val="20"/>
          <w:szCs w:val="20"/>
        </w:rPr>
        <w:t>անդամակցող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երկրների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մասին</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օրենսդրության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համաձայն</w:t>
      </w:r>
      <w:r w:rsidRPr="00640568">
        <w:rPr>
          <w:rFonts w:ascii="GHEA Grapalat" w:hAnsi="GHEA Grapalat" w:cs="Sylfaen"/>
          <w:sz w:val="20"/>
          <w:szCs w:val="20"/>
          <w:lang w:val="es-ES"/>
        </w:rPr>
        <w:t xml:space="preserve"> </w:t>
      </w:r>
      <w:r w:rsidRPr="00640568">
        <w:rPr>
          <w:rFonts w:ascii="GHEA Grapalat" w:hAnsi="GHEA Grapalat" w:cs="Sylfaen"/>
          <w:sz w:val="20"/>
          <w:szCs w:val="20"/>
        </w:rPr>
        <w:t>հրապարակված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գործընթացին</w:t>
      </w:r>
      <w:r w:rsidRPr="00640568">
        <w:rPr>
          <w:rFonts w:ascii="GHEA Grapalat" w:hAnsi="GHEA Grapalat"/>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sz w:val="20"/>
          <w:szCs w:val="20"/>
          <w:lang w:val="es-ES"/>
        </w:rPr>
        <w:t xml:space="preserve"> </w:t>
      </w:r>
      <w:r w:rsidRPr="00640568">
        <w:rPr>
          <w:rFonts w:ascii="GHEA Grapalat" w:hAnsi="GHEA Grapalat" w:cs="Sylfaen"/>
          <w:sz w:val="20"/>
          <w:szCs w:val="20"/>
        </w:rPr>
        <w:t>իրավունք</w:t>
      </w:r>
      <w:r w:rsidRPr="00640568">
        <w:rPr>
          <w:rFonts w:ascii="GHEA Grapalat" w:hAnsi="GHEA Grapalat"/>
          <w:sz w:val="20"/>
          <w:szCs w:val="20"/>
          <w:lang w:val="es-ES"/>
        </w:rPr>
        <w:t xml:space="preserve"> </w:t>
      </w:r>
      <w:r w:rsidRPr="00640568">
        <w:rPr>
          <w:rFonts w:ascii="GHEA Grapalat" w:hAnsi="GHEA Grapalat" w:cs="Sylfaen"/>
          <w:sz w:val="20"/>
          <w:szCs w:val="20"/>
        </w:rPr>
        <w:t>չունեցող</w:t>
      </w:r>
      <w:r w:rsidRPr="00640568">
        <w:rPr>
          <w:rFonts w:ascii="GHEA Grapalat" w:hAnsi="GHEA Grapalat"/>
          <w:sz w:val="20"/>
          <w:szCs w:val="20"/>
          <w:lang w:val="es-ES"/>
        </w:rPr>
        <w:t xml:space="preserve"> </w:t>
      </w:r>
      <w:r w:rsidRPr="00640568">
        <w:rPr>
          <w:rFonts w:ascii="GHEA Grapalat" w:hAnsi="GHEA Grapalat" w:cs="Sylfaen"/>
          <w:sz w:val="20"/>
          <w:szCs w:val="20"/>
        </w:rPr>
        <w:t>մասնակիցների</w:t>
      </w:r>
      <w:r w:rsidRPr="00640568">
        <w:rPr>
          <w:rFonts w:ascii="GHEA Grapalat" w:hAnsi="GHEA Grapalat"/>
          <w:sz w:val="20"/>
          <w:szCs w:val="20"/>
          <w:lang w:val="es-ES"/>
        </w:rPr>
        <w:t xml:space="preserve"> </w:t>
      </w:r>
      <w:r w:rsidRPr="00640568">
        <w:rPr>
          <w:rFonts w:ascii="GHEA Grapalat" w:hAnsi="GHEA Grapalat" w:cs="Sylfaen"/>
          <w:sz w:val="20"/>
          <w:szCs w:val="20"/>
        </w:rPr>
        <w:t>ցուցակում</w:t>
      </w:r>
      <w:r w:rsidRPr="00640568">
        <w:rPr>
          <w:rFonts w:ascii="GHEA Grapalat" w:hAnsi="GHEA Grapalat" w:cs="Sylfaen"/>
          <w:sz w:val="20"/>
          <w:szCs w:val="20"/>
          <w:lang w:val="es-ES"/>
        </w:rPr>
        <w:t xml:space="preserve">. </w:t>
      </w:r>
    </w:p>
    <w:p w14:paraId="722C956F" w14:textId="77777777" w:rsidR="00B97B68" w:rsidRPr="00640568" w:rsidRDefault="00B97B68" w:rsidP="00B97B68">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r w:rsidRPr="00640568">
        <w:rPr>
          <w:rFonts w:ascii="GHEA Grapalat" w:hAnsi="GHEA Grapalat"/>
          <w:sz w:val="20"/>
          <w:szCs w:val="20"/>
        </w:rPr>
        <w:t>որոնք</w:t>
      </w:r>
      <w:r w:rsidRPr="00640568">
        <w:rPr>
          <w:rFonts w:ascii="GHEA Grapalat" w:hAnsi="GHEA Grapalat"/>
          <w:sz w:val="20"/>
          <w:szCs w:val="20"/>
          <w:lang w:val="es-ES"/>
        </w:rPr>
        <w:t xml:space="preserve"> </w:t>
      </w:r>
      <w:r w:rsidRPr="00640568">
        <w:rPr>
          <w:rFonts w:ascii="GHEA Grapalat" w:hAnsi="GHEA Grapalat"/>
          <w:sz w:val="20"/>
          <w:szCs w:val="20"/>
        </w:rPr>
        <w:t>հայտը</w:t>
      </w:r>
      <w:r w:rsidRPr="00640568">
        <w:rPr>
          <w:rFonts w:ascii="GHEA Grapalat" w:hAnsi="GHEA Grapalat"/>
          <w:sz w:val="20"/>
          <w:szCs w:val="20"/>
          <w:lang w:val="es-ES"/>
        </w:rPr>
        <w:t xml:space="preserve"> </w:t>
      </w:r>
      <w:r w:rsidRPr="00640568">
        <w:rPr>
          <w:rFonts w:ascii="GHEA Grapalat" w:hAnsi="GHEA Grapalat"/>
          <w:sz w:val="20"/>
          <w:szCs w:val="20"/>
        </w:rPr>
        <w:t>ներկայացնելու</w:t>
      </w:r>
      <w:r w:rsidRPr="00640568">
        <w:rPr>
          <w:rFonts w:ascii="GHEA Grapalat" w:hAnsi="GHEA Grapalat"/>
          <w:sz w:val="20"/>
          <w:szCs w:val="20"/>
          <w:lang w:val="es-ES"/>
        </w:rPr>
        <w:t xml:space="preserve"> </w:t>
      </w:r>
      <w:r w:rsidRPr="00640568">
        <w:rPr>
          <w:rFonts w:ascii="GHEA Grapalat" w:hAnsi="GHEA Grapalat"/>
          <w:sz w:val="20"/>
          <w:szCs w:val="20"/>
        </w:rPr>
        <w:t>օրվա</w:t>
      </w:r>
      <w:r w:rsidRPr="00640568">
        <w:rPr>
          <w:rFonts w:ascii="GHEA Grapalat" w:hAnsi="GHEA Grapalat"/>
          <w:sz w:val="20"/>
          <w:szCs w:val="20"/>
          <w:lang w:val="es-ES"/>
        </w:rPr>
        <w:t xml:space="preserve"> </w:t>
      </w:r>
      <w:r w:rsidRPr="00640568">
        <w:rPr>
          <w:rFonts w:ascii="GHEA Grapalat" w:hAnsi="GHEA Grapalat"/>
          <w:sz w:val="20"/>
          <w:szCs w:val="20"/>
        </w:rPr>
        <w:t>դրությամբ</w:t>
      </w:r>
      <w:r w:rsidRPr="00640568">
        <w:rPr>
          <w:rFonts w:ascii="GHEA Grapalat" w:hAnsi="GHEA Grapalat"/>
          <w:sz w:val="20"/>
          <w:szCs w:val="20"/>
          <w:lang w:val="es-ES"/>
        </w:rPr>
        <w:t xml:space="preserve"> </w:t>
      </w:r>
      <w:r w:rsidRPr="00640568">
        <w:rPr>
          <w:rFonts w:ascii="GHEA Grapalat" w:hAnsi="GHEA Grapalat" w:cs="Sylfaen"/>
          <w:sz w:val="20"/>
          <w:szCs w:val="20"/>
        </w:rPr>
        <w:t>ներառված</w:t>
      </w:r>
      <w:r w:rsidRPr="00640568">
        <w:rPr>
          <w:rFonts w:ascii="GHEA Grapalat" w:hAnsi="GHEA Grapalat"/>
          <w:sz w:val="20"/>
          <w:szCs w:val="20"/>
          <w:lang w:val="es-ES"/>
        </w:rPr>
        <w:t xml:space="preserve"> </w:t>
      </w:r>
      <w:r w:rsidRPr="00640568">
        <w:rPr>
          <w:rFonts w:ascii="GHEA Grapalat" w:hAnsi="GHEA Grapalat" w:cs="Sylfaen"/>
          <w:sz w:val="20"/>
          <w:szCs w:val="20"/>
        </w:rPr>
        <w:t>են</w:t>
      </w:r>
      <w:r w:rsidRPr="00640568">
        <w:rPr>
          <w:rFonts w:ascii="GHEA Grapalat" w:hAnsi="GHEA Grapalat"/>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գործընթացին</w:t>
      </w:r>
      <w:r w:rsidRPr="00640568">
        <w:rPr>
          <w:rFonts w:ascii="GHEA Grapalat" w:hAnsi="GHEA Grapalat"/>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sz w:val="20"/>
          <w:szCs w:val="20"/>
          <w:lang w:val="es-ES"/>
        </w:rPr>
        <w:t xml:space="preserve"> </w:t>
      </w:r>
      <w:r w:rsidRPr="00640568">
        <w:rPr>
          <w:rFonts w:ascii="GHEA Grapalat" w:hAnsi="GHEA Grapalat" w:cs="Sylfaen"/>
          <w:sz w:val="20"/>
          <w:szCs w:val="20"/>
        </w:rPr>
        <w:t>իրավունք</w:t>
      </w:r>
      <w:r w:rsidRPr="00640568">
        <w:rPr>
          <w:rFonts w:ascii="GHEA Grapalat" w:hAnsi="GHEA Grapalat"/>
          <w:sz w:val="20"/>
          <w:szCs w:val="20"/>
          <w:lang w:val="es-ES"/>
        </w:rPr>
        <w:t xml:space="preserve"> </w:t>
      </w:r>
      <w:r w:rsidRPr="00640568">
        <w:rPr>
          <w:rFonts w:ascii="GHEA Grapalat" w:hAnsi="GHEA Grapalat" w:cs="Sylfaen"/>
          <w:sz w:val="20"/>
          <w:szCs w:val="20"/>
        </w:rPr>
        <w:t>չունեցող</w:t>
      </w:r>
      <w:r w:rsidRPr="00640568">
        <w:rPr>
          <w:rFonts w:ascii="GHEA Grapalat" w:hAnsi="GHEA Grapalat"/>
          <w:sz w:val="20"/>
          <w:szCs w:val="20"/>
          <w:lang w:val="es-ES"/>
        </w:rPr>
        <w:t xml:space="preserve"> </w:t>
      </w:r>
      <w:r w:rsidRPr="00640568">
        <w:rPr>
          <w:rFonts w:ascii="GHEA Grapalat" w:hAnsi="GHEA Grapalat" w:cs="Sylfaen"/>
          <w:sz w:val="20"/>
          <w:szCs w:val="20"/>
        </w:rPr>
        <w:t>մասնակիցների</w:t>
      </w:r>
      <w:r w:rsidRPr="00640568">
        <w:rPr>
          <w:rFonts w:ascii="GHEA Grapalat" w:hAnsi="GHEA Grapalat"/>
          <w:sz w:val="20"/>
          <w:szCs w:val="20"/>
          <w:lang w:val="es-ES"/>
        </w:rPr>
        <w:t xml:space="preserve"> </w:t>
      </w:r>
      <w:r w:rsidRPr="00640568">
        <w:rPr>
          <w:rFonts w:ascii="GHEA Grapalat" w:hAnsi="GHEA Grapalat" w:cs="Sylfaen"/>
          <w:sz w:val="20"/>
          <w:szCs w:val="20"/>
        </w:rPr>
        <w:t>ցուցակում</w:t>
      </w:r>
      <w:r w:rsidRPr="00640568">
        <w:rPr>
          <w:rFonts w:ascii="GHEA Grapalat" w:hAnsi="GHEA Grapalat"/>
          <w:sz w:val="20"/>
          <w:szCs w:val="20"/>
          <w:lang w:val="es-ES"/>
        </w:rPr>
        <w:t>:</w:t>
      </w:r>
    </w:p>
    <w:p w14:paraId="336DC866" w14:textId="77777777" w:rsidR="00B97B68" w:rsidRPr="00640568" w:rsidRDefault="00B97B68" w:rsidP="00B97B68">
      <w:pPr>
        <w:ind w:firstLine="567"/>
        <w:jc w:val="both"/>
        <w:rPr>
          <w:rFonts w:ascii="GHEA Grapalat" w:hAnsi="GHEA Grapalat" w:cs="Sylfaen"/>
          <w:sz w:val="20"/>
          <w:lang w:val="es-ES"/>
        </w:rPr>
      </w:pPr>
      <w:r w:rsidRPr="006405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15ADBB50" w14:textId="77777777" w:rsidR="00B97B68" w:rsidRPr="00640568" w:rsidRDefault="00B97B68" w:rsidP="00B97B68">
      <w:pPr>
        <w:shd w:val="clear" w:color="auto" w:fill="FFFFFF"/>
        <w:ind w:firstLine="375"/>
        <w:jc w:val="both"/>
        <w:rPr>
          <w:rFonts w:ascii="GHEA Grapalat" w:hAnsi="GHEA Grapalat" w:cs="Arial"/>
          <w:sz w:val="20"/>
          <w:lang w:val="es-ES"/>
        </w:rPr>
      </w:pPr>
      <w:r w:rsidRPr="00640568">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44F79FC3" w14:textId="77777777" w:rsidR="00B97B68" w:rsidRPr="00640568" w:rsidRDefault="00B97B68" w:rsidP="00B97B68">
      <w:pPr>
        <w:pStyle w:val="aff3"/>
        <w:numPr>
          <w:ilvl w:val="0"/>
          <w:numId w:val="33"/>
        </w:numPr>
        <w:shd w:val="clear" w:color="auto" w:fill="FFFFFF"/>
        <w:ind w:left="0" w:firstLine="720"/>
        <w:jc w:val="both"/>
        <w:rPr>
          <w:rFonts w:ascii="GHEA Grapalat" w:hAnsi="GHEA Grapalat" w:cs="Arial"/>
          <w:sz w:val="20"/>
          <w:lang w:val="es-ES" w:eastAsia="en-US"/>
        </w:rPr>
      </w:pPr>
      <w:r w:rsidRPr="00640568">
        <w:rPr>
          <w:rFonts w:ascii="GHEA Grapalat" w:hAnsi="GHEA Grapalat" w:cs="Arial"/>
          <w:sz w:val="20"/>
          <w:lang w:val="es-ES" w:eastAsia="en-US"/>
        </w:rPr>
        <w:lastRenderedPageBreak/>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6AB8E26A" w14:textId="77777777" w:rsidR="00B97B68" w:rsidRPr="00640568" w:rsidRDefault="00B97B68" w:rsidP="00B97B68">
      <w:pPr>
        <w:pStyle w:val="aff3"/>
        <w:numPr>
          <w:ilvl w:val="0"/>
          <w:numId w:val="33"/>
        </w:numPr>
        <w:shd w:val="clear" w:color="auto" w:fill="FFFFFF"/>
        <w:ind w:left="0" w:firstLine="720"/>
        <w:jc w:val="both"/>
        <w:rPr>
          <w:rFonts w:ascii="GHEA Grapalat" w:hAnsi="GHEA Grapalat" w:cs="Arial"/>
          <w:sz w:val="20"/>
          <w:lang w:val="es-ES"/>
        </w:rPr>
      </w:pPr>
      <w:r w:rsidRPr="00640568">
        <w:rPr>
          <w:rFonts w:ascii="GHEA Grapalat" w:hAnsi="GHEA Grapalat" w:cs="Arial"/>
          <w:sz w:val="20"/>
          <w:lang w:val="es-ES" w:eastAsia="en-US"/>
        </w:rPr>
        <w:t>որպես ընտրված մասնակից հրաժարվել կամ զրկվել է պայմանագիր կնքելու իրավունքից:</w:t>
      </w:r>
    </w:p>
    <w:p w14:paraId="51D2EFE6" w14:textId="77777777" w:rsidR="00B97B68" w:rsidRPr="00640568" w:rsidRDefault="00B97B68" w:rsidP="00B97B68">
      <w:pPr>
        <w:ind w:firstLine="567"/>
        <w:jc w:val="both"/>
        <w:rPr>
          <w:rFonts w:ascii="GHEA Grapalat" w:hAnsi="GHEA Grapalat" w:cs="Sylfaen"/>
          <w:sz w:val="20"/>
          <w:lang w:val="es-ES"/>
        </w:rPr>
      </w:pPr>
    </w:p>
    <w:p w14:paraId="244A19E8" w14:textId="77777777" w:rsidR="00B97B68" w:rsidRPr="005E1F72" w:rsidRDefault="00B97B68" w:rsidP="00B97B68">
      <w:pPr>
        <w:ind w:firstLine="567"/>
        <w:jc w:val="both"/>
        <w:rPr>
          <w:rFonts w:ascii="GHEA Grapalat" w:hAnsi="GHEA Grapalat" w:cs="Sylfaen"/>
          <w:sz w:val="20"/>
          <w:lang w:val="es-ES"/>
        </w:rPr>
      </w:pPr>
      <w:r w:rsidRPr="006405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40568">
        <w:rPr>
          <w:rFonts w:ascii="GHEA Grapalat" w:hAnsi="GHEA Grapalat" w:cs="Arial"/>
          <w:sz w:val="20"/>
          <w:lang w:val="es-ES"/>
        </w:rPr>
        <w:t xml:space="preserve"> </w:t>
      </w:r>
      <w:r w:rsidRPr="00640568">
        <w:rPr>
          <w:rFonts w:ascii="GHEA Grapalat" w:hAnsi="GHEA Grapalat" w:cs="Sylfaen"/>
          <w:sz w:val="20"/>
          <w:lang w:val="es-ES"/>
        </w:rPr>
        <w:t>հրավերի</w:t>
      </w:r>
      <w:r w:rsidRPr="00640568">
        <w:rPr>
          <w:rFonts w:ascii="GHEA Grapalat" w:hAnsi="GHEA Grapalat" w:cs="Arial"/>
          <w:sz w:val="20"/>
          <w:lang w:val="es-ES"/>
        </w:rPr>
        <w:t xml:space="preserve"> 2-րդ </w:t>
      </w:r>
      <w:r w:rsidRPr="00640568">
        <w:rPr>
          <w:rFonts w:ascii="GHEA Grapalat" w:hAnsi="GHEA Grapalat" w:cs="Sylfaen"/>
          <w:sz w:val="20"/>
          <w:lang w:val="es-ES"/>
        </w:rPr>
        <w:t>մասի</w:t>
      </w:r>
      <w:r w:rsidRPr="00640568">
        <w:rPr>
          <w:rFonts w:ascii="GHEA Grapalat" w:hAnsi="GHEA Grapalat" w:cs="Arial"/>
          <w:sz w:val="20"/>
          <w:lang w:val="es-ES"/>
        </w:rPr>
        <w:t xml:space="preserve"> 2.</w:t>
      </w:r>
      <w:r w:rsidRPr="00640568">
        <w:rPr>
          <w:rFonts w:ascii="GHEA Grapalat" w:hAnsi="GHEA Grapalat" w:cs="Arial"/>
          <w:sz w:val="20"/>
          <w:lang w:val="hy-AM"/>
        </w:rPr>
        <w:t>1</w:t>
      </w:r>
      <w:r w:rsidRPr="00640568">
        <w:rPr>
          <w:rFonts w:ascii="GHEA Grapalat" w:hAnsi="GHEA Grapalat" w:cs="Arial"/>
          <w:sz w:val="20"/>
          <w:lang w:val="es-ES"/>
        </w:rPr>
        <w:t xml:space="preserve"> </w:t>
      </w:r>
      <w:r w:rsidRPr="00640568">
        <w:rPr>
          <w:rFonts w:ascii="GHEA Grapalat" w:hAnsi="GHEA Grapalat" w:cs="Sylfaen"/>
          <w:sz w:val="20"/>
          <w:lang w:val="es-ES"/>
        </w:rPr>
        <w:t>կետով</w:t>
      </w:r>
      <w:r w:rsidRPr="00640568">
        <w:rPr>
          <w:rFonts w:ascii="GHEA Grapalat" w:hAnsi="GHEA Grapalat" w:cs="Arial"/>
          <w:sz w:val="20"/>
          <w:lang w:val="es-ES"/>
        </w:rPr>
        <w:t xml:space="preserve"> </w:t>
      </w:r>
      <w:r w:rsidRPr="00640568">
        <w:rPr>
          <w:rFonts w:ascii="GHEA Grapalat" w:hAnsi="GHEA Grapalat" w:cs="Sylfaen"/>
          <w:sz w:val="20"/>
          <w:lang w:val="es-ES"/>
        </w:rPr>
        <w:t>նախատեսված</w:t>
      </w:r>
      <w:r w:rsidRPr="00640568">
        <w:rPr>
          <w:rFonts w:ascii="GHEA Grapalat" w:hAnsi="GHEA Grapalat" w:cs="Arial"/>
          <w:sz w:val="20"/>
          <w:lang w:val="es-ES"/>
        </w:rPr>
        <w:t xml:space="preserve"> </w:t>
      </w:r>
      <w:r w:rsidRPr="00640568">
        <w:rPr>
          <w:rFonts w:ascii="GHEA Grapalat" w:hAnsi="GHEA Grapalat" w:cs="Sylfaen"/>
          <w:sz w:val="20"/>
          <w:lang w:val="es-ES"/>
        </w:rPr>
        <w:t>գրավոր</w:t>
      </w:r>
      <w:r w:rsidRPr="00640568">
        <w:rPr>
          <w:rFonts w:ascii="GHEA Grapalat" w:hAnsi="GHEA Grapalat" w:cs="Arial"/>
          <w:sz w:val="20"/>
          <w:lang w:val="es-ES"/>
        </w:rPr>
        <w:t xml:space="preserve"> </w:t>
      </w:r>
      <w:r w:rsidRPr="00640568">
        <w:rPr>
          <w:rFonts w:ascii="GHEA Grapalat" w:hAnsi="GHEA Grapalat" w:cs="Sylfaen"/>
          <w:sz w:val="20"/>
          <w:lang w:val="es-ES"/>
        </w:rPr>
        <w:t xml:space="preserve">հայտարարություն: </w:t>
      </w:r>
      <w:r w:rsidRPr="00640568">
        <w:rPr>
          <w:rFonts w:ascii="GHEA Grapalat" w:hAnsi="GHEA Grapalat" w:cs="Sylfaen"/>
          <w:sz w:val="20"/>
        </w:rPr>
        <w:t>Բացի</w:t>
      </w:r>
      <w:r w:rsidRPr="00640568">
        <w:rPr>
          <w:rFonts w:ascii="GHEA Grapalat" w:hAnsi="GHEA Grapalat" w:cs="Sylfaen"/>
          <w:sz w:val="20"/>
          <w:lang w:val="es-ES"/>
        </w:rPr>
        <w:t xml:space="preserve"> </w:t>
      </w:r>
      <w:r w:rsidRPr="00640568">
        <w:rPr>
          <w:rFonts w:ascii="GHEA Grapalat" w:hAnsi="GHEA Grapalat" w:cs="Sylfaen"/>
          <w:sz w:val="20"/>
        </w:rPr>
        <w:t>սույն</w:t>
      </w:r>
      <w:r w:rsidRPr="00640568">
        <w:rPr>
          <w:rFonts w:ascii="GHEA Grapalat" w:hAnsi="GHEA Grapalat" w:cs="Sylfaen"/>
          <w:sz w:val="20"/>
          <w:lang w:val="es-ES"/>
        </w:rPr>
        <w:t xml:space="preserve"> </w:t>
      </w:r>
      <w:r w:rsidRPr="00640568">
        <w:rPr>
          <w:rFonts w:ascii="GHEA Grapalat" w:hAnsi="GHEA Grapalat" w:cs="Sylfaen"/>
          <w:sz w:val="20"/>
        </w:rPr>
        <w:t>կետով</w:t>
      </w:r>
      <w:r w:rsidRPr="00640568">
        <w:rPr>
          <w:rFonts w:ascii="GHEA Grapalat" w:hAnsi="GHEA Grapalat" w:cs="Sylfaen"/>
          <w:sz w:val="20"/>
          <w:lang w:val="es-ES"/>
        </w:rPr>
        <w:t xml:space="preserve"> </w:t>
      </w:r>
      <w:r w:rsidRPr="00640568">
        <w:rPr>
          <w:rFonts w:ascii="GHEA Grapalat" w:hAnsi="GHEA Grapalat" w:cs="Sylfaen"/>
          <w:sz w:val="20"/>
        </w:rPr>
        <w:t>նախատեսված</w:t>
      </w:r>
      <w:r w:rsidRPr="00640568">
        <w:rPr>
          <w:rFonts w:ascii="GHEA Grapalat" w:hAnsi="GHEA Grapalat" w:cs="Sylfaen"/>
          <w:sz w:val="20"/>
          <w:lang w:val="es-ES"/>
        </w:rPr>
        <w:t xml:space="preserve"> </w:t>
      </w:r>
      <w:r w:rsidRPr="00640568">
        <w:rPr>
          <w:rFonts w:ascii="GHEA Grapalat" w:hAnsi="GHEA Grapalat" w:cs="Sylfaen"/>
          <w:sz w:val="20"/>
        </w:rPr>
        <w:t>հայտարարությունից</w:t>
      </w:r>
      <w:r w:rsidRPr="00640568">
        <w:rPr>
          <w:rFonts w:ascii="GHEA Grapalat" w:hAnsi="GHEA Grapalat" w:cs="Sylfaen"/>
          <w:sz w:val="20"/>
          <w:lang w:val="es-ES"/>
        </w:rPr>
        <w:t xml:space="preserve"> </w:t>
      </w:r>
      <w:r w:rsidRPr="00640568">
        <w:rPr>
          <w:rFonts w:ascii="GHEA Grapalat" w:hAnsi="GHEA Grapalat" w:cs="Sylfaen"/>
          <w:sz w:val="20"/>
        </w:rPr>
        <w:t>մասնակցության</w:t>
      </w:r>
      <w:r w:rsidRPr="00640568">
        <w:rPr>
          <w:rFonts w:ascii="GHEA Grapalat" w:hAnsi="GHEA Grapalat" w:cs="Sylfaen"/>
          <w:sz w:val="20"/>
          <w:lang w:val="es-ES"/>
        </w:rPr>
        <w:t xml:space="preserve"> </w:t>
      </w:r>
      <w:r w:rsidRPr="00640568">
        <w:rPr>
          <w:rFonts w:ascii="GHEA Grapalat" w:hAnsi="GHEA Grapalat" w:cs="Sylfaen"/>
          <w:sz w:val="20"/>
        </w:rPr>
        <w:t>իրավունքի</w:t>
      </w:r>
      <w:r w:rsidRPr="00640568">
        <w:rPr>
          <w:rFonts w:ascii="GHEA Grapalat" w:hAnsi="GHEA Grapalat" w:cs="Sylfaen"/>
          <w:sz w:val="20"/>
          <w:lang w:val="es-ES"/>
        </w:rPr>
        <w:t xml:space="preserve"> </w:t>
      </w:r>
      <w:r w:rsidRPr="00640568">
        <w:rPr>
          <w:rFonts w:ascii="GHEA Grapalat" w:hAnsi="GHEA Grapalat" w:cs="Sylfaen"/>
          <w:sz w:val="20"/>
        </w:rPr>
        <w:t>գնահատման</w:t>
      </w:r>
      <w:r w:rsidRPr="00640568">
        <w:rPr>
          <w:rFonts w:ascii="GHEA Grapalat" w:hAnsi="GHEA Grapalat" w:cs="Sylfaen"/>
          <w:sz w:val="20"/>
          <w:lang w:val="es-ES"/>
        </w:rPr>
        <w:t xml:space="preserve"> </w:t>
      </w:r>
      <w:r w:rsidRPr="00640568">
        <w:rPr>
          <w:rFonts w:ascii="GHEA Grapalat" w:hAnsi="GHEA Grapalat" w:cs="Sylfaen"/>
          <w:sz w:val="20"/>
        </w:rPr>
        <w:t>համար</w:t>
      </w:r>
      <w:r w:rsidRPr="00640568">
        <w:rPr>
          <w:rFonts w:ascii="GHEA Grapalat" w:hAnsi="GHEA Grapalat" w:cs="Sylfaen"/>
          <w:sz w:val="20"/>
          <w:lang w:val="es-ES"/>
        </w:rPr>
        <w:t xml:space="preserve"> </w:t>
      </w:r>
      <w:r w:rsidRPr="00640568">
        <w:rPr>
          <w:rFonts w:ascii="GHEA Grapalat" w:hAnsi="GHEA Grapalat" w:cs="Sylfaen"/>
          <w:sz w:val="20"/>
        </w:rPr>
        <w:t>մասնակցից</w:t>
      </w:r>
      <w:r w:rsidRPr="00640568">
        <w:rPr>
          <w:rFonts w:ascii="GHEA Grapalat" w:hAnsi="GHEA Grapalat" w:cs="Sylfaen"/>
          <w:sz w:val="20"/>
          <w:lang w:val="es-ES"/>
        </w:rPr>
        <w:t xml:space="preserve">, </w:t>
      </w:r>
      <w:r w:rsidRPr="00640568">
        <w:rPr>
          <w:rFonts w:ascii="GHEA Grapalat" w:hAnsi="GHEA Grapalat" w:cs="Sylfaen"/>
          <w:sz w:val="20"/>
        </w:rPr>
        <w:t>այդ</w:t>
      </w:r>
      <w:r w:rsidRPr="00640568">
        <w:rPr>
          <w:rFonts w:ascii="GHEA Grapalat" w:hAnsi="GHEA Grapalat" w:cs="Sylfaen"/>
          <w:sz w:val="20"/>
          <w:lang w:val="es-ES"/>
        </w:rPr>
        <w:t xml:space="preserve"> </w:t>
      </w:r>
      <w:r w:rsidRPr="00640568">
        <w:rPr>
          <w:rFonts w:ascii="GHEA Grapalat" w:hAnsi="GHEA Grapalat" w:cs="Sylfaen"/>
          <w:sz w:val="20"/>
        </w:rPr>
        <w:t>թվում</w:t>
      </w:r>
      <w:r w:rsidRPr="00640568">
        <w:rPr>
          <w:rFonts w:ascii="GHEA Grapalat" w:hAnsi="GHEA Grapalat" w:cs="Sylfaen"/>
          <w:sz w:val="20"/>
          <w:lang w:val="es-ES"/>
        </w:rPr>
        <w:t xml:space="preserve"> </w:t>
      </w:r>
      <w:r w:rsidRPr="00640568">
        <w:rPr>
          <w:rFonts w:ascii="GHEA Grapalat" w:hAnsi="GHEA Grapalat" w:cs="Sylfaen"/>
          <w:sz w:val="20"/>
        </w:rPr>
        <w:t>ընտրված</w:t>
      </w:r>
      <w:r w:rsidRPr="00640568">
        <w:rPr>
          <w:rFonts w:ascii="GHEA Grapalat" w:hAnsi="GHEA Grapalat" w:cs="Sylfaen"/>
          <w:sz w:val="20"/>
          <w:lang w:val="es-ES"/>
        </w:rPr>
        <w:t xml:space="preserve"> </w:t>
      </w:r>
      <w:r w:rsidRPr="00640568">
        <w:rPr>
          <w:rFonts w:ascii="GHEA Grapalat" w:hAnsi="GHEA Grapalat" w:cs="Sylfaen"/>
          <w:sz w:val="20"/>
        </w:rPr>
        <w:t>մասնակցից</w:t>
      </w:r>
      <w:r w:rsidRPr="00640568">
        <w:rPr>
          <w:rFonts w:ascii="GHEA Grapalat" w:hAnsi="GHEA Grapalat" w:cs="Sylfaen"/>
          <w:sz w:val="20"/>
          <w:lang w:val="es-ES"/>
        </w:rPr>
        <w:t xml:space="preserve"> </w:t>
      </w:r>
      <w:r w:rsidRPr="00640568">
        <w:rPr>
          <w:rFonts w:ascii="GHEA Grapalat" w:hAnsi="GHEA Grapalat" w:cs="Sylfaen"/>
          <w:sz w:val="20"/>
        </w:rPr>
        <w:t>այլ</w:t>
      </w:r>
      <w:r w:rsidRPr="00640568">
        <w:rPr>
          <w:rFonts w:ascii="GHEA Grapalat" w:hAnsi="GHEA Grapalat" w:cs="Sylfaen"/>
          <w:sz w:val="20"/>
          <w:lang w:val="es-ES"/>
        </w:rPr>
        <w:t xml:space="preserve"> </w:t>
      </w:r>
      <w:r w:rsidRPr="00640568">
        <w:rPr>
          <w:rFonts w:ascii="GHEA Grapalat" w:hAnsi="GHEA Grapalat" w:cs="Sylfaen"/>
          <w:sz w:val="20"/>
        </w:rPr>
        <w:t>փաստաթղթեր</w:t>
      </w:r>
      <w:r w:rsidRPr="00640568">
        <w:rPr>
          <w:rFonts w:ascii="GHEA Grapalat" w:hAnsi="GHEA Grapalat" w:cs="Sylfaen"/>
          <w:sz w:val="20"/>
          <w:lang w:val="es-ES"/>
        </w:rPr>
        <w:t xml:space="preserve"> </w:t>
      </w:r>
      <w:r w:rsidRPr="00640568">
        <w:rPr>
          <w:rFonts w:ascii="GHEA Grapalat" w:hAnsi="GHEA Grapalat" w:cs="Sylfaen"/>
          <w:sz w:val="20"/>
        </w:rPr>
        <w:t>կամ</w:t>
      </w:r>
      <w:r w:rsidRPr="00640568">
        <w:rPr>
          <w:rFonts w:ascii="GHEA Grapalat" w:hAnsi="GHEA Grapalat" w:cs="Sylfaen"/>
          <w:sz w:val="20"/>
          <w:lang w:val="es-ES"/>
        </w:rPr>
        <w:t xml:space="preserve"> </w:t>
      </w:r>
      <w:r w:rsidRPr="00640568">
        <w:rPr>
          <w:rFonts w:ascii="GHEA Grapalat" w:hAnsi="GHEA Grapalat" w:cs="Sylfaen"/>
          <w:sz w:val="20"/>
        </w:rPr>
        <w:t>հիմնավորումներ</w:t>
      </w:r>
      <w:r w:rsidRPr="00640568">
        <w:rPr>
          <w:rFonts w:ascii="GHEA Grapalat" w:hAnsi="GHEA Grapalat" w:cs="Sylfaen"/>
          <w:sz w:val="20"/>
          <w:lang w:val="es-ES"/>
        </w:rPr>
        <w:t xml:space="preserve"> </w:t>
      </w:r>
      <w:r w:rsidRPr="00640568">
        <w:rPr>
          <w:rFonts w:ascii="GHEA Grapalat" w:hAnsi="GHEA Grapalat" w:cs="Sylfaen"/>
          <w:sz w:val="20"/>
        </w:rPr>
        <w:t>չեն</w:t>
      </w:r>
      <w:r w:rsidRPr="00640568">
        <w:rPr>
          <w:rFonts w:ascii="GHEA Grapalat" w:hAnsi="GHEA Grapalat" w:cs="Sylfaen"/>
          <w:sz w:val="20"/>
          <w:lang w:val="es-ES"/>
        </w:rPr>
        <w:t xml:space="preserve"> </w:t>
      </w:r>
      <w:r w:rsidRPr="00640568">
        <w:rPr>
          <w:rFonts w:ascii="GHEA Grapalat" w:hAnsi="GHEA Grapalat" w:cs="Sylfaen"/>
          <w:sz w:val="20"/>
        </w:rPr>
        <w:t>կարող</w:t>
      </w:r>
      <w:r w:rsidRPr="005E1F72">
        <w:rPr>
          <w:rFonts w:ascii="GHEA Grapalat" w:hAnsi="GHEA Grapalat" w:cs="Sylfaen"/>
          <w:sz w:val="20"/>
          <w:lang w:val="es-ES"/>
        </w:rPr>
        <w:t xml:space="preserve"> </w:t>
      </w:r>
      <w:r w:rsidRPr="005E1F72">
        <w:rPr>
          <w:rFonts w:ascii="GHEA Grapalat" w:hAnsi="GHEA Grapalat" w:cs="Sylfaen"/>
          <w:sz w:val="20"/>
        </w:rPr>
        <w:t>պահանջվել</w:t>
      </w:r>
      <w:r w:rsidRPr="005E1F72">
        <w:rPr>
          <w:rFonts w:ascii="GHEA Grapalat" w:hAnsi="GHEA Grapalat" w:cs="Sylfaen"/>
          <w:sz w:val="20"/>
          <w:lang w:val="es-ES"/>
        </w:rPr>
        <w:t>:</w:t>
      </w:r>
      <w:r w:rsidRPr="005E1F72">
        <w:rPr>
          <w:rFonts w:ascii="GHEA Grapalat" w:hAnsi="GHEA Grapalat" w:cs="Tahoma"/>
          <w:sz w:val="20"/>
          <w:lang w:val="hy-AM"/>
        </w:rPr>
        <w:t xml:space="preserve"> </w:t>
      </w:r>
      <w:r w:rsidRPr="005E1F72">
        <w:rPr>
          <w:rFonts w:ascii="GHEA Grapalat" w:hAnsi="GHEA Grapalat" w:cs="Tahoma"/>
          <w:sz w:val="20"/>
        </w:rPr>
        <w:t>Մասնակցի</w:t>
      </w:r>
      <w:r w:rsidRPr="005E1F72">
        <w:rPr>
          <w:rFonts w:ascii="GHEA Grapalat" w:hAnsi="GHEA Grapalat" w:cs="Tahoma"/>
          <w:sz w:val="20"/>
          <w:lang w:val="es-ES"/>
        </w:rPr>
        <w:t xml:space="preserve"> </w:t>
      </w:r>
      <w:r w:rsidRPr="005E1F72">
        <w:rPr>
          <w:rFonts w:ascii="GHEA Grapalat" w:hAnsi="GHEA Grapalat" w:cs="Tahoma"/>
          <w:sz w:val="20"/>
        </w:rPr>
        <w:t>հայտարարության</w:t>
      </w:r>
      <w:r w:rsidRPr="005E1F72">
        <w:rPr>
          <w:rFonts w:ascii="GHEA Grapalat" w:hAnsi="GHEA Grapalat" w:cs="Tahoma"/>
          <w:sz w:val="20"/>
          <w:lang w:val="es-ES"/>
        </w:rPr>
        <w:t xml:space="preserve"> </w:t>
      </w:r>
      <w:r w:rsidRPr="005E1F72">
        <w:rPr>
          <w:rFonts w:ascii="GHEA Grapalat" w:hAnsi="GHEA Grapalat" w:cs="Tahoma"/>
          <w:sz w:val="20"/>
        </w:rPr>
        <w:t>իսկությունը</w:t>
      </w:r>
      <w:r w:rsidRPr="005E1F72">
        <w:rPr>
          <w:rFonts w:ascii="GHEA Grapalat" w:hAnsi="GHEA Grapalat" w:cs="Tahoma"/>
          <w:sz w:val="20"/>
          <w:lang w:val="es-ES"/>
        </w:rPr>
        <w:t xml:space="preserve"> </w:t>
      </w:r>
      <w:r w:rsidRPr="005E1F72">
        <w:rPr>
          <w:rFonts w:ascii="GHEA Grapalat" w:hAnsi="GHEA Grapalat" w:cs="Tahoma"/>
          <w:sz w:val="20"/>
        </w:rPr>
        <w:t>գնահատող</w:t>
      </w:r>
      <w:r w:rsidRPr="005E1F72">
        <w:rPr>
          <w:rFonts w:ascii="GHEA Grapalat" w:hAnsi="GHEA Grapalat" w:cs="Tahoma"/>
          <w:sz w:val="20"/>
          <w:lang w:val="es-ES"/>
        </w:rPr>
        <w:t xml:space="preserve"> </w:t>
      </w:r>
      <w:r w:rsidRPr="005E1F72">
        <w:rPr>
          <w:rFonts w:ascii="GHEA Grapalat" w:hAnsi="GHEA Grapalat" w:cs="Tahoma"/>
          <w:sz w:val="20"/>
        </w:rPr>
        <w:t>հանձնաժողովը</w:t>
      </w:r>
      <w:r w:rsidRPr="005E1F72">
        <w:rPr>
          <w:rFonts w:ascii="GHEA Grapalat" w:hAnsi="GHEA Grapalat" w:cs="Tahoma"/>
          <w:sz w:val="20"/>
          <w:lang w:val="es-ES"/>
        </w:rPr>
        <w:t xml:space="preserve"> (</w:t>
      </w:r>
      <w:r w:rsidRPr="005E1F72">
        <w:rPr>
          <w:rFonts w:ascii="GHEA Grapalat" w:hAnsi="GHEA Grapalat" w:cs="Tahoma"/>
          <w:sz w:val="20"/>
        </w:rPr>
        <w:t>այսուհետ</w:t>
      </w:r>
      <w:r w:rsidRPr="005E1F72">
        <w:rPr>
          <w:rFonts w:ascii="GHEA Grapalat" w:hAnsi="GHEA Grapalat" w:cs="Tahoma"/>
          <w:sz w:val="20"/>
          <w:lang w:val="es-ES"/>
        </w:rPr>
        <w:t xml:space="preserve">` </w:t>
      </w:r>
      <w:r w:rsidRPr="005E1F72">
        <w:rPr>
          <w:rFonts w:ascii="GHEA Grapalat" w:hAnsi="GHEA Grapalat" w:cs="Tahoma"/>
          <w:sz w:val="20"/>
        </w:rPr>
        <w:t>հանձնաժողով</w:t>
      </w:r>
      <w:r w:rsidRPr="005E1F72">
        <w:rPr>
          <w:rFonts w:ascii="GHEA Grapalat" w:hAnsi="GHEA Grapalat" w:cs="Tahoma"/>
          <w:sz w:val="20"/>
          <w:lang w:val="es-ES"/>
        </w:rPr>
        <w:t xml:space="preserve">) </w:t>
      </w:r>
      <w:r w:rsidRPr="005E1F72">
        <w:rPr>
          <w:rFonts w:ascii="GHEA Grapalat" w:hAnsi="GHEA Grapalat" w:cs="Tahoma"/>
          <w:sz w:val="20"/>
        </w:rPr>
        <w:t>գնահատում</w:t>
      </w:r>
      <w:r w:rsidRPr="005E1F72">
        <w:rPr>
          <w:rFonts w:ascii="GHEA Grapalat" w:hAnsi="GHEA Grapalat" w:cs="Tahoma"/>
          <w:sz w:val="20"/>
          <w:lang w:val="es-ES"/>
        </w:rPr>
        <w:t xml:space="preserve"> </w:t>
      </w:r>
      <w:r w:rsidRPr="005E1F72">
        <w:rPr>
          <w:rFonts w:ascii="GHEA Grapalat" w:hAnsi="GHEA Grapalat" w:cs="Tahoma"/>
          <w:sz w:val="20"/>
        </w:rPr>
        <w:t>է</w:t>
      </w:r>
      <w:r w:rsidRPr="005E1F72">
        <w:rPr>
          <w:rFonts w:ascii="GHEA Grapalat" w:hAnsi="GHEA Grapalat" w:cs="Tahoma"/>
          <w:sz w:val="20"/>
          <w:lang w:val="es-ES"/>
        </w:rPr>
        <w:t xml:space="preserve"> </w:t>
      </w:r>
      <w:r w:rsidRPr="005E1F72">
        <w:rPr>
          <w:rFonts w:ascii="GHEA Grapalat" w:hAnsi="GHEA Grapalat" w:cs="Tahoma"/>
          <w:sz w:val="20"/>
        </w:rPr>
        <w:t>սույն</w:t>
      </w:r>
      <w:r w:rsidRPr="005E1F72">
        <w:rPr>
          <w:rFonts w:ascii="GHEA Grapalat" w:hAnsi="GHEA Grapalat" w:cs="Tahoma"/>
          <w:sz w:val="20"/>
          <w:lang w:val="es-ES"/>
        </w:rPr>
        <w:t xml:space="preserve"> </w:t>
      </w:r>
      <w:r w:rsidRPr="005E1F72">
        <w:rPr>
          <w:rFonts w:ascii="GHEA Grapalat" w:hAnsi="GHEA Grapalat" w:cs="Tahoma"/>
          <w:sz w:val="20"/>
        </w:rPr>
        <w:t>հրավերով</w:t>
      </w:r>
      <w:r w:rsidRPr="005E1F72">
        <w:rPr>
          <w:rFonts w:ascii="GHEA Grapalat" w:hAnsi="GHEA Grapalat" w:cs="Tahoma"/>
          <w:sz w:val="20"/>
          <w:lang w:val="es-ES"/>
        </w:rPr>
        <w:t xml:space="preserve"> </w:t>
      </w:r>
      <w:r w:rsidRPr="005E1F72">
        <w:rPr>
          <w:rFonts w:ascii="GHEA Grapalat" w:hAnsi="GHEA Grapalat" w:cs="Tahoma"/>
          <w:sz w:val="20"/>
        </w:rPr>
        <w:t>սահմանված</w:t>
      </w:r>
      <w:r w:rsidRPr="005E1F72">
        <w:rPr>
          <w:rFonts w:ascii="GHEA Grapalat" w:hAnsi="GHEA Grapalat" w:cs="Tahoma"/>
          <w:sz w:val="20"/>
          <w:lang w:val="es-ES"/>
        </w:rPr>
        <w:t xml:space="preserve"> </w:t>
      </w:r>
      <w:r w:rsidRPr="005E1F72">
        <w:rPr>
          <w:rFonts w:ascii="GHEA Grapalat" w:hAnsi="GHEA Grapalat" w:cs="Tahoma"/>
          <w:sz w:val="20"/>
        </w:rPr>
        <w:t>պայմաններով</w:t>
      </w:r>
      <w:r w:rsidRPr="005E1F72">
        <w:rPr>
          <w:rFonts w:ascii="GHEA Grapalat" w:hAnsi="GHEA Grapalat" w:cs="Tahoma"/>
          <w:sz w:val="20"/>
          <w:lang w:val="es-ES"/>
        </w:rPr>
        <w:t>:</w:t>
      </w:r>
    </w:p>
    <w:p w14:paraId="49D09A78" w14:textId="77777777" w:rsidR="00B97B68" w:rsidRPr="005E1F72" w:rsidRDefault="00B97B68" w:rsidP="00B97B68">
      <w:pPr>
        <w:ind w:firstLine="720"/>
        <w:jc w:val="both"/>
        <w:rPr>
          <w:rFonts w:ascii="GHEA Grapalat" w:hAnsi="GHEA Grapalat"/>
          <w:sz w:val="20"/>
          <w:szCs w:val="20"/>
          <w:lang w:val="es-ES"/>
        </w:rPr>
      </w:pPr>
      <w:r w:rsidRPr="005E1F72">
        <w:rPr>
          <w:rFonts w:ascii="GHEA Grapalat" w:hAnsi="GHEA Grapalat" w:cs="Tahoma"/>
          <w:sz w:val="20"/>
          <w:szCs w:val="20"/>
          <w:lang w:val="es-ES"/>
        </w:rPr>
        <w:t xml:space="preserve">2.3 </w:t>
      </w:r>
      <w:r w:rsidRPr="005E1F72">
        <w:rPr>
          <w:rFonts w:ascii="GHEA Grapalat" w:hAnsi="GHEA Grapalat" w:cs="Sylfaen"/>
          <w:sz w:val="20"/>
          <w:szCs w:val="20"/>
        </w:rPr>
        <w:t>Արգելվում</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r w:rsidRPr="005E1F72">
        <w:rPr>
          <w:rFonts w:ascii="GHEA Grapalat" w:hAnsi="GHEA Grapalat"/>
          <w:sz w:val="20"/>
          <w:szCs w:val="20"/>
        </w:rPr>
        <w:t>սույն</w:t>
      </w:r>
      <w:r w:rsidRPr="005E1F72">
        <w:rPr>
          <w:rFonts w:ascii="GHEA Grapalat" w:hAnsi="GHEA Grapalat"/>
          <w:sz w:val="20"/>
          <w:szCs w:val="20"/>
          <w:lang w:val="es-ES"/>
        </w:rPr>
        <w:t xml:space="preserve"> </w:t>
      </w:r>
      <w:r w:rsidRPr="005E1F72">
        <w:rPr>
          <w:rFonts w:ascii="GHEA Grapalat" w:hAnsi="GHEA Grapalat"/>
          <w:sz w:val="20"/>
          <w:szCs w:val="20"/>
        </w:rPr>
        <w:t>կետով</w:t>
      </w:r>
      <w:r w:rsidRPr="005E1F72">
        <w:rPr>
          <w:rFonts w:ascii="GHEA Grapalat" w:hAnsi="GHEA Grapalat"/>
          <w:sz w:val="20"/>
          <w:szCs w:val="20"/>
          <w:lang w:val="es-ES"/>
        </w:rPr>
        <w:t xml:space="preserve"> </w:t>
      </w:r>
      <w:r w:rsidRPr="005E1F72">
        <w:rPr>
          <w:rFonts w:ascii="GHEA Grapalat" w:hAnsi="GHEA Grapalat"/>
          <w:sz w:val="20"/>
          <w:szCs w:val="20"/>
        </w:rPr>
        <w:t>սահմանված</w:t>
      </w:r>
      <w:r w:rsidRPr="005E1F72">
        <w:rPr>
          <w:rFonts w:ascii="GHEA Grapalat" w:hAnsi="GHEA Grapalat"/>
          <w:sz w:val="20"/>
          <w:szCs w:val="20"/>
          <w:lang w:val="es-ES"/>
        </w:rPr>
        <w:t xml:space="preserve"> </w:t>
      </w:r>
      <w:r w:rsidRPr="005E1F72">
        <w:rPr>
          <w:rFonts w:ascii="GHEA Grapalat" w:hAnsi="GHEA Grapalat"/>
          <w:sz w:val="20"/>
          <w:szCs w:val="20"/>
        </w:rPr>
        <w:t>փոխկապակցված</w:t>
      </w:r>
      <w:r w:rsidRPr="005E1F72">
        <w:rPr>
          <w:rFonts w:ascii="GHEA Grapalat" w:hAnsi="GHEA Grapalat"/>
          <w:sz w:val="20"/>
          <w:szCs w:val="20"/>
          <w:lang w:val="es-ES"/>
        </w:rPr>
        <w:t xml:space="preserve"> </w:t>
      </w:r>
      <w:r w:rsidRPr="005E1F72">
        <w:rPr>
          <w:rFonts w:ascii="GHEA Grapalat" w:hAnsi="GHEA Grapalat"/>
          <w:sz w:val="20"/>
          <w:szCs w:val="20"/>
        </w:rPr>
        <w:t>անձանց</w:t>
      </w:r>
      <w:r w:rsidRPr="005E1F72">
        <w:rPr>
          <w:rFonts w:ascii="GHEA Grapalat" w:hAnsi="GHEA Grapalat"/>
          <w:sz w:val="20"/>
          <w:szCs w:val="20"/>
          <w:lang w:val="es-ES"/>
        </w:rPr>
        <w:t xml:space="preserve"> </w:t>
      </w:r>
      <w:r w:rsidRPr="005E1F72">
        <w:rPr>
          <w:rFonts w:ascii="GHEA Grapalat" w:hAnsi="GHEA Grapalat"/>
          <w:sz w:val="20"/>
          <w:szCs w:val="20"/>
        </w:rPr>
        <w:t>և</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միևնույն</w:t>
      </w:r>
      <w:r w:rsidRPr="005E1F72">
        <w:rPr>
          <w:rFonts w:ascii="GHEA Grapalat" w:hAnsi="GHEA Grapalat"/>
          <w:sz w:val="20"/>
          <w:szCs w:val="20"/>
          <w:lang w:val="es-ES"/>
        </w:rPr>
        <w:t xml:space="preserve"> </w:t>
      </w:r>
      <w:r w:rsidRPr="005E1F72">
        <w:rPr>
          <w:rFonts w:ascii="GHEA Grapalat" w:hAnsi="GHEA Grapalat" w:cs="Sylfaen"/>
          <w:sz w:val="20"/>
          <w:szCs w:val="20"/>
        </w:rPr>
        <w:t>անձի</w:t>
      </w:r>
      <w:r w:rsidRPr="005E1F72">
        <w:rPr>
          <w:rFonts w:ascii="GHEA Grapalat" w:hAnsi="GHEA Grapalat"/>
          <w:sz w:val="20"/>
          <w:szCs w:val="20"/>
          <w:lang w:val="es-ES"/>
        </w:rPr>
        <w:t xml:space="preserve"> (</w:t>
      </w:r>
      <w:r w:rsidRPr="005E1F72">
        <w:rPr>
          <w:rFonts w:ascii="GHEA Grapalat" w:hAnsi="GHEA Grapalat" w:cs="Sylfaen"/>
          <w:sz w:val="20"/>
          <w:szCs w:val="20"/>
        </w:rPr>
        <w:t>անձանց</w:t>
      </w:r>
      <w:r w:rsidRPr="005E1F72">
        <w:rPr>
          <w:rFonts w:ascii="GHEA Grapalat" w:hAnsi="GHEA Grapalat"/>
          <w:sz w:val="20"/>
          <w:szCs w:val="20"/>
          <w:lang w:val="es-ES"/>
        </w:rPr>
        <w:t xml:space="preserve">) </w:t>
      </w:r>
      <w:r w:rsidRPr="005E1F72">
        <w:rPr>
          <w:rFonts w:ascii="GHEA Grapalat" w:hAnsi="GHEA Grapalat" w:cs="Sylfaen"/>
          <w:sz w:val="20"/>
          <w:szCs w:val="20"/>
        </w:rPr>
        <w:t>կողմից</w:t>
      </w:r>
      <w:r w:rsidRPr="005E1F72">
        <w:rPr>
          <w:rFonts w:ascii="GHEA Grapalat" w:hAnsi="GHEA Grapalat"/>
          <w:sz w:val="20"/>
          <w:szCs w:val="20"/>
          <w:lang w:val="es-ES"/>
        </w:rPr>
        <w:t xml:space="preserve"> </w:t>
      </w:r>
      <w:r w:rsidRPr="005E1F72">
        <w:rPr>
          <w:rFonts w:ascii="GHEA Grapalat" w:hAnsi="GHEA Grapalat" w:cs="Sylfaen"/>
          <w:sz w:val="20"/>
          <w:szCs w:val="20"/>
        </w:rPr>
        <w:t>հիմնադրված</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ավելի</w:t>
      </w:r>
      <w:r w:rsidRPr="005E1F72">
        <w:rPr>
          <w:rFonts w:ascii="GHEA Grapalat" w:hAnsi="GHEA Grapalat"/>
          <w:sz w:val="20"/>
          <w:szCs w:val="20"/>
          <w:lang w:val="es-ES"/>
        </w:rPr>
        <w:t xml:space="preserve"> </w:t>
      </w:r>
      <w:r w:rsidRPr="005E1F72">
        <w:rPr>
          <w:rFonts w:ascii="GHEA Grapalat" w:hAnsi="GHEA Grapalat" w:cs="Sylfaen"/>
          <w:sz w:val="20"/>
          <w:szCs w:val="20"/>
        </w:rPr>
        <w:t>քան</w:t>
      </w:r>
      <w:r w:rsidRPr="005E1F72">
        <w:rPr>
          <w:rFonts w:ascii="GHEA Grapalat" w:hAnsi="GHEA Grapalat"/>
          <w:sz w:val="20"/>
          <w:szCs w:val="20"/>
          <w:lang w:val="es-ES"/>
        </w:rPr>
        <w:t xml:space="preserve"> </w:t>
      </w:r>
      <w:r w:rsidRPr="005E1F72">
        <w:rPr>
          <w:rFonts w:ascii="GHEA Grapalat" w:hAnsi="GHEA Grapalat" w:cs="Sylfaen"/>
          <w:sz w:val="20"/>
          <w:szCs w:val="20"/>
        </w:rPr>
        <w:t>հիսուն</w:t>
      </w:r>
      <w:r w:rsidRPr="005E1F72">
        <w:rPr>
          <w:rFonts w:ascii="GHEA Grapalat" w:hAnsi="GHEA Grapalat"/>
          <w:sz w:val="20"/>
          <w:szCs w:val="20"/>
          <w:lang w:val="es-ES"/>
        </w:rPr>
        <w:t xml:space="preserve"> </w:t>
      </w:r>
      <w:r w:rsidRPr="005E1F72">
        <w:rPr>
          <w:rFonts w:ascii="GHEA Grapalat" w:hAnsi="GHEA Grapalat" w:cs="Sylfaen"/>
          <w:sz w:val="20"/>
          <w:szCs w:val="20"/>
        </w:rPr>
        <w:t>տոկոս</w:t>
      </w:r>
      <w:r w:rsidRPr="005E1F72">
        <w:rPr>
          <w:rFonts w:ascii="GHEA Grapalat" w:hAnsi="GHEA Grapalat"/>
          <w:sz w:val="20"/>
          <w:szCs w:val="20"/>
          <w:lang w:val="es-ES"/>
        </w:rPr>
        <w:t xml:space="preserve"> </w:t>
      </w:r>
      <w:r w:rsidRPr="005E1F72">
        <w:rPr>
          <w:rFonts w:ascii="GHEA Grapalat" w:hAnsi="GHEA Grapalat" w:cs="Sylfaen"/>
          <w:sz w:val="20"/>
          <w:szCs w:val="20"/>
        </w:rPr>
        <w:t>միևնույն</w:t>
      </w:r>
      <w:r w:rsidRPr="005E1F72">
        <w:rPr>
          <w:rFonts w:ascii="GHEA Grapalat" w:hAnsi="GHEA Grapalat"/>
          <w:sz w:val="20"/>
          <w:szCs w:val="20"/>
          <w:lang w:val="es-ES"/>
        </w:rPr>
        <w:t xml:space="preserve"> </w:t>
      </w:r>
      <w:r w:rsidRPr="005E1F72">
        <w:rPr>
          <w:rFonts w:ascii="GHEA Grapalat" w:hAnsi="GHEA Grapalat" w:cs="Sylfaen"/>
          <w:sz w:val="20"/>
          <w:szCs w:val="20"/>
        </w:rPr>
        <w:t>անձի</w:t>
      </w:r>
      <w:r w:rsidRPr="005E1F72">
        <w:rPr>
          <w:rFonts w:ascii="GHEA Grapalat" w:hAnsi="GHEA Grapalat"/>
          <w:sz w:val="20"/>
          <w:szCs w:val="20"/>
          <w:lang w:val="es-ES"/>
        </w:rPr>
        <w:t xml:space="preserve"> (</w:t>
      </w:r>
      <w:r w:rsidRPr="005E1F72">
        <w:rPr>
          <w:rFonts w:ascii="GHEA Grapalat" w:hAnsi="GHEA Grapalat" w:cs="Sylfaen"/>
          <w:sz w:val="20"/>
          <w:szCs w:val="20"/>
        </w:rPr>
        <w:t>անձանց</w:t>
      </w:r>
      <w:r w:rsidRPr="005E1F72">
        <w:rPr>
          <w:rFonts w:ascii="GHEA Grapalat" w:hAnsi="GHEA Grapalat"/>
          <w:sz w:val="20"/>
          <w:szCs w:val="20"/>
          <w:lang w:val="es-ES"/>
        </w:rPr>
        <w:t xml:space="preserve">) </w:t>
      </w:r>
      <w:r w:rsidRPr="005E1F72">
        <w:rPr>
          <w:rFonts w:ascii="GHEA Grapalat" w:hAnsi="GHEA Grapalat" w:cs="Sylfaen"/>
          <w:sz w:val="20"/>
          <w:szCs w:val="20"/>
        </w:rPr>
        <w:t>պատկանող</w:t>
      </w:r>
      <w:r w:rsidRPr="005E1F72">
        <w:rPr>
          <w:rFonts w:ascii="GHEA Grapalat" w:hAnsi="GHEA Grapalat"/>
          <w:sz w:val="20"/>
          <w:szCs w:val="20"/>
          <w:lang w:val="es-ES"/>
        </w:rPr>
        <w:t xml:space="preserve"> </w:t>
      </w:r>
      <w:r w:rsidRPr="005E1F72">
        <w:rPr>
          <w:rFonts w:ascii="GHEA Grapalat" w:hAnsi="GHEA Grapalat" w:cs="Sylfaen"/>
          <w:sz w:val="20"/>
          <w:szCs w:val="20"/>
        </w:rPr>
        <w:t>բաժնեմաս</w:t>
      </w:r>
      <w:r w:rsidRPr="005E1F72">
        <w:rPr>
          <w:rFonts w:ascii="GHEA Grapalat" w:hAnsi="GHEA Grapalat"/>
          <w:sz w:val="20"/>
          <w:szCs w:val="20"/>
          <w:lang w:val="es-ES"/>
        </w:rPr>
        <w:t xml:space="preserve"> (</w:t>
      </w:r>
      <w:r w:rsidRPr="005E1F72">
        <w:rPr>
          <w:rFonts w:ascii="GHEA Grapalat" w:hAnsi="GHEA Grapalat"/>
          <w:sz w:val="20"/>
          <w:szCs w:val="20"/>
        </w:rPr>
        <w:t>փայաբաժին</w:t>
      </w:r>
      <w:r w:rsidRPr="005E1F72">
        <w:rPr>
          <w:rFonts w:ascii="GHEA Grapalat" w:hAnsi="GHEA Grapalat"/>
          <w:sz w:val="20"/>
          <w:szCs w:val="20"/>
          <w:lang w:val="es-ES"/>
        </w:rPr>
        <w:t xml:space="preserve">) </w:t>
      </w:r>
      <w:r w:rsidRPr="005E1F72">
        <w:rPr>
          <w:rFonts w:ascii="GHEA Grapalat" w:hAnsi="GHEA Grapalat" w:cs="Sylfaen"/>
          <w:sz w:val="20"/>
          <w:szCs w:val="20"/>
        </w:rPr>
        <w:t>ունեցող</w:t>
      </w:r>
      <w:r w:rsidRPr="005E1F72">
        <w:rPr>
          <w:rFonts w:ascii="GHEA Grapalat" w:hAnsi="GHEA Grapalat"/>
          <w:sz w:val="20"/>
          <w:szCs w:val="20"/>
          <w:lang w:val="es-ES"/>
        </w:rPr>
        <w:t xml:space="preserve"> </w:t>
      </w:r>
      <w:r w:rsidRPr="005E1F72">
        <w:rPr>
          <w:rFonts w:ascii="GHEA Grapalat" w:hAnsi="GHEA Grapalat" w:cs="Sylfaen"/>
          <w:sz w:val="20"/>
          <w:szCs w:val="20"/>
        </w:rPr>
        <w:t>կազմակերպությունների</w:t>
      </w:r>
      <w:r w:rsidRPr="005E1F72">
        <w:rPr>
          <w:rFonts w:ascii="GHEA Grapalat" w:hAnsi="GHEA Grapalat"/>
          <w:sz w:val="20"/>
          <w:szCs w:val="20"/>
          <w:lang w:val="es-ES"/>
        </w:rPr>
        <w:t xml:space="preserve"> </w:t>
      </w:r>
      <w:r w:rsidRPr="005E1F72">
        <w:rPr>
          <w:rFonts w:ascii="GHEA Grapalat" w:hAnsi="GHEA Grapalat" w:cs="Sylfaen"/>
          <w:sz w:val="20"/>
          <w:szCs w:val="20"/>
        </w:rPr>
        <w:t>միաժամանակյա</w:t>
      </w:r>
      <w:r w:rsidRPr="005E1F72">
        <w:rPr>
          <w:rFonts w:ascii="GHEA Grapalat" w:hAnsi="GHEA Grapalat"/>
          <w:sz w:val="20"/>
          <w:szCs w:val="20"/>
          <w:lang w:val="es-ES"/>
        </w:rPr>
        <w:t xml:space="preserve"> </w:t>
      </w:r>
      <w:r w:rsidRPr="005E1F72">
        <w:rPr>
          <w:rFonts w:ascii="GHEA Grapalat" w:hAnsi="GHEA Grapalat" w:cs="Sylfaen"/>
          <w:sz w:val="20"/>
          <w:szCs w:val="20"/>
        </w:rPr>
        <w:t>մասնակցությունը</w:t>
      </w:r>
      <w:r w:rsidRPr="005E1F72">
        <w:rPr>
          <w:rFonts w:ascii="GHEA Grapalat" w:hAnsi="GHEA Grapalat"/>
          <w:sz w:val="20"/>
          <w:szCs w:val="20"/>
          <w:lang w:val="es-ES"/>
        </w:rPr>
        <w:t xml:space="preserve"> </w:t>
      </w:r>
      <w:r w:rsidRPr="005E1F72">
        <w:rPr>
          <w:rFonts w:ascii="GHEA Grapalat" w:hAnsi="GHEA Grapalat"/>
          <w:sz w:val="20"/>
          <w:szCs w:val="20"/>
        </w:rPr>
        <w:t>սույն</w:t>
      </w:r>
      <w:r w:rsidRPr="005E1F72">
        <w:rPr>
          <w:rFonts w:ascii="GHEA Grapalat" w:hAnsi="GHEA Grapalat"/>
          <w:sz w:val="20"/>
          <w:szCs w:val="20"/>
          <w:lang w:val="es-ES"/>
        </w:rPr>
        <w:t xml:space="preserve"> </w:t>
      </w:r>
      <w:r w:rsidRPr="005E1F72">
        <w:rPr>
          <w:rFonts w:ascii="GHEA Grapalat" w:hAnsi="GHEA Grapalat"/>
          <w:sz w:val="20"/>
          <w:szCs w:val="20"/>
        </w:rPr>
        <w:t>ընթացակարգին</w:t>
      </w:r>
      <w:r>
        <w:rPr>
          <w:rFonts w:ascii="GHEA Grapalat" w:hAnsi="GHEA Grapalat"/>
          <w:sz w:val="20"/>
          <w:szCs w:val="20"/>
          <w:lang w:val="hy-AM"/>
        </w:rPr>
        <w:t xml:space="preserve"> </w:t>
      </w:r>
      <w:r w:rsidRPr="00E2073B">
        <w:rPr>
          <w:rFonts w:ascii="GHEA Grapalat" w:hAnsi="GHEA Grapalat" w:cs="Sylfaen"/>
          <w:sz w:val="20"/>
          <w:szCs w:val="20"/>
          <w:lang w:val="es-ES"/>
        </w:rPr>
        <w:t>(</w:t>
      </w:r>
      <w:r w:rsidRPr="00972668">
        <w:rPr>
          <w:rFonts w:ascii="GHEA Grapalat" w:hAnsi="GHEA Grapalat" w:cs="Sylfaen"/>
          <w:sz w:val="20"/>
          <w:szCs w:val="20"/>
        </w:rPr>
        <w:t>միևնույն</w:t>
      </w:r>
      <w:r w:rsidRPr="00E2073B">
        <w:rPr>
          <w:rFonts w:ascii="GHEA Grapalat" w:hAnsi="GHEA Grapalat" w:cs="Sylfaen"/>
          <w:sz w:val="20"/>
          <w:szCs w:val="20"/>
          <w:lang w:val="es-ES"/>
        </w:rPr>
        <w:t xml:space="preserve"> </w:t>
      </w:r>
      <w:r w:rsidRPr="00972668">
        <w:rPr>
          <w:rFonts w:ascii="GHEA Grapalat" w:hAnsi="GHEA Grapalat" w:cs="Sylfaen"/>
          <w:sz w:val="20"/>
          <w:szCs w:val="20"/>
        </w:rPr>
        <w:t>չափաբաժնին</w:t>
      </w:r>
      <w:r w:rsidRPr="00E2073B">
        <w:rPr>
          <w:rFonts w:ascii="GHEA Grapalat" w:hAnsi="GHEA Grapalat" w:cs="Sylfaen"/>
          <w:sz w:val="20"/>
          <w:szCs w:val="20"/>
          <w:lang w:val="es-ES"/>
        </w:rPr>
        <w:t xml:space="preserve">), </w:t>
      </w:r>
      <w:r w:rsidRPr="005E1F72">
        <w:rPr>
          <w:rFonts w:ascii="GHEA Grapalat" w:hAnsi="GHEA Grapalat" w:cs="Sylfaen"/>
          <w:sz w:val="20"/>
          <w:szCs w:val="20"/>
        </w:rPr>
        <w:t>բացառությամբ</w:t>
      </w:r>
      <w:r w:rsidRPr="005E1F72">
        <w:rPr>
          <w:rFonts w:ascii="GHEA Grapalat" w:hAnsi="GHEA Grapalat"/>
          <w:sz w:val="20"/>
          <w:szCs w:val="20"/>
          <w:lang w:val="es-ES"/>
        </w:rPr>
        <w:t xml:space="preserve"> </w:t>
      </w:r>
      <w:r w:rsidRPr="005E1F72">
        <w:rPr>
          <w:rFonts w:ascii="GHEA Grapalat" w:hAnsi="GHEA Grapalat" w:cs="Sylfaen"/>
          <w:sz w:val="20"/>
          <w:szCs w:val="20"/>
        </w:rPr>
        <w:t>պետության</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համայնքների</w:t>
      </w:r>
      <w:r w:rsidRPr="005E1F72">
        <w:rPr>
          <w:rFonts w:ascii="GHEA Grapalat" w:hAnsi="GHEA Grapalat"/>
          <w:sz w:val="20"/>
          <w:szCs w:val="20"/>
          <w:lang w:val="es-ES"/>
        </w:rPr>
        <w:t xml:space="preserve"> </w:t>
      </w:r>
      <w:r w:rsidRPr="005E1F72">
        <w:rPr>
          <w:rFonts w:ascii="GHEA Grapalat" w:hAnsi="GHEA Grapalat" w:cs="Sylfaen"/>
          <w:sz w:val="20"/>
          <w:szCs w:val="20"/>
        </w:rPr>
        <w:t>կողմից</w:t>
      </w:r>
      <w:r w:rsidRPr="005E1F72">
        <w:rPr>
          <w:rFonts w:ascii="GHEA Grapalat" w:hAnsi="GHEA Grapalat"/>
          <w:sz w:val="20"/>
          <w:szCs w:val="20"/>
          <w:lang w:val="es-ES"/>
        </w:rPr>
        <w:t xml:space="preserve"> </w:t>
      </w:r>
      <w:r w:rsidRPr="005E1F72">
        <w:rPr>
          <w:rFonts w:ascii="GHEA Grapalat" w:hAnsi="GHEA Grapalat" w:cs="Sylfaen"/>
          <w:sz w:val="20"/>
          <w:szCs w:val="20"/>
        </w:rPr>
        <w:t>հիմնադրված</w:t>
      </w:r>
      <w:r w:rsidRPr="005E1F72">
        <w:rPr>
          <w:rFonts w:ascii="GHEA Grapalat" w:hAnsi="GHEA Grapalat"/>
          <w:sz w:val="20"/>
          <w:szCs w:val="20"/>
          <w:lang w:val="es-ES"/>
        </w:rPr>
        <w:t xml:space="preserve"> </w:t>
      </w:r>
      <w:r w:rsidRPr="005E1F72">
        <w:rPr>
          <w:rFonts w:ascii="GHEA Grapalat" w:hAnsi="GHEA Grapalat" w:cs="Sylfaen"/>
          <w:sz w:val="20"/>
          <w:szCs w:val="20"/>
        </w:rPr>
        <w:t>կազմակերպությունների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և</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կամ</w:t>
      </w:r>
      <w:r w:rsidRPr="005E1F72">
        <w:rPr>
          <w:rFonts w:ascii="GHEA Grapalat" w:hAnsi="GHEA Grapalat" w:cs="Sylfaen"/>
          <w:sz w:val="20"/>
          <w:szCs w:val="20"/>
          <w:lang w:val="es-ES"/>
        </w:rPr>
        <w:t xml:space="preserve">) </w:t>
      </w:r>
      <w:r w:rsidRPr="005E1F72">
        <w:rPr>
          <w:rFonts w:ascii="GHEA Grapalat" w:hAnsi="GHEA Grapalat" w:cs="Sylfaen"/>
          <w:sz w:val="20"/>
        </w:rPr>
        <w:t>համատեղ</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ործունեության</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ով</w:t>
      </w:r>
      <w:r w:rsidRPr="005E1F72">
        <w:rPr>
          <w:rFonts w:ascii="GHEA Grapalat" w:hAnsi="GHEA Grapalat" w:cs="Sylfaen"/>
          <w:sz w:val="20"/>
          <w:lang w:val="af-ZA"/>
        </w:rPr>
        <w:t xml:space="preserve"> </w:t>
      </w:r>
      <w:r w:rsidRPr="005E1F72">
        <w:rPr>
          <w:rFonts w:ascii="GHEA Grapalat" w:hAnsi="GHEA Grapalat" w:cs="Times Armenian"/>
          <w:sz w:val="20"/>
          <w:lang w:val="af-ZA"/>
        </w:rPr>
        <w:t>(</w:t>
      </w:r>
      <w:r w:rsidRPr="005E1F72">
        <w:rPr>
          <w:rFonts w:ascii="GHEA Grapalat" w:hAnsi="GHEA Grapalat" w:cs="Sylfaen"/>
          <w:sz w:val="20"/>
        </w:rPr>
        <w:t>կոնսորցիումով</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ործընթացին</w:t>
      </w:r>
      <w:r w:rsidRPr="005E1F72">
        <w:rPr>
          <w:rFonts w:ascii="GHEA Grapalat" w:hAnsi="GHEA Grapalat" w:cs="Sylfaen"/>
          <w:sz w:val="20"/>
          <w:lang w:val="es-ES"/>
        </w:rPr>
        <w:t xml:space="preserve"> </w:t>
      </w:r>
      <w:r w:rsidRPr="005E1F72">
        <w:rPr>
          <w:rFonts w:ascii="GHEA Grapalat" w:hAnsi="GHEA Grapalat" w:cs="Sylfaen"/>
          <w:sz w:val="20"/>
          <w:szCs w:val="20"/>
        </w:rPr>
        <w:t>մասնակցության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դեպքերի</w:t>
      </w:r>
      <w:r w:rsidRPr="005E1F72">
        <w:rPr>
          <w:rFonts w:ascii="GHEA Grapalat" w:hAnsi="GHEA Grapalat" w:cs="Sylfaen"/>
          <w:sz w:val="20"/>
          <w:szCs w:val="20"/>
          <w:lang w:val="es-ES"/>
        </w:rPr>
        <w:t>:</w:t>
      </w:r>
    </w:p>
    <w:p w14:paraId="62C2C87B" w14:textId="77777777" w:rsidR="00B97B68" w:rsidRPr="005E1F72" w:rsidRDefault="00B97B68" w:rsidP="00B97B68">
      <w:pPr>
        <w:pStyle w:val="af4"/>
        <w:spacing w:before="0" w:beforeAutospacing="0" w:after="0" w:afterAutospacing="0"/>
        <w:ind w:firstLine="708"/>
        <w:jc w:val="both"/>
        <w:rPr>
          <w:rFonts w:ascii="GHEA Grapalat" w:hAnsi="GHEA Grapalat"/>
          <w:sz w:val="20"/>
          <w:szCs w:val="20"/>
          <w:lang w:val="hy-AM"/>
        </w:rPr>
      </w:pPr>
      <w:r w:rsidRPr="005E1F72">
        <w:rPr>
          <w:rFonts w:ascii="GHEA Grapalat" w:hAnsi="GHEA Grapalat"/>
          <w:sz w:val="20"/>
          <w:szCs w:val="20"/>
        </w:rPr>
        <w:t>Կարգի</w:t>
      </w:r>
      <w:r w:rsidRPr="005E1F72">
        <w:rPr>
          <w:rFonts w:ascii="GHEA Grapalat" w:hAnsi="GHEA Grapalat"/>
          <w:sz w:val="20"/>
          <w:szCs w:val="20"/>
          <w:lang w:val="es-ES"/>
        </w:rPr>
        <w:t xml:space="preserve"> 119-</w:t>
      </w:r>
      <w:r w:rsidRPr="005E1F72">
        <w:rPr>
          <w:rFonts w:ascii="GHEA Grapalat" w:hAnsi="GHEA Grapalat"/>
          <w:sz w:val="20"/>
          <w:szCs w:val="20"/>
        </w:rPr>
        <w:t>րդ</w:t>
      </w:r>
      <w:r w:rsidRPr="005E1F72">
        <w:rPr>
          <w:rFonts w:ascii="GHEA Grapalat" w:hAnsi="GHEA Grapalat"/>
          <w:sz w:val="20"/>
          <w:szCs w:val="20"/>
          <w:lang w:val="es-ES"/>
        </w:rPr>
        <w:t xml:space="preserve"> </w:t>
      </w:r>
      <w:r w:rsidRPr="005E1F72">
        <w:rPr>
          <w:rFonts w:ascii="GHEA Grapalat" w:hAnsi="GHEA Grapalat"/>
          <w:sz w:val="20"/>
          <w:szCs w:val="20"/>
        </w:rPr>
        <w:t>կետի</w:t>
      </w:r>
      <w:r w:rsidRPr="005E1F72">
        <w:rPr>
          <w:rFonts w:ascii="GHEA Grapalat" w:hAnsi="GHEA Grapalat"/>
          <w:sz w:val="20"/>
          <w:szCs w:val="20"/>
          <w:lang w:val="es-ES"/>
        </w:rPr>
        <w:t xml:space="preserve"> </w:t>
      </w:r>
      <w:r w:rsidRPr="005E1F72">
        <w:rPr>
          <w:rFonts w:ascii="GHEA Grapalat" w:hAnsi="GHEA Grapalat"/>
          <w:sz w:val="20"/>
          <w:szCs w:val="20"/>
          <w:lang w:val="hy-AM"/>
        </w:rPr>
        <w:t>իմաստով`</w:t>
      </w:r>
    </w:p>
    <w:p w14:paraId="6591FD2F"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CAAE07F"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32733B9C"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09C2907D"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82DC376"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EB0343F"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28D13F70"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7E7B6A66" w14:textId="77777777" w:rsidR="00B97B68" w:rsidRPr="005E1F72" w:rsidRDefault="00B97B68" w:rsidP="00B97B68">
      <w:pPr>
        <w:pStyle w:val="af4"/>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5FADCC87" w14:textId="77777777" w:rsidR="00B97B68" w:rsidRPr="005E1F72" w:rsidRDefault="00B97B68" w:rsidP="00B97B68">
      <w:pPr>
        <w:pStyle w:val="af4"/>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98C5274" w14:textId="77777777" w:rsidR="00B97B68" w:rsidRPr="005E1F72" w:rsidRDefault="00B97B68" w:rsidP="00B97B68">
      <w:pPr>
        <w:pStyle w:val="af4"/>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743E5D7" w14:textId="77777777" w:rsidR="00B97B68" w:rsidRPr="005E1F72"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2D51756" w14:textId="77777777" w:rsidR="00B97B68" w:rsidRPr="005E1F72" w:rsidRDefault="00B97B68" w:rsidP="00B97B68">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53ED1ADA" w14:textId="77777777" w:rsidR="00B97B68" w:rsidRPr="00B01C80" w:rsidRDefault="00B97B68" w:rsidP="00B97B68">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 xml:space="preserve">2.4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177245">
        <w:rPr>
          <w:rFonts w:ascii="GHEA Grapalat" w:hAnsi="GHEA Grapalat" w:cs="Arial"/>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w:t>
      </w:r>
      <w:r w:rsidRPr="00B01C80">
        <w:rPr>
          <w:rFonts w:ascii="GHEA Grapalat" w:hAnsi="GHEA Grapalat"/>
          <w:color w:val="000000"/>
          <w:sz w:val="20"/>
          <w:szCs w:val="20"/>
          <w:lang w:val="hy-AM"/>
        </w:rPr>
        <w:t xml:space="preserve">15 </w:t>
      </w:r>
      <w:r w:rsidRPr="00B01C80">
        <w:rPr>
          <w:rFonts w:ascii="GHEA Grapalat" w:hAnsi="GHEA Grapalat"/>
          <w:color w:val="000000"/>
          <w:sz w:val="20"/>
          <w:szCs w:val="20"/>
          <w:lang w:val="hy-AM"/>
        </w:rPr>
        <w:lastRenderedPageBreak/>
        <w:t>տոկոսի</w:t>
      </w:r>
      <w:r>
        <w:rPr>
          <w:rStyle w:val="af6"/>
          <w:rFonts w:ascii="GHEA Grapalat" w:hAnsi="GHEA Grapalat" w:cs="Arial"/>
          <w:sz w:val="20"/>
          <w:lang w:val="hy-AM"/>
        </w:rPr>
        <w:footnoteReference w:id="2"/>
      </w:r>
      <w:r w:rsidRPr="00F5285F">
        <w:rPr>
          <w:rFonts w:ascii="GHEA Grapalat" w:hAnsi="GHEA Grapalat"/>
          <w:color w:val="000000"/>
          <w:sz w:val="20"/>
          <w:szCs w:val="20"/>
          <w:vertAlign w:val="superscript"/>
          <w:lang w:val="hy-AM"/>
        </w:rPr>
        <w:t>.1</w:t>
      </w:r>
      <w:r w:rsidRPr="00B01C80">
        <w:rPr>
          <w:rFonts w:ascii="GHEA Grapalat" w:hAnsi="GHEA Grapalat"/>
          <w:color w:val="000000"/>
          <w:sz w:val="20"/>
          <w:szCs w:val="20"/>
          <w:lang w:val="hy-AM"/>
        </w:rPr>
        <w:t xml:space="preserve"> 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9" w:tgtFrame="_blank" w:history="1">
        <w:r w:rsidRPr="00B01C80">
          <w:rPr>
            <w:rFonts w:ascii="GHEA Grapalat" w:hAnsi="GHEA Grapalat"/>
            <w:color w:val="000000"/>
            <w:sz w:val="20"/>
            <w:szCs w:val="20"/>
            <w:lang w:val="hy-AM"/>
          </w:rPr>
          <w:t>Standard &amp; Poor’s</w:t>
        </w:r>
      </w:hyperlink>
      <w:r w:rsidRPr="00B01C80">
        <w:rPr>
          <w:rFonts w:ascii="Calibri" w:hAnsi="Calibri" w:cs="Calibri"/>
          <w:color w:val="000000"/>
          <w:sz w:val="20"/>
          <w:szCs w:val="20"/>
          <w:lang w:val="hy-AM"/>
        </w:rPr>
        <w:t> </w:t>
      </w:r>
      <w:r w:rsidRPr="00B01C80">
        <w:rPr>
          <w:rFonts w:ascii="GHEA Grapalat" w:hAnsi="GHEA Grapalat"/>
          <w:color w:val="000000"/>
          <w:sz w:val="20"/>
          <w:szCs w:val="20"/>
          <w:lang w:val="hy-AM"/>
        </w:rPr>
        <w:t xml:space="preserve">) կողմից շնորհված վարկունակության վարկանիշ առնվազն Հայաստանի Հանրապետությանը շնորհված </w:t>
      </w:r>
      <w:r>
        <w:rPr>
          <w:rFonts w:ascii="GHEA Grapalat" w:hAnsi="GHEA Grapalat"/>
          <w:color w:val="000000"/>
          <w:sz w:val="20"/>
          <w:szCs w:val="20"/>
          <w:lang w:val="hy-AM"/>
        </w:rPr>
        <w:t xml:space="preserve">սուվերեն </w:t>
      </w:r>
      <w:r w:rsidRPr="00B01C80">
        <w:rPr>
          <w:rFonts w:ascii="GHEA Grapalat" w:hAnsi="GHEA Grapalat"/>
          <w:color w:val="000000"/>
          <w:sz w:val="20"/>
          <w:szCs w:val="20"/>
          <w:lang w:val="hy-AM"/>
        </w:rPr>
        <w:t>վարկանիշի չափով:</w:t>
      </w:r>
    </w:p>
    <w:p w14:paraId="4A2C0A84" w14:textId="77777777" w:rsidR="00B97B68" w:rsidRPr="00F5285F" w:rsidRDefault="00B97B68" w:rsidP="00B97B68">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Pr="004B2068">
        <w:rPr>
          <w:rFonts w:ascii="GHEA Grapalat" w:hAnsi="GHEA Grapalat" w:cs="Sylfaen"/>
          <w:sz w:val="20"/>
          <w:lang w:val="hy-AM"/>
        </w:rPr>
        <w:t>2.</w:t>
      </w:r>
      <w:r w:rsidRPr="00417B96">
        <w:rPr>
          <w:rFonts w:ascii="GHEA Grapalat" w:hAnsi="GHEA Grapalat" w:cs="Sylfaen"/>
          <w:sz w:val="20"/>
          <w:lang w:val="hy-AM"/>
        </w:rPr>
        <w:t>5</w:t>
      </w:r>
      <w:r w:rsidRPr="004B2068">
        <w:rPr>
          <w:rFonts w:ascii="GHEA Grapalat" w:hAnsi="GHEA Grapalat" w:cs="Sylfaen"/>
          <w:sz w:val="20"/>
          <w:lang w:val="hy-AM"/>
        </w:rPr>
        <w:t xml:space="preserve"> Սույն ընթացակարգի շրջանակում կնքվելիք պայմանագիրը</w:t>
      </w:r>
      <w:r w:rsidRPr="00417B96">
        <w:rPr>
          <w:rFonts w:ascii="GHEA Grapalat" w:hAnsi="GHEA Grapalat" w:cs="Sylfaen"/>
          <w:sz w:val="20"/>
          <w:lang w:val="af-ZA"/>
        </w:rPr>
        <w:t xml:space="preserve"> </w:t>
      </w:r>
      <w:r w:rsidRPr="004B2068">
        <w:rPr>
          <w:rFonts w:ascii="GHEA Grapalat" w:hAnsi="GHEA Grapalat" w:cs="Sylfaen"/>
          <w:sz w:val="20"/>
          <w:lang w:val="hy-AM"/>
        </w:rPr>
        <w:t>կարող</w:t>
      </w:r>
      <w:r w:rsidRPr="00417B96">
        <w:rPr>
          <w:rFonts w:ascii="GHEA Grapalat" w:hAnsi="GHEA Grapalat" w:cs="Sylfaen"/>
          <w:sz w:val="20"/>
          <w:lang w:val="af-ZA"/>
        </w:rPr>
        <w:t xml:space="preserve"> է </w:t>
      </w:r>
      <w:r w:rsidRPr="004B2068">
        <w:rPr>
          <w:rFonts w:ascii="GHEA Grapalat" w:hAnsi="GHEA Grapalat" w:cs="Sylfaen"/>
          <w:sz w:val="20"/>
          <w:lang w:val="hy-AM"/>
        </w:rPr>
        <w:t>իրականացվել</w:t>
      </w:r>
      <w:r w:rsidRPr="00417B96">
        <w:rPr>
          <w:rFonts w:ascii="GHEA Grapalat" w:hAnsi="GHEA Grapalat" w:cs="Sylfaen"/>
          <w:sz w:val="20"/>
          <w:lang w:val="af-ZA"/>
        </w:rPr>
        <w:t xml:space="preserve"> ենթակապալի </w:t>
      </w:r>
      <w:r w:rsidRPr="004B2068">
        <w:rPr>
          <w:rFonts w:ascii="GHEA Grapalat" w:hAnsi="GHEA Grapalat" w:cs="Sylfaen"/>
          <w:sz w:val="20"/>
          <w:lang w:val="hy-AM"/>
        </w:rPr>
        <w:t>պայմանագիր</w:t>
      </w:r>
      <w:r w:rsidRPr="00417B96">
        <w:rPr>
          <w:rFonts w:ascii="GHEA Grapalat" w:hAnsi="GHEA Grapalat" w:cs="Sylfaen"/>
          <w:sz w:val="20"/>
          <w:lang w:val="af-ZA"/>
        </w:rPr>
        <w:t xml:space="preserve"> </w:t>
      </w:r>
      <w:r w:rsidRPr="004B2068">
        <w:rPr>
          <w:rFonts w:ascii="GHEA Grapalat" w:hAnsi="GHEA Grapalat" w:cs="Sylfaen"/>
          <w:sz w:val="20"/>
          <w:lang w:val="hy-AM"/>
        </w:rPr>
        <w:t>կնքելու</w:t>
      </w:r>
      <w:r w:rsidRPr="00417B96">
        <w:rPr>
          <w:rFonts w:ascii="GHEA Grapalat" w:hAnsi="GHEA Grapalat" w:cs="Sylfaen"/>
          <w:sz w:val="20"/>
          <w:lang w:val="af-ZA"/>
        </w:rPr>
        <w:t xml:space="preserve"> </w:t>
      </w:r>
      <w:r w:rsidRPr="004B2068">
        <w:rPr>
          <w:rFonts w:ascii="GHEA Grapalat" w:hAnsi="GHEA Grapalat" w:cs="Sylfaen"/>
          <w:sz w:val="20"/>
          <w:lang w:val="hy-AM"/>
        </w:rPr>
        <w:t>միջոցով։</w:t>
      </w:r>
      <w:r w:rsidRPr="00417B96">
        <w:rPr>
          <w:rFonts w:ascii="GHEA Grapalat" w:hAnsi="GHEA Grapalat" w:cs="Sylfaen"/>
          <w:sz w:val="20"/>
          <w:lang w:val="af-ZA"/>
        </w:rPr>
        <w:t xml:space="preserve"> Ենթակապալի </w:t>
      </w:r>
      <w:r w:rsidRPr="00417B96">
        <w:rPr>
          <w:rFonts w:ascii="GHEA Grapalat" w:hAnsi="GHEA Grapalat" w:cs="Sylfaen"/>
          <w:sz w:val="20"/>
        </w:rPr>
        <w:t>պայմանագրի</w:t>
      </w:r>
      <w:r w:rsidRPr="00417B96">
        <w:rPr>
          <w:rFonts w:ascii="GHEA Grapalat" w:hAnsi="GHEA Grapalat" w:cs="Sylfaen"/>
          <w:sz w:val="20"/>
          <w:lang w:val="af-ZA"/>
        </w:rPr>
        <w:t xml:space="preserve"> </w:t>
      </w:r>
      <w:r w:rsidRPr="00417B96">
        <w:rPr>
          <w:rFonts w:ascii="GHEA Grapalat" w:hAnsi="GHEA Grapalat" w:cs="Sylfaen"/>
          <w:sz w:val="20"/>
        </w:rPr>
        <w:t>կողմ</w:t>
      </w:r>
      <w:r w:rsidRPr="00417B96">
        <w:rPr>
          <w:rFonts w:ascii="GHEA Grapalat" w:hAnsi="GHEA Grapalat" w:cs="Sylfaen"/>
          <w:sz w:val="20"/>
          <w:lang w:val="af-ZA"/>
        </w:rPr>
        <w:t xml:space="preserve"> </w:t>
      </w:r>
      <w:r w:rsidRPr="00417B96">
        <w:rPr>
          <w:rFonts w:ascii="GHEA Grapalat" w:hAnsi="GHEA Grapalat" w:cs="Sylfaen"/>
          <w:sz w:val="20"/>
        </w:rPr>
        <w:t>չի</w:t>
      </w:r>
      <w:r w:rsidRPr="00417B96">
        <w:rPr>
          <w:rFonts w:ascii="GHEA Grapalat" w:hAnsi="GHEA Grapalat" w:cs="Sylfaen"/>
          <w:sz w:val="20"/>
          <w:lang w:val="af-ZA"/>
        </w:rPr>
        <w:t xml:space="preserve"> </w:t>
      </w:r>
      <w:r w:rsidRPr="00417B96">
        <w:rPr>
          <w:rFonts w:ascii="GHEA Grapalat" w:hAnsi="GHEA Grapalat" w:cs="Sylfaen"/>
          <w:sz w:val="20"/>
        </w:rPr>
        <w:t>կարող</w:t>
      </w:r>
      <w:r w:rsidRPr="00417B96">
        <w:rPr>
          <w:rFonts w:ascii="GHEA Grapalat" w:hAnsi="GHEA Grapalat" w:cs="Sylfaen"/>
          <w:sz w:val="20"/>
          <w:lang w:val="af-ZA"/>
        </w:rPr>
        <w:t xml:space="preserve"> </w:t>
      </w:r>
      <w:r w:rsidRPr="00417B96">
        <w:rPr>
          <w:rFonts w:ascii="GHEA Grapalat" w:hAnsi="GHEA Grapalat" w:cs="Sylfaen"/>
          <w:sz w:val="20"/>
        </w:rPr>
        <w:t>հանդիսանալ</w:t>
      </w:r>
      <w:r w:rsidRPr="00417B96">
        <w:rPr>
          <w:rFonts w:ascii="GHEA Grapalat" w:hAnsi="GHEA Grapalat" w:cs="Sylfaen"/>
          <w:sz w:val="20"/>
          <w:lang w:val="af-ZA"/>
        </w:rPr>
        <w:t xml:space="preserve"> </w:t>
      </w:r>
      <w:r w:rsidRPr="00417B96">
        <w:rPr>
          <w:rFonts w:ascii="GHEA Grapalat" w:hAnsi="GHEA Grapalat" w:cs="Sylfaen"/>
          <w:sz w:val="20"/>
        </w:rPr>
        <w:t>սույն</w:t>
      </w:r>
      <w:r w:rsidRPr="00417B96">
        <w:rPr>
          <w:rFonts w:ascii="GHEA Grapalat" w:hAnsi="GHEA Grapalat" w:cs="Sylfaen"/>
          <w:sz w:val="20"/>
          <w:lang w:val="af-ZA"/>
        </w:rPr>
        <w:t xml:space="preserve"> </w:t>
      </w:r>
      <w:r w:rsidRPr="00417B96">
        <w:rPr>
          <w:rFonts w:ascii="GHEA Grapalat" w:hAnsi="GHEA Grapalat" w:cs="Sylfaen"/>
          <w:sz w:val="20"/>
        </w:rPr>
        <w:t>ընթացակարգին</w:t>
      </w:r>
      <w:r w:rsidRPr="00417B96">
        <w:rPr>
          <w:rFonts w:ascii="GHEA Grapalat" w:hAnsi="GHEA Grapalat" w:cs="Sylfaen"/>
          <w:sz w:val="20"/>
          <w:lang w:val="af-ZA"/>
        </w:rPr>
        <w:t xml:space="preserve"> (</w:t>
      </w:r>
      <w:r w:rsidRPr="00417B96">
        <w:rPr>
          <w:rFonts w:ascii="GHEA Grapalat" w:hAnsi="GHEA Grapalat" w:cs="Sylfaen"/>
          <w:sz w:val="20"/>
        </w:rPr>
        <w:t>միևնույն</w:t>
      </w:r>
      <w:r w:rsidRPr="00417B96">
        <w:rPr>
          <w:rFonts w:ascii="GHEA Grapalat" w:hAnsi="GHEA Grapalat" w:cs="Sylfaen"/>
          <w:sz w:val="20"/>
          <w:lang w:val="af-ZA"/>
        </w:rPr>
        <w:t xml:space="preserve"> </w:t>
      </w:r>
      <w:r w:rsidRPr="00417B96">
        <w:rPr>
          <w:rFonts w:ascii="GHEA Grapalat" w:hAnsi="GHEA Grapalat" w:cs="Sylfaen"/>
          <w:sz w:val="20"/>
        </w:rPr>
        <w:t>չափաբաժնին</w:t>
      </w:r>
      <w:r w:rsidRPr="00417B96">
        <w:rPr>
          <w:rFonts w:ascii="GHEA Grapalat" w:hAnsi="GHEA Grapalat" w:cs="Sylfaen"/>
          <w:sz w:val="20"/>
          <w:lang w:val="af-ZA"/>
        </w:rPr>
        <w:t xml:space="preserve">) </w:t>
      </w:r>
      <w:r w:rsidRPr="00417B96">
        <w:rPr>
          <w:rFonts w:ascii="GHEA Grapalat" w:hAnsi="GHEA Grapalat" w:cs="Sylfaen"/>
          <w:sz w:val="20"/>
        </w:rPr>
        <w:t>մասնակցելու</w:t>
      </w:r>
      <w:r w:rsidRPr="00417B96">
        <w:rPr>
          <w:rFonts w:ascii="GHEA Grapalat" w:hAnsi="GHEA Grapalat" w:cs="Sylfaen"/>
          <w:sz w:val="20"/>
          <w:lang w:val="af-ZA"/>
        </w:rPr>
        <w:t xml:space="preserve"> </w:t>
      </w:r>
      <w:r w:rsidRPr="00417B96">
        <w:rPr>
          <w:rFonts w:ascii="GHEA Grapalat" w:hAnsi="GHEA Grapalat" w:cs="Sylfaen"/>
          <w:sz w:val="20"/>
        </w:rPr>
        <w:t>նպատակով</w:t>
      </w:r>
      <w:r w:rsidRPr="00417B96">
        <w:rPr>
          <w:rFonts w:ascii="GHEA Grapalat" w:hAnsi="GHEA Grapalat" w:cs="Sylfaen"/>
          <w:sz w:val="20"/>
          <w:lang w:val="af-ZA"/>
        </w:rPr>
        <w:t xml:space="preserve"> </w:t>
      </w:r>
      <w:r w:rsidRPr="00417B96">
        <w:rPr>
          <w:rFonts w:ascii="GHEA Grapalat" w:hAnsi="GHEA Grapalat" w:cs="Sylfaen"/>
          <w:sz w:val="20"/>
        </w:rPr>
        <w:t>հայտ</w:t>
      </w:r>
      <w:r w:rsidRPr="00417B96">
        <w:rPr>
          <w:rFonts w:ascii="GHEA Grapalat" w:hAnsi="GHEA Grapalat" w:cs="Sylfaen"/>
          <w:sz w:val="20"/>
          <w:lang w:val="af-ZA"/>
        </w:rPr>
        <w:t xml:space="preserve"> </w:t>
      </w:r>
      <w:r w:rsidRPr="00417B96">
        <w:rPr>
          <w:rFonts w:ascii="GHEA Grapalat" w:hAnsi="GHEA Grapalat" w:cs="Sylfaen"/>
          <w:sz w:val="20"/>
        </w:rPr>
        <w:t>ներկայացրած</w:t>
      </w:r>
      <w:r w:rsidRPr="00417B96">
        <w:rPr>
          <w:rFonts w:ascii="GHEA Grapalat" w:hAnsi="GHEA Grapalat" w:cs="Sylfaen"/>
          <w:sz w:val="20"/>
          <w:lang w:val="af-ZA"/>
        </w:rPr>
        <w:t xml:space="preserve"> </w:t>
      </w:r>
      <w:r w:rsidRPr="00417B96">
        <w:rPr>
          <w:rFonts w:ascii="GHEA Grapalat" w:hAnsi="GHEA Grapalat" w:cs="Sylfaen"/>
          <w:sz w:val="20"/>
        </w:rPr>
        <w:t>մասնակիցը</w:t>
      </w:r>
      <w:r w:rsidRPr="00417B96">
        <w:rPr>
          <w:rFonts w:ascii="GHEA Grapalat" w:hAnsi="GHEA Grapalat" w:cs="Sylfaen"/>
          <w:sz w:val="20"/>
          <w:lang w:val="af-ZA"/>
        </w:rPr>
        <w:t>:</w:t>
      </w:r>
      <w:r w:rsidRPr="005E1F72">
        <w:rPr>
          <w:rFonts w:ascii="GHEA Grapalat" w:hAnsi="GHEA Grapalat" w:cs="Sylfaen"/>
          <w:sz w:val="20"/>
          <w:lang w:val="af-ZA"/>
        </w:rPr>
        <w:t xml:space="preserve"> </w:t>
      </w:r>
    </w:p>
    <w:p w14:paraId="169C4452" w14:textId="77777777" w:rsidR="00B97B68" w:rsidRPr="005E1F72" w:rsidRDefault="00B97B68" w:rsidP="00B97B68">
      <w:pPr>
        <w:pStyle w:val="23"/>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Pr>
          <w:rFonts w:ascii="GHEA Grapalat" w:hAnsi="GHEA Grapalat" w:cs="Sylfaen"/>
          <w:szCs w:val="24"/>
          <w:lang w:val="hy-AM"/>
        </w:rPr>
        <w:t>6</w:t>
      </w:r>
      <w:r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03F5B384" w14:textId="77777777" w:rsidR="00B97B68" w:rsidRPr="005E1F72" w:rsidRDefault="00B97B68" w:rsidP="00B97B68">
      <w:pPr>
        <w:pStyle w:val="23"/>
        <w:spacing w:line="240" w:lineRule="auto"/>
        <w:rPr>
          <w:rFonts w:ascii="GHEA Grapalat" w:hAnsi="GHEA Grapalat" w:cs="Sylfaen"/>
          <w:szCs w:val="24"/>
        </w:rPr>
      </w:pPr>
      <w:r>
        <w:rPr>
          <w:rFonts w:ascii="GHEA Grapalat" w:hAnsi="GHEA Grapalat" w:cs="Sylfaen"/>
          <w:szCs w:val="24"/>
          <w:lang w:val="hy-AM"/>
        </w:rPr>
        <w:t>1</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պայմանագրի</w:t>
      </w:r>
      <w:r w:rsidRPr="005E1F72">
        <w:rPr>
          <w:rFonts w:ascii="GHEA Grapalat" w:hAnsi="GHEA Grapalat" w:cs="Sylfaen"/>
          <w:szCs w:val="24"/>
        </w:rPr>
        <w:t xml:space="preserve"> </w:t>
      </w:r>
      <w:r w:rsidRPr="005E1F72">
        <w:rPr>
          <w:rFonts w:ascii="GHEA Grapalat" w:hAnsi="GHEA Grapalat" w:cs="Sylfaen"/>
          <w:szCs w:val="24"/>
          <w:lang w:val="ru-RU"/>
        </w:rPr>
        <w:t>կողմերից</w:t>
      </w:r>
      <w:r w:rsidRPr="005E1F72">
        <w:rPr>
          <w:rFonts w:ascii="GHEA Grapalat" w:hAnsi="GHEA Grapalat" w:cs="Sylfaen"/>
          <w:szCs w:val="24"/>
        </w:rPr>
        <w:t xml:space="preserve"> </w:t>
      </w:r>
      <w:r w:rsidRPr="005E1F72">
        <w:rPr>
          <w:rFonts w:ascii="GHEA Grapalat" w:hAnsi="GHEA Grapalat" w:cs="Sylfaen"/>
          <w:szCs w:val="24"/>
          <w:lang w:val="ru-RU"/>
        </w:rPr>
        <w:t>որևէ</w:t>
      </w:r>
      <w:r w:rsidRPr="005E1F72">
        <w:rPr>
          <w:rFonts w:ascii="GHEA Grapalat" w:hAnsi="GHEA Grapalat" w:cs="Sylfaen"/>
          <w:szCs w:val="24"/>
        </w:rPr>
        <w:t xml:space="preserve"> </w:t>
      </w:r>
      <w:r w:rsidRPr="005E1F72">
        <w:rPr>
          <w:rFonts w:ascii="GHEA Grapalat" w:hAnsi="GHEA Grapalat" w:cs="Sylfaen"/>
          <w:szCs w:val="24"/>
          <w:lang w:val="ru-RU"/>
        </w:rPr>
        <w:t>մեկը</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նույն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406C77">
        <w:rPr>
          <w:rFonts w:ascii="GHEA Grapalat" w:hAnsi="GHEA Grapalat" w:cs="Sylfaen"/>
        </w:rPr>
        <w:t>(</w:t>
      </w:r>
      <w:r w:rsidRPr="00330A00">
        <w:rPr>
          <w:rFonts w:ascii="GHEA Grapalat" w:hAnsi="GHEA Grapalat" w:cs="Sylfaen"/>
          <w:lang w:val="en-US"/>
        </w:rPr>
        <w:t>միևնույն</w:t>
      </w:r>
      <w:r w:rsidRPr="00406C77">
        <w:rPr>
          <w:rFonts w:ascii="GHEA Grapalat" w:hAnsi="GHEA Grapalat" w:cs="Sylfaen"/>
        </w:rPr>
        <w:t xml:space="preserve"> </w:t>
      </w:r>
      <w:r w:rsidRPr="00330A00">
        <w:rPr>
          <w:rFonts w:ascii="GHEA Grapalat" w:hAnsi="GHEA Grapalat" w:cs="Sylfaen"/>
          <w:lang w:val="en-US"/>
        </w:rPr>
        <w:t>չափաբաժնին</w:t>
      </w:r>
      <w:r w:rsidRPr="00406C77">
        <w:rPr>
          <w:rFonts w:ascii="GHEA Grapalat" w:hAnsi="GHEA Grapalat" w:cs="Sylfaen"/>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հայտ</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պարբերության</w:t>
      </w:r>
      <w:r w:rsidRPr="005E1F72">
        <w:rPr>
          <w:rFonts w:ascii="GHEA Grapalat" w:hAnsi="GHEA Grapalat" w:cs="Sylfaen"/>
          <w:szCs w:val="24"/>
        </w:rPr>
        <w:t xml:space="preserve"> </w:t>
      </w:r>
      <w:r w:rsidRPr="005E1F72">
        <w:rPr>
          <w:rFonts w:ascii="GHEA Grapalat" w:hAnsi="GHEA Grapalat" w:cs="Sylfaen"/>
          <w:szCs w:val="24"/>
          <w:lang w:val="ru-RU"/>
        </w:rPr>
        <w:t>պահանջի</w:t>
      </w:r>
      <w:r w:rsidRPr="005E1F72">
        <w:rPr>
          <w:rFonts w:ascii="GHEA Grapalat" w:hAnsi="GHEA Grapalat" w:cs="Sylfaen"/>
          <w:szCs w:val="24"/>
        </w:rPr>
        <w:t xml:space="preserve"> </w:t>
      </w:r>
      <w:r w:rsidRPr="005E1F72">
        <w:rPr>
          <w:rFonts w:ascii="GHEA Grapalat" w:hAnsi="GHEA Grapalat" w:cs="Sylfaen"/>
          <w:szCs w:val="24"/>
          <w:lang w:val="ru-RU"/>
        </w:rPr>
        <w:t>չպահպանման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նիստում</w:t>
      </w:r>
      <w:r w:rsidRPr="005E1F72">
        <w:rPr>
          <w:rFonts w:ascii="GHEA Grapalat" w:hAnsi="GHEA Grapalat" w:cs="Sylfaen"/>
          <w:szCs w:val="24"/>
        </w:rPr>
        <w:t xml:space="preserve"> </w:t>
      </w:r>
      <w:r w:rsidRPr="005E1F72">
        <w:rPr>
          <w:rFonts w:ascii="GHEA Grapalat" w:hAnsi="GHEA Grapalat" w:cs="Sylfaen"/>
          <w:szCs w:val="24"/>
          <w:lang w:val="ru-RU"/>
        </w:rPr>
        <w:t>մերժվում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ինչպես</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այնպես</w:t>
      </w:r>
      <w:r w:rsidRPr="005E1F72">
        <w:rPr>
          <w:rFonts w:ascii="GHEA Grapalat" w:hAnsi="GHEA Grapalat" w:cs="Sylfaen"/>
          <w:szCs w:val="24"/>
        </w:rPr>
        <w:t xml:space="preserve"> </w:t>
      </w:r>
      <w:r w:rsidRPr="005E1F72">
        <w:rPr>
          <w:rFonts w:ascii="GHEA Grapalat" w:hAnsi="GHEA Grapalat" w:cs="Sylfaen"/>
          <w:szCs w:val="24"/>
          <w:lang w:val="ru-RU"/>
        </w:rPr>
        <w:t>էլ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հայտերը</w:t>
      </w:r>
      <w:r w:rsidRPr="005E1F72">
        <w:rPr>
          <w:rFonts w:ascii="GHEA Grapalat" w:hAnsi="GHEA Grapalat" w:cs="Sylfaen"/>
          <w:szCs w:val="24"/>
        </w:rPr>
        <w:t>.</w:t>
      </w:r>
    </w:p>
    <w:p w14:paraId="03F48B80" w14:textId="77777777" w:rsidR="00B97B68" w:rsidRPr="005E1F72" w:rsidRDefault="00B97B68" w:rsidP="00B97B68">
      <w:pPr>
        <w:pStyle w:val="23"/>
        <w:spacing w:line="240" w:lineRule="auto"/>
        <w:ind w:firstLine="567"/>
        <w:rPr>
          <w:rFonts w:ascii="GHEA Grapalat" w:hAnsi="GHEA Grapalat" w:cs="Sylfaen"/>
          <w:szCs w:val="24"/>
          <w:lang w:val="hy-AM"/>
        </w:rPr>
      </w:pPr>
      <w:r>
        <w:rPr>
          <w:rFonts w:ascii="GHEA Grapalat" w:hAnsi="GHEA Grapalat" w:cs="Sylfaen"/>
          <w:szCs w:val="24"/>
          <w:lang w:val="hy-AM"/>
        </w:rPr>
        <w:t>2</w:t>
      </w:r>
      <w:r w:rsidRPr="005E1F72">
        <w:rPr>
          <w:rFonts w:ascii="GHEA Grapalat" w:hAnsi="GHEA Grapalat" w:cs="Sylfaen"/>
          <w:szCs w:val="24"/>
        </w:rPr>
        <w:t>) Մ</w:t>
      </w:r>
      <w:r w:rsidRPr="005E1F72">
        <w:rPr>
          <w:rFonts w:ascii="GHEA Grapalat" w:hAnsi="GHEA Grapalat" w:cs="Sylfaen"/>
          <w:szCs w:val="24"/>
          <w:lang w:val="ru-RU"/>
        </w:rPr>
        <w:t>ասնակիցները</w:t>
      </w:r>
      <w:r w:rsidRPr="005E1F72">
        <w:rPr>
          <w:rFonts w:ascii="GHEA Grapalat" w:hAnsi="GHEA Grapalat" w:cs="Sylfaen"/>
          <w:szCs w:val="24"/>
        </w:rPr>
        <w:t xml:space="preserve"> </w:t>
      </w:r>
      <w:r w:rsidRPr="005E1F72">
        <w:rPr>
          <w:rFonts w:ascii="GHEA Grapalat" w:hAnsi="GHEA Grapalat" w:cs="Sylfaen"/>
          <w:szCs w:val="24"/>
          <w:lang w:val="ru-RU"/>
        </w:rPr>
        <w:t>կրում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համապարտ</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պատասխանատվություն</w:t>
      </w:r>
      <w:r w:rsidRPr="005E1F72">
        <w:rPr>
          <w:rFonts w:ascii="GHEA Grapalat" w:hAnsi="GHEA Grapalat" w:cs="Sylfaen"/>
          <w:szCs w:val="24"/>
        </w:rPr>
        <w:t>:</w:t>
      </w:r>
      <w:r w:rsidRPr="005E1F72">
        <w:rPr>
          <w:rFonts w:ascii="GHEA Grapalat" w:hAnsi="GHEA Grapalat" w:cs="Sylfaen"/>
          <w:szCs w:val="24"/>
          <w:lang w:val="hy-AM"/>
        </w:rPr>
        <w:t xml:space="preserve"> </w:t>
      </w:r>
      <w:r w:rsidRPr="005E1F72">
        <w:rPr>
          <w:rFonts w:ascii="GHEA Grapalat" w:hAnsi="GHEA Grapalat" w:cs="Sylfaen"/>
          <w:szCs w:val="24"/>
        </w:rPr>
        <w:t>Ընդ որում,</w:t>
      </w:r>
      <w:r w:rsidRPr="005E1F72">
        <w:rPr>
          <w:rFonts w:ascii="GHEA Grapalat" w:hAnsi="GHEA Grapalat" w:cs="Sylfaen"/>
          <w:szCs w:val="24"/>
          <w:lang w:val="hy-AM"/>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կոնսորցիումից</w:t>
      </w:r>
      <w:r w:rsidRPr="005E1F72">
        <w:rPr>
          <w:rFonts w:ascii="GHEA Grapalat" w:hAnsi="GHEA Grapalat" w:cs="Sylfaen"/>
          <w:szCs w:val="24"/>
        </w:rPr>
        <w:t xml:space="preserve"> </w:t>
      </w:r>
      <w:r w:rsidRPr="005E1F72">
        <w:rPr>
          <w:rFonts w:ascii="GHEA Grapalat" w:hAnsi="GHEA Grapalat" w:cs="Sylfaen"/>
          <w:szCs w:val="24"/>
          <w:lang w:val="ru-RU"/>
        </w:rPr>
        <w:t>դուրս</w:t>
      </w:r>
      <w:r w:rsidRPr="005E1F72">
        <w:rPr>
          <w:rFonts w:ascii="GHEA Grapalat" w:hAnsi="GHEA Grapalat" w:cs="Sylfaen"/>
          <w:szCs w:val="24"/>
        </w:rPr>
        <w:t xml:space="preserve"> </w:t>
      </w:r>
      <w:r w:rsidRPr="005E1F72">
        <w:rPr>
          <w:rFonts w:ascii="GHEA Grapalat" w:hAnsi="GHEA Grapalat" w:cs="Sylfaen"/>
          <w:szCs w:val="24"/>
          <w:lang w:val="ru-RU"/>
        </w:rPr>
        <w:t>գալու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հետ</w:t>
      </w:r>
      <w:r w:rsidRPr="005E1F72">
        <w:rPr>
          <w:rFonts w:ascii="GHEA Grapalat" w:hAnsi="GHEA Grapalat" w:cs="Sylfaen"/>
          <w:szCs w:val="24"/>
        </w:rPr>
        <w:t xml:space="preserve"> </w:t>
      </w:r>
      <w:r w:rsidRPr="005E1F72">
        <w:rPr>
          <w:rFonts w:ascii="GHEA Grapalat" w:hAnsi="GHEA Grapalat" w:cs="Sylfaen"/>
          <w:szCs w:val="24"/>
          <w:lang w:val="en-US"/>
        </w:rPr>
        <w:t>պ</w:t>
      </w:r>
      <w:r w:rsidRPr="005E1F72">
        <w:rPr>
          <w:rFonts w:ascii="GHEA Grapalat" w:hAnsi="GHEA Grapalat" w:cs="Sylfaen"/>
          <w:szCs w:val="24"/>
          <w:lang w:val="ru-RU"/>
        </w:rPr>
        <w:t>ատվիրատուի</w:t>
      </w:r>
      <w:r w:rsidRPr="005E1F72">
        <w:rPr>
          <w:rFonts w:ascii="GHEA Grapalat" w:hAnsi="GHEA Grapalat" w:cs="Sylfaen"/>
          <w:szCs w:val="24"/>
        </w:rPr>
        <w:t xml:space="preserve"> </w:t>
      </w:r>
      <w:r w:rsidRPr="005E1F72">
        <w:rPr>
          <w:rFonts w:ascii="GHEA Grapalat" w:hAnsi="GHEA Grapalat" w:cs="Sylfaen"/>
          <w:szCs w:val="24"/>
          <w:lang w:val="ru-RU"/>
        </w:rPr>
        <w:t>կնքած</w:t>
      </w:r>
      <w:r w:rsidRPr="005E1F72">
        <w:rPr>
          <w:rFonts w:ascii="GHEA Grapalat" w:hAnsi="GHEA Grapalat" w:cs="Sylfaen"/>
          <w:szCs w:val="24"/>
        </w:rPr>
        <w:t xml:space="preserve"> </w:t>
      </w:r>
      <w:r w:rsidRPr="005E1F72">
        <w:rPr>
          <w:rFonts w:ascii="GHEA Grapalat" w:hAnsi="GHEA Grapalat" w:cs="Sylfaen"/>
          <w:szCs w:val="24"/>
          <w:lang w:val="ru-RU"/>
        </w:rPr>
        <w:t>պայմանագիրը</w:t>
      </w:r>
      <w:r w:rsidRPr="005E1F72">
        <w:rPr>
          <w:rFonts w:ascii="GHEA Grapalat" w:hAnsi="GHEA Grapalat" w:cs="Sylfaen"/>
          <w:szCs w:val="24"/>
        </w:rPr>
        <w:t xml:space="preserve"> </w:t>
      </w:r>
      <w:r w:rsidRPr="005E1F72">
        <w:rPr>
          <w:rFonts w:ascii="GHEA Grapalat" w:hAnsi="GHEA Grapalat" w:cs="Sylfaen"/>
          <w:szCs w:val="24"/>
          <w:lang w:val="ru-RU"/>
        </w:rPr>
        <w:t>միակողմանիորեն</w:t>
      </w:r>
      <w:r w:rsidRPr="005E1F72">
        <w:rPr>
          <w:rFonts w:ascii="GHEA Grapalat" w:hAnsi="GHEA Grapalat" w:cs="Sylfaen"/>
          <w:szCs w:val="24"/>
        </w:rPr>
        <w:t xml:space="preserve"> </w:t>
      </w:r>
      <w:r w:rsidRPr="005E1F72">
        <w:rPr>
          <w:rFonts w:ascii="GHEA Grapalat" w:hAnsi="GHEA Grapalat" w:cs="Sylfaen"/>
          <w:szCs w:val="24"/>
          <w:lang w:val="ru-RU"/>
        </w:rPr>
        <w:t>լուծվում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անդամների</w:t>
      </w:r>
      <w:r w:rsidRPr="005E1F72">
        <w:rPr>
          <w:rFonts w:ascii="GHEA Grapalat" w:hAnsi="GHEA Grapalat" w:cs="Sylfaen"/>
          <w:szCs w:val="24"/>
        </w:rPr>
        <w:t xml:space="preserve"> </w:t>
      </w:r>
      <w:r w:rsidRPr="005E1F72">
        <w:rPr>
          <w:rFonts w:ascii="GHEA Grapalat" w:hAnsi="GHEA Grapalat" w:cs="Sylfaen"/>
          <w:szCs w:val="24"/>
          <w:lang w:val="ru-RU"/>
        </w:rPr>
        <w:t>նկատմամբ</w:t>
      </w:r>
      <w:r w:rsidRPr="005E1F72">
        <w:rPr>
          <w:rFonts w:ascii="GHEA Grapalat" w:hAnsi="GHEA Grapalat" w:cs="Sylfaen"/>
          <w:szCs w:val="24"/>
        </w:rPr>
        <w:t xml:space="preserve"> </w:t>
      </w:r>
      <w:r w:rsidRPr="005E1F72">
        <w:rPr>
          <w:rFonts w:ascii="GHEA Grapalat" w:hAnsi="GHEA Grapalat" w:cs="Sylfaen"/>
          <w:szCs w:val="24"/>
          <w:lang w:val="ru-RU"/>
        </w:rPr>
        <w:t>կիրառվում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պայմանագրով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պատասխանատվության</w:t>
      </w:r>
      <w:r w:rsidRPr="005E1F72">
        <w:rPr>
          <w:rFonts w:ascii="GHEA Grapalat" w:hAnsi="GHEA Grapalat" w:cs="Sylfaen"/>
          <w:szCs w:val="24"/>
        </w:rPr>
        <w:t xml:space="preserve"> </w:t>
      </w:r>
      <w:r w:rsidRPr="005E1F72">
        <w:rPr>
          <w:rFonts w:ascii="GHEA Grapalat" w:hAnsi="GHEA Grapalat" w:cs="Sylfaen"/>
          <w:szCs w:val="24"/>
          <w:lang w:val="ru-RU"/>
        </w:rPr>
        <w:t>միջոցները</w:t>
      </w:r>
      <w:r w:rsidRPr="005E1F72">
        <w:rPr>
          <w:rFonts w:ascii="GHEA Grapalat" w:hAnsi="GHEA Grapalat" w:cs="Sylfaen"/>
          <w:szCs w:val="24"/>
          <w:lang w:val="hy-AM"/>
        </w:rPr>
        <w:t>:</w:t>
      </w:r>
    </w:p>
    <w:p w14:paraId="579857FC" w14:textId="77777777" w:rsidR="00B97B68" w:rsidRPr="005E1F72" w:rsidRDefault="00B97B68" w:rsidP="00B97B68">
      <w:pPr>
        <w:ind w:firstLine="567"/>
        <w:jc w:val="both"/>
        <w:rPr>
          <w:rFonts w:ascii="GHEA Grapalat" w:hAnsi="GHEA Grapalat"/>
          <w:b/>
          <w:sz w:val="20"/>
          <w:lang w:val="af-ZA"/>
        </w:rPr>
      </w:pPr>
    </w:p>
    <w:p w14:paraId="7F79F969" w14:textId="77777777" w:rsidR="00B051BE" w:rsidRDefault="00B051BE" w:rsidP="008D3511">
      <w:pPr>
        <w:jc w:val="both"/>
        <w:rPr>
          <w:rFonts w:ascii="GHEA Grapalat" w:hAnsi="GHEA Grapalat"/>
          <w:b/>
          <w:sz w:val="20"/>
          <w:lang w:val="af-ZA"/>
        </w:rPr>
      </w:pPr>
    </w:p>
    <w:p w14:paraId="52D3D62D" w14:textId="77777777" w:rsidR="00096865" w:rsidRPr="005E1F72" w:rsidRDefault="002B32D6" w:rsidP="008D3511">
      <w:pPr>
        <w:jc w:val="center"/>
        <w:rPr>
          <w:rFonts w:ascii="GHEA Grapalat" w:hAnsi="GHEA Grapalat" w:cs="Arial"/>
          <w:b/>
          <w:sz w:val="20"/>
          <w:lang w:val="af-ZA"/>
        </w:rPr>
      </w:pPr>
      <w:r w:rsidRPr="005E1F72">
        <w:rPr>
          <w:rFonts w:ascii="GHEA Grapalat" w:hAnsi="GHEA Grapalat"/>
          <w:b/>
          <w:sz w:val="20"/>
          <w:lang w:val="af-ZA"/>
        </w:rPr>
        <w:t xml:space="preserve">3.  </w:t>
      </w:r>
      <w:proofErr w:type="gramStart"/>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proofErr w:type="gramEnd"/>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23CC4C13" w14:textId="77777777" w:rsidR="00096865" w:rsidRPr="005E1F72" w:rsidRDefault="00096865" w:rsidP="00EF3662">
      <w:pPr>
        <w:jc w:val="center"/>
        <w:rPr>
          <w:rFonts w:ascii="GHEA Grapalat" w:hAnsi="GHEA Grapalat"/>
          <w:b/>
          <w:sz w:val="20"/>
          <w:lang w:val="af-ZA"/>
        </w:rPr>
      </w:pPr>
    </w:p>
    <w:p w14:paraId="6F8F3291"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r w:rsidRPr="005E1F72">
        <w:rPr>
          <w:rFonts w:ascii="GHEA Grapalat" w:hAnsi="GHEA Grapalat" w:cs="Sylfaen"/>
          <w:sz w:val="20"/>
        </w:rPr>
        <w:t>Օրենքի</w:t>
      </w:r>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r w:rsidRPr="005E1F72">
        <w:rPr>
          <w:rFonts w:ascii="GHEA Grapalat" w:hAnsi="GHEA Grapalat" w:cs="Sylfaen"/>
          <w:sz w:val="20"/>
        </w:rPr>
        <w:t>րդ</w:t>
      </w:r>
      <w:r w:rsidRPr="005E1F72">
        <w:rPr>
          <w:rFonts w:ascii="GHEA Grapalat" w:hAnsi="GHEA Grapalat" w:cs="Arial"/>
          <w:sz w:val="20"/>
          <w:lang w:val="af-ZA"/>
        </w:rPr>
        <w:t xml:space="preserve"> </w:t>
      </w:r>
      <w:r w:rsidRPr="005E1F72">
        <w:rPr>
          <w:rFonts w:ascii="GHEA Grapalat" w:hAnsi="GHEA Grapalat" w:cs="Sylfaen"/>
          <w:sz w:val="20"/>
        </w:rPr>
        <w:t>հոդվածի</w:t>
      </w:r>
      <w:r w:rsidRPr="005E1F72">
        <w:rPr>
          <w:rFonts w:ascii="GHEA Grapalat" w:hAnsi="GHEA Grapalat" w:cs="Arial"/>
          <w:sz w:val="20"/>
          <w:lang w:val="af-ZA"/>
        </w:rPr>
        <w:t xml:space="preserve"> </w:t>
      </w:r>
      <w:r w:rsidRPr="005E1F72">
        <w:rPr>
          <w:rFonts w:ascii="GHEA Grapalat" w:hAnsi="GHEA Grapalat" w:cs="Sylfaen"/>
          <w:sz w:val="20"/>
        </w:rPr>
        <w:t>համաձայն</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00AE4008" w:rsidRPr="005E1F72">
        <w:rPr>
          <w:rFonts w:ascii="GHEA Grapalat" w:hAnsi="GHEA Grapalat" w:cs="Sylfaen"/>
          <w:sz w:val="20"/>
        </w:rPr>
        <w:t>պ</w:t>
      </w:r>
      <w:r w:rsidRPr="005E1F72">
        <w:rPr>
          <w:rFonts w:ascii="GHEA Grapalat" w:hAnsi="GHEA Grapalat" w:cs="Sylfaen"/>
          <w:sz w:val="20"/>
        </w:rPr>
        <w:t>ատվիրատուից</w:t>
      </w:r>
      <w:r w:rsidRPr="005E1F72">
        <w:rPr>
          <w:rFonts w:ascii="GHEA Grapalat" w:hAnsi="GHEA Grapalat" w:cs="Arial"/>
          <w:sz w:val="20"/>
          <w:lang w:val="af-ZA"/>
        </w:rPr>
        <w:t xml:space="preserve"> </w:t>
      </w:r>
      <w:r w:rsidRPr="005E1F72">
        <w:rPr>
          <w:rFonts w:ascii="GHEA Grapalat" w:hAnsi="GHEA Grapalat" w:cs="Sylfaen"/>
          <w:sz w:val="20"/>
        </w:rPr>
        <w:t>պահանջել</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p>
    <w:p w14:paraId="6393D152" w14:textId="7AA91167" w:rsidR="00096865" w:rsidRPr="005E1F72" w:rsidRDefault="00096865" w:rsidP="00EF3662">
      <w:pPr>
        <w:autoSpaceDE w:val="0"/>
        <w:autoSpaceDN w:val="0"/>
        <w:adjustRightInd w:val="0"/>
        <w:ind w:firstLine="567"/>
        <w:jc w:val="both"/>
        <w:rPr>
          <w:rFonts w:ascii="GHEA Grapalat" w:hAnsi="GHEA Grapalat"/>
          <w:sz w:val="20"/>
          <w:lang w:val="af-ZA"/>
        </w:rPr>
      </w:pPr>
      <w:r w:rsidRPr="005E1F72">
        <w:rPr>
          <w:rFonts w:ascii="GHEA Grapalat" w:hAnsi="GHEA Grapalat" w:cs="Sylfaen"/>
          <w:sz w:val="20"/>
        </w:rPr>
        <w:t>Մասնակիցն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հայտերի</w:t>
      </w:r>
      <w:r w:rsidRPr="005E1F72">
        <w:rPr>
          <w:rFonts w:ascii="GHEA Grapalat" w:hAnsi="GHEA Grapalat" w:cs="Arial"/>
          <w:sz w:val="20"/>
          <w:lang w:val="af-ZA"/>
        </w:rPr>
        <w:t xml:space="preserve"> </w:t>
      </w:r>
      <w:r w:rsidRPr="005E1F72">
        <w:rPr>
          <w:rFonts w:ascii="GHEA Grapalat" w:hAnsi="GHEA Grapalat" w:cs="Sylfaen"/>
          <w:sz w:val="20"/>
        </w:rPr>
        <w:t>ներկայացման</w:t>
      </w:r>
      <w:r w:rsidRPr="005E1F72">
        <w:rPr>
          <w:rFonts w:ascii="GHEA Grapalat" w:hAnsi="GHEA Grapalat" w:cs="Arial"/>
          <w:sz w:val="20"/>
          <w:lang w:val="af-ZA"/>
        </w:rPr>
        <w:t xml:space="preserve"> </w:t>
      </w:r>
      <w:r w:rsidRPr="005E1F72">
        <w:rPr>
          <w:rFonts w:ascii="GHEA Grapalat" w:hAnsi="GHEA Grapalat" w:cs="Sylfaen"/>
          <w:sz w:val="20"/>
        </w:rPr>
        <w:t>վերջնաժամկետը</w:t>
      </w:r>
      <w:r w:rsidRPr="005E1F72">
        <w:rPr>
          <w:rFonts w:ascii="GHEA Grapalat" w:hAnsi="GHEA Grapalat" w:cs="Arial"/>
          <w:sz w:val="20"/>
          <w:lang w:val="af-ZA"/>
        </w:rPr>
        <w:t xml:space="preserve"> </w:t>
      </w:r>
      <w:r w:rsidRPr="005E1F72">
        <w:rPr>
          <w:rFonts w:ascii="GHEA Grapalat" w:hAnsi="GHEA Grapalat" w:cs="Sylfaen"/>
          <w:sz w:val="20"/>
        </w:rPr>
        <w:t>լրանալուց</w:t>
      </w:r>
      <w:r w:rsidRPr="005E1F72">
        <w:rPr>
          <w:rFonts w:ascii="GHEA Grapalat" w:hAnsi="GHEA Grapalat" w:cs="Arial"/>
          <w:sz w:val="20"/>
          <w:lang w:val="af-ZA"/>
        </w:rPr>
        <w:t xml:space="preserve"> </w:t>
      </w:r>
      <w:r w:rsidRPr="005E1F72">
        <w:rPr>
          <w:rFonts w:ascii="GHEA Grapalat" w:hAnsi="GHEA Grapalat" w:cs="Sylfaen"/>
          <w:sz w:val="20"/>
        </w:rPr>
        <w:t>առնվազն</w:t>
      </w:r>
      <w:r w:rsidRPr="005E1F72">
        <w:rPr>
          <w:rFonts w:ascii="GHEA Grapalat" w:hAnsi="GHEA Grapalat" w:cs="Arial"/>
          <w:sz w:val="20"/>
          <w:lang w:val="af-ZA"/>
        </w:rPr>
        <w:t xml:space="preserve"> </w:t>
      </w:r>
      <w:r w:rsidRPr="005E1F72">
        <w:rPr>
          <w:rFonts w:ascii="GHEA Grapalat" w:hAnsi="GHEA Grapalat" w:cs="Sylfaen"/>
          <w:sz w:val="20"/>
        </w:rPr>
        <w:t>հինգ</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w:t>
      </w:r>
      <w:r w:rsidR="002B5F87" w:rsidRPr="005E1F72">
        <w:rPr>
          <w:rFonts w:ascii="GHEA Grapalat" w:hAnsi="GHEA Grapalat" w:cs="Sylfaen"/>
          <w:sz w:val="20"/>
          <w:lang w:val="af-ZA"/>
        </w:rPr>
        <w:t xml:space="preserve"> </w:t>
      </w:r>
      <w:r w:rsidRPr="005E1F72">
        <w:rPr>
          <w:rFonts w:ascii="GHEA Grapalat" w:hAnsi="GHEA Grapalat" w:cs="Sylfaen"/>
          <w:sz w:val="20"/>
        </w:rPr>
        <w:t>առաջ</w:t>
      </w:r>
      <w:r w:rsidRPr="005E1F72">
        <w:rPr>
          <w:rFonts w:ascii="GHEA Grapalat" w:hAnsi="GHEA Grapalat" w:cs="Arial"/>
          <w:sz w:val="20"/>
          <w:lang w:val="af-ZA"/>
        </w:rPr>
        <w:t xml:space="preserve"> </w:t>
      </w:r>
      <w:r w:rsidR="00965B76" w:rsidRPr="005E1F72">
        <w:rPr>
          <w:rFonts w:ascii="GHEA Grapalat" w:hAnsi="GHEA Grapalat" w:cs="Arial"/>
          <w:sz w:val="20"/>
        </w:rPr>
        <w:t>համակարգի</w:t>
      </w:r>
      <w:r w:rsidR="00965B76" w:rsidRPr="005E1F72">
        <w:rPr>
          <w:rFonts w:ascii="GHEA Grapalat" w:hAnsi="GHEA Grapalat" w:cs="Arial"/>
          <w:sz w:val="20"/>
          <w:lang w:val="af-ZA"/>
        </w:rPr>
        <w:t xml:space="preserve"> </w:t>
      </w:r>
      <w:r w:rsidR="00965B76" w:rsidRPr="005E1F72">
        <w:rPr>
          <w:rFonts w:ascii="GHEA Grapalat" w:hAnsi="GHEA Grapalat" w:cs="Arial"/>
          <w:sz w:val="20"/>
        </w:rPr>
        <w:t>միջոցով</w:t>
      </w:r>
      <w:r w:rsidR="00965B76" w:rsidRPr="005E1F72">
        <w:rPr>
          <w:rFonts w:ascii="GHEA Grapalat" w:hAnsi="GHEA Grapalat" w:cs="Arial"/>
          <w:sz w:val="20"/>
          <w:lang w:val="af-ZA"/>
        </w:rPr>
        <w:t xml:space="preserve"> </w:t>
      </w:r>
      <w:r w:rsidR="000946A3" w:rsidRPr="005E1F72">
        <w:rPr>
          <w:rFonts w:ascii="GHEA Grapalat" w:hAnsi="GHEA Grapalat" w:cs="Sylfaen"/>
          <w:sz w:val="20"/>
        </w:rPr>
        <w:t>հանձնաժողովից</w:t>
      </w:r>
      <w:r w:rsidR="000946A3" w:rsidRPr="005E1F72">
        <w:rPr>
          <w:rFonts w:ascii="GHEA Grapalat" w:hAnsi="GHEA Grapalat" w:cs="Sylfaen"/>
          <w:sz w:val="20"/>
          <w:lang w:val="af-ZA"/>
        </w:rPr>
        <w:t xml:space="preserve"> </w:t>
      </w:r>
      <w:r w:rsidRPr="005E1F72">
        <w:rPr>
          <w:rFonts w:ascii="GHEA Grapalat" w:hAnsi="GHEA Grapalat" w:cs="Sylfaen"/>
          <w:sz w:val="20"/>
        </w:rPr>
        <w:t>պահանջելու</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r w:rsidRPr="005E1F72">
        <w:rPr>
          <w:rFonts w:ascii="GHEA Grapalat" w:hAnsi="GHEA Grapalat"/>
          <w:sz w:val="20"/>
          <w:lang w:val="af-ZA"/>
        </w:rPr>
        <w:t xml:space="preserve"> </w:t>
      </w:r>
      <w:r w:rsidR="000946A3" w:rsidRPr="005E1F72">
        <w:rPr>
          <w:rFonts w:ascii="GHEA Grapalat" w:hAnsi="GHEA Grapalat"/>
          <w:sz w:val="20"/>
        </w:rPr>
        <w:t>Հանձնաժողովը</w:t>
      </w:r>
      <w:r w:rsidR="000946A3" w:rsidRPr="005E1F72">
        <w:rPr>
          <w:rFonts w:ascii="GHEA Grapalat" w:hAnsi="GHEA Grapalat"/>
          <w:sz w:val="20"/>
          <w:lang w:val="af-ZA"/>
        </w:rPr>
        <w:t xml:space="preserve"> </w:t>
      </w:r>
      <w:r w:rsidR="000946A3" w:rsidRPr="005E1F72">
        <w:rPr>
          <w:rFonts w:ascii="GHEA Grapalat" w:hAnsi="GHEA Grapalat" w:cs="Sylfaen"/>
          <w:sz w:val="20"/>
        </w:rPr>
        <w:t>հարցումը</w:t>
      </w:r>
      <w:r w:rsidR="000946A3"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946A3" w:rsidRPr="005E1F72">
        <w:rPr>
          <w:rFonts w:ascii="GHEA Grapalat" w:hAnsi="GHEA Grapalat" w:cs="Arial"/>
          <w:sz w:val="20"/>
        </w:rPr>
        <w:t>մ</w:t>
      </w:r>
      <w:r w:rsidR="000946A3" w:rsidRPr="005E1F72">
        <w:rPr>
          <w:rFonts w:ascii="GHEA Grapalat" w:hAnsi="GHEA Grapalat" w:cs="Sylfaen"/>
          <w:sz w:val="20"/>
        </w:rPr>
        <w:t>ասնակցին</w:t>
      </w:r>
      <w:r w:rsidR="000946A3" w:rsidRPr="005E1F72">
        <w:rPr>
          <w:rFonts w:ascii="GHEA Grapalat" w:hAnsi="GHEA Grapalat" w:cs="Arial"/>
          <w:sz w:val="20"/>
          <w:lang w:val="af-ZA"/>
        </w:rPr>
        <w:t xml:space="preserve"> </w:t>
      </w:r>
      <w:r w:rsidRPr="005E1F72">
        <w:rPr>
          <w:rFonts w:ascii="GHEA Grapalat" w:hAnsi="GHEA Grapalat" w:cs="Sylfaen"/>
          <w:sz w:val="20"/>
        </w:rPr>
        <w:t>պարզաբանումը</w:t>
      </w:r>
      <w:r w:rsidRPr="005E1F72">
        <w:rPr>
          <w:rFonts w:ascii="GHEA Grapalat" w:hAnsi="GHEA Grapalat" w:cs="Arial"/>
          <w:sz w:val="20"/>
          <w:lang w:val="af-ZA"/>
        </w:rPr>
        <w:t xml:space="preserve"> </w:t>
      </w:r>
      <w:r w:rsidRPr="005E1F72">
        <w:rPr>
          <w:rFonts w:ascii="GHEA Grapalat" w:hAnsi="GHEA Grapalat" w:cs="Sylfaen"/>
          <w:sz w:val="20"/>
        </w:rPr>
        <w:t>տրամադրում</w:t>
      </w:r>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r w:rsidR="00926875" w:rsidRPr="005E1F72">
        <w:rPr>
          <w:rFonts w:ascii="GHEA Grapalat" w:hAnsi="GHEA Grapalat" w:cs="Sylfaen"/>
          <w:sz w:val="20"/>
        </w:rPr>
        <w:t>համակարգի</w:t>
      </w:r>
      <w:r w:rsidR="00926875" w:rsidRPr="005E1F72">
        <w:rPr>
          <w:rFonts w:ascii="GHEA Grapalat" w:hAnsi="GHEA Grapalat" w:cs="Sylfaen"/>
          <w:sz w:val="20"/>
          <w:lang w:val="af-ZA"/>
        </w:rPr>
        <w:t xml:space="preserve"> </w:t>
      </w:r>
      <w:r w:rsidR="00926875" w:rsidRPr="005E1F72">
        <w:rPr>
          <w:rFonts w:ascii="GHEA Grapalat" w:hAnsi="GHEA Grapalat" w:cs="Sylfaen"/>
          <w:sz w:val="20"/>
        </w:rPr>
        <w:t>միջոցով</w:t>
      </w:r>
      <w:r w:rsidR="00926875" w:rsidRPr="005E1F72">
        <w:rPr>
          <w:rFonts w:ascii="GHEA Grapalat" w:hAnsi="GHEA Grapalat" w:cs="Sylfaen"/>
          <w:sz w:val="20"/>
          <w:lang w:val="af-ZA"/>
        </w:rPr>
        <w:t xml:space="preserve">` </w:t>
      </w:r>
      <w:r w:rsidRPr="005E1F72">
        <w:rPr>
          <w:rFonts w:ascii="GHEA Grapalat" w:hAnsi="GHEA Grapalat" w:cs="Sylfaen"/>
          <w:sz w:val="20"/>
        </w:rPr>
        <w:t>հարցում</w:t>
      </w:r>
      <w:r w:rsidR="000946A3" w:rsidRPr="005E1F72">
        <w:rPr>
          <w:rFonts w:ascii="GHEA Grapalat" w:hAnsi="GHEA Grapalat" w:cs="Sylfaen"/>
          <w:sz w:val="20"/>
        </w:rPr>
        <w:t>ը</w:t>
      </w:r>
      <w:r w:rsidRPr="005E1F72">
        <w:rPr>
          <w:rFonts w:ascii="GHEA Grapalat" w:hAnsi="GHEA Grapalat" w:cs="Arial"/>
          <w:sz w:val="20"/>
          <w:lang w:val="af-ZA"/>
        </w:rPr>
        <w:t xml:space="preserve"> </w:t>
      </w:r>
      <w:r w:rsidRPr="005E1F72">
        <w:rPr>
          <w:rFonts w:ascii="GHEA Grapalat" w:hAnsi="GHEA Grapalat" w:cs="Sylfaen"/>
          <w:sz w:val="20"/>
        </w:rPr>
        <w:t>ստանալու</w:t>
      </w:r>
      <w:r w:rsidRPr="005E1F72">
        <w:rPr>
          <w:rFonts w:ascii="GHEA Grapalat" w:hAnsi="GHEA Grapalat" w:cs="Arial"/>
          <w:sz w:val="20"/>
          <w:lang w:val="af-ZA"/>
        </w:rPr>
        <w:t xml:space="preserve"> </w:t>
      </w:r>
      <w:r w:rsidRPr="005E1F72">
        <w:rPr>
          <w:rFonts w:ascii="GHEA Grapalat" w:hAnsi="GHEA Grapalat" w:cs="Sylfaen"/>
          <w:sz w:val="20"/>
        </w:rPr>
        <w:t>օրվան</w:t>
      </w:r>
      <w:r w:rsidRPr="005E1F72">
        <w:rPr>
          <w:rFonts w:ascii="GHEA Grapalat" w:hAnsi="GHEA Grapalat" w:cs="Arial"/>
          <w:sz w:val="20"/>
          <w:lang w:val="af-ZA"/>
        </w:rPr>
        <w:t xml:space="preserve"> </w:t>
      </w:r>
      <w:r w:rsidRPr="005E1F72">
        <w:rPr>
          <w:rFonts w:ascii="GHEA Grapalat" w:hAnsi="GHEA Grapalat" w:cs="Sylfaen"/>
          <w:sz w:val="20"/>
        </w:rPr>
        <w:t>հաջորդող</w:t>
      </w:r>
      <w:r w:rsidRPr="005E1F72">
        <w:rPr>
          <w:rFonts w:ascii="GHEA Grapalat" w:hAnsi="GHEA Grapalat" w:cs="Arial"/>
          <w:sz w:val="20"/>
          <w:lang w:val="af-ZA"/>
        </w:rPr>
        <w:t xml:space="preserve"> </w:t>
      </w:r>
      <w:r w:rsidRPr="005E1F72">
        <w:rPr>
          <w:rFonts w:ascii="GHEA Grapalat" w:hAnsi="GHEA Grapalat" w:cs="Sylfaen"/>
          <w:sz w:val="20"/>
        </w:rPr>
        <w:t>եր</w:t>
      </w:r>
      <w:r w:rsidR="00A93710" w:rsidRPr="005E1F72">
        <w:rPr>
          <w:rFonts w:ascii="GHEA Grapalat" w:hAnsi="GHEA Grapalat" w:cs="Sylfaen"/>
          <w:sz w:val="20"/>
        </w:rPr>
        <w:t>կու</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օրվա</w:t>
      </w:r>
      <w:r w:rsidRPr="005E1F72">
        <w:rPr>
          <w:rFonts w:ascii="GHEA Grapalat" w:hAnsi="GHEA Grapalat" w:cs="Arial"/>
          <w:sz w:val="20"/>
          <w:lang w:val="af-ZA"/>
        </w:rPr>
        <w:t xml:space="preserve"> </w:t>
      </w:r>
      <w:r w:rsidRPr="005E1F72">
        <w:rPr>
          <w:rFonts w:ascii="GHEA Grapalat" w:hAnsi="GHEA Grapalat" w:cs="Sylfaen"/>
          <w:sz w:val="20"/>
        </w:rPr>
        <w:t>ընթացքում</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38D21F51" w14:textId="77777777"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r w:rsidRPr="005E1F72">
        <w:rPr>
          <w:rFonts w:ascii="GHEA Grapalat" w:hAnsi="GHEA Grapalat" w:cs="Sylfaen"/>
          <w:sz w:val="20"/>
        </w:rPr>
        <w:t>Հարցման</w:t>
      </w:r>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r w:rsidRPr="005E1F72">
        <w:rPr>
          <w:rFonts w:ascii="GHEA Grapalat" w:hAnsi="GHEA Grapalat" w:cs="Sylfaen"/>
          <w:sz w:val="20"/>
        </w:rPr>
        <w:t>պարզաբանումների</w:t>
      </w:r>
      <w:r w:rsidRPr="005E1F72">
        <w:rPr>
          <w:rFonts w:ascii="GHEA Grapalat" w:hAnsi="GHEA Grapalat" w:cs="Arial"/>
          <w:sz w:val="20"/>
          <w:lang w:val="af-ZA"/>
        </w:rPr>
        <w:t xml:space="preserve"> </w:t>
      </w:r>
      <w:r w:rsidRPr="005E1F72">
        <w:rPr>
          <w:rFonts w:ascii="GHEA Grapalat" w:hAnsi="GHEA Grapalat" w:cs="Sylfaen"/>
          <w:sz w:val="20"/>
        </w:rPr>
        <w:t>բովանդակության</w:t>
      </w:r>
      <w:r w:rsidRPr="005E1F72">
        <w:rPr>
          <w:rFonts w:ascii="GHEA Grapalat" w:hAnsi="GHEA Grapalat" w:cs="Arial"/>
          <w:sz w:val="20"/>
          <w:lang w:val="af-ZA"/>
        </w:rPr>
        <w:t xml:space="preserve"> </w:t>
      </w:r>
      <w:r w:rsidRPr="005E1F72">
        <w:rPr>
          <w:rFonts w:ascii="GHEA Grapalat" w:hAnsi="GHEA Grapalat" w:cs="Sylfaen"/>
          <w:sz w:val="20"/>
        </w:rPr>
        <w:t>մասին</w:t>
      </w:r>
      <w:r w:rsidRPr="005E1F72">
        <w:rPr>
          <w:rFonts w:ascii="GHEA Grapalat" w:hAnsi="GHEA Grapalat" w:cs="Arial"/>
          <w:sz w:val="20"/>
          <w:lang w:val="af-ZA"/>
        </w:rPr>
        <w:t xml:space="preserve"> </w:t>
      </w:r>
      <w:r w:rsidRPr="005E1F72">
        <w:rPr>
          <w:rFonts w:ascii="GHEA Grapalat" w:hAnsi="GHEA Grapalat" w:cs="Sylfaen"/>
          <w:sz w:val="20"/>
        </w:rPr>
        <w:t>հայտարարությունը</w:t>
      </w:r>
      <w:r w:rsidRPr="005E1F72">
        <w:rPr>
          <w:rFonts w:ascii="GHEA Grapalat" w:hAnsi="GHEA Grapalat" w:cs="Arial"/>
          <w:sz w:val="20"/>
          <w:lang w:val="af-ZA"/>
        </w:rPr>
        <w:t xml:space="preserve"> </w:t>
      </w:r>
      <w:r w:rsidR="00781688" w:rsidRPr="005E1F72">
        <w:rPr>
          <w:rFonts w:ascii="GHEA Grapalat" w:hAnsi="GHEA Grapalat" w:cs="Arial"/>
          <w:sz w:val="20"/>
        </w:rPr>
        <w:t>պարզաբանումը</w:t>
      </w:r>
      <w:r w:rsidR="00781688" w:rsidRPr="005E1F72">
        <w:rPr>
          <w:rFonts w:ascii="GHEA Grapalat" w:hAnsi="GHEA Grapalat" w:cs="Arial"/>
          <w:sz w:val="20"/>
          <w:lang w:val="af-ZA"/>
        </w:rPr>
        <w:t xml:space="preserve"> </w:t>
      </w:r>
      <w:r w:rsidR="00781688" w:rsidRPr="005E1F72">
        <w:rPr>
          <w:rFonts w:ascii="GHEA Grapalat" w:hAnsi="GHEA Grapalat" w:cs="Arial"/>
          <w:sz w:val="20"/>
        </w:rPr>
        <w:t>տրամադրելու</w:t>
      </w:r>
      <w:r w:rsidR="00781688" w:rsidRPr="005E1F72">
        <w:rPr>
          <w:rFonts w:ascii="GHEA Grapalat" w:hAnsi="GHEA Grapalat" w:cs="Arial"/>
          <w:sz w:val="20"/>
          <w:lang w:val="af-ZA"/>
        </w:rPr>
        <w:t xml:space="preserve"> </w:t>
      </w:r>
      <w:r w:rsidR="00781688" w:rsidRPr="005E1F72">
        <w:rPr>
          <w:rFonts w:ascii="GHEA Grapalat" w:hAnsi="GHEA Grapalat" w:cs="Arial"/>
          <w:sz w:val="20"/>
        </w:rPr>
        <w:t>օրը</w:t>
      </w:r>
      <w:r w:rsidR="00781688" w:rsidRPr="005E1F72">
        <w:rPr>
          <w:rFonts w:ascii="GHEA Grapalat" w:hAnsi="GHEA Grapalat" w:cs="Arial"/>
          <w:sz w:val="20"/>
          <w:lang w:val="af-ZA"/>
        </w:rPr>
        <w:t xml:space="preserve"> </w:t>
      </w:r>
      <w:r w:rsidRPr="005E1F72">
        <w:rPr>
          <w:rFonts w:ascii="GHEA Grapalat" w:hAnsi="GHEA Grapalat" w:cs="Sylfaen"/>
          <w:sz w:val="20"/>
        </w:rPr>
        <w:t>հրապարակվում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r w:rsidR="00781688" w:rsidRPr="005E1F72">
        <w:rPr>
          <w:rFonts w:ascii="GHEA Grapalat" w:hAnsi="GHEA Grapalat" w:cs="Arial"/>
          <w:sz w:val="20"/>
        </w:rPr>
        <w:t>համակարգում</w:t>
      </w:r>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lang w:val="ru-RU"/>
        </w:rPr>
        <w:t>հասցեով</w:t>
      </w:r>
      <w:r w:rsidR="00757A3F" w:rsidRPr="005E1F72">
        <w:rPr>
          <w:rFonts w:ascii="GHEA Grapalat" w:hAnsi="GHEA Grapalat" w:cs="Sylfaen"/>
          <w:sz w:val="20"/>
          <w:lang w:val="af-ZA"/>
        </w:rPr>
        <w:t xml:space="preserve"> </w:t>
      </w:r>
      <w:r w:rsidR="00757A3F" w:rsidRPr="005E1F72">
        <w:rPr>
          <w:rFonts w:ascii="GHEA Grapalat" w:hAnsi="GHEA Grapalat" w:cs="Sylfaen"/>
          <w:sz w:val="20"/>
        </w:rPr>
        <w:t>գործող</w:t>
      </w:r>
      <w:r w:rsidR="00757A3F" w:rsidRPr="005E1F72">
        <w:rPr>
          <w:rFonts w:ascii="GHEA Grapalat" w:hAnsi="GHEA Grapalat" w:cs="Sylfaen"/>
          <w:sz w:val="20"/>
          <w:lang w:val="af-ZA"/>
        </w:rPr>
        <w:t xml:space="preserve"> </w:t>
      </w:r>
      <w:r w:rsidR="00757A3F" w:rsidRPr="005E1F72">
        <w:rPr>
          <w:rFonts w:ascii="GHEA Grapalat" w:hAnsi="GHEA Grapalat" w:cs="Sylfaen"/>
          <w:sz w:val="20"/>
          <w:lang w:val="ru-RU"/>
        </w:rPr>
        <w:t>տեղեկագր</w:t>
      </w:r>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այսուհետ</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տեղեկագիր</w:t>
      </w:r>
      <w:r w:rsidR="009A73D5"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Գնումների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բաժնի</w:t>
      </w:r>
      <w:r w:rsidR="00051B7F"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Հրավերների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պարզաբանումների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վերաբերյալ</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ենթաբա</w:t>
      </w:r>
      <w:r w:rsidR="009A73D5" w:rsidRPr="005E1F72">
        <w:rPr>
          <w:rFonts w:ascii="GHEA Grapalat" w:hAnsi="GHEA Grapalat" w:cs="Sylfaen"/>
          <w:sz w:val="20"/>
        </w:rPr>
        <w:t>բաժնում</w:t>
      </w:r>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r w:rsidRPr="005E1F72">
        <w:rPr>
          <w:rFonts w:ascii="GHEA Grapalat" w:hAnsi="GHEA Grapalat" w:cs="Sylfaen"/>
          <w:sz w:val="20"/>
        </w:rPr>
        <w:t>առանց</w:t>
      </w:r>
      <w:r w:rsidRPr="005E1F72">
        <w:rPr>
          <w:rFonts w:ascii="GHEA Grapalat" w:hAnsi="GHEA Grapalat" w:cs="Arial"/>
          <w:sz w:val="20"/>
          <w:lang w:val="af-ZA"/>
        </w:rPr>
        <w:t xml:space="preserve"> </w:t>
      </w:r>
      <w:r w:rsidRPr="005E1F72">
        <w:rPr>
          <w:rFonts w:ascii="GHEA Grapalat" w:hAnsi="GHEA Grapalat" w:cs="Sylfaen"/>
          <w:sz w:val="20"/>
        </w:rPr>
        <w:t>նշելու</w:t>
      </w:r>
      <w:r w:rsidRPr="005E1F72">
        <w:rPr>
          <w:rFonts w:ascii="GHEA Grapalat" w:hAnsi="GHEA Grapalat" w:cs="Arial"/>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ասնակցի</w:t>
      </w:r>
      <w:r w:rsidRPr="005E1F72">
        <w:rPr>
          <w:rFonts w:ascii="GHEA Grapalat" w:hAnsi="GHEA Grapalat" w:cs="Arial"/>
          <w:sz w:val="20"/>
          <w:lang w:val="af-ZA"/>
        </w:rPr>
        <w:t xml:space="preserve"> </w:t>
      </w:r>
      <w:r w:rsidRPr="005E1F72">
        <w:rPr>
          <w:rFonts w:ascii="GHEA Grapalat" w:hAnsi="GHEA Grapalat" w:cs="Sylfaen"/>
          <w:sz w:val="20"/>
        </w:rPr>
        <w:t>տվյալները</w:t>
      </w:r>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700828CF" w14:textId="77777777"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r w:rsidRPr="005E1F72">
        <w:rPr>
          <w:rFonts w:ascii="GHEA Grapalat" w:hAnsi="GHEA Grapalat" w:cs="Sylfaen"/>
          <w:sz w:val="20"/>
        </w:rPr>
        <w:t>բաժն</w:t>
      </w:r>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009A73D5" w:rsidRPr="005E1F72">
        <w:rPr>
          <w:rFonts w:ascii="GHEA Grapalat" w:hAnsi="GHEA Grapalat" w:cs="Arial Unicode"/>
          <w:sz w:val="20"/>
        </w:rPr>
        <w:t>սույն</w:t>
      </w:r>
      <w:r w:rsidR="009A73D5"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կամ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եթե</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հարցումը</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վերաբերում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վերջինիս</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կողմից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առաջարկվելիք</w:t>
      </w:r>
      <w:r w:rsidR="005A16C6" w:rsidRPr="002A4619">
        <w:rPr>
          <w:rFonts w:ascii="GHEA Grapalat" w:hAnsi="GHEA Grapalat" w:cs="Sylfaen"/>
          <w:sz w:val="20"/>
          <w:lang w:val="af-ZA"/>
        </w:rPr>
        <w:t xml:space="preserve"> </w:t>
      </w:r>
      <w:r w:rsidR="00ED4CB2">
        <w:rPr>
          <w:rFonts w:ascii="GHEA Grapalat" w:hAnsi="GHEA Grapalat" w:cs="Sylfaen"/>
          <w:sz w:val="20"/>
          <w:lang w:val="af-ZA"/>
        </w:rPr>
        <w:t xml:space="preserve">սարքերի և սարքավորումների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սույն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հրավերով</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նախատեսված</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համարժեքության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w:t>
      </w:r>
      <w:r w:rsidR="005A16C6" w:rsidRPr="002A4619">
        <w:rPr>
          <w:rFonts w:ascii="GHEA Grapalat" w:hAnsi="GHEA Grapalat" w:cs="Sylfaen"/>
          <w:sz w:val="20"/>
          <w:lang w:val="af-ZA"/>
        </w:rPr>
        <w:softHyphen/>
      </w:r>
      <w:r w:rsidR="005A16C6" w:rsidRPr="00FF0FC3">
        <w:rPr>
          <w:rFonts w:ascii="GHEA Grapalat" w:hAnsi="GHEA Grapalat" w:cs="Sylfaen"/>
          <w:sz w:val="20"/>
          <w:lang w:val="ru-RU"/>
        </w:rPr>
        <w:t>պատասխանությանը</w:t>
      </w:r>
      <w:r w:rsidR="004D5671" w:rsidRPr="005E1F72">
        <w:rPr>
          <w:rFonts w:ascii="GHEA Grapalat" w:hAnsi="GHEA Grapalat" w:cs="Tahoma"/>
          <w:sz w:val="20"/>
        </w:rPr>
        <w:t>։</w:t>
      </w:r>
      <w:r w:rsidRPr="005E1F72">
        <w:rPr>
          <w:rFonts w:ascii="GHEA Grapalat" w:hAnsi="GHEA Grapalat" w:cs="Arial Unicode"/>
          <w:sz w:val="20"/>
          <w:lang w:val="af-ZA"/>
        </w:rPr>
        <w:t xml:space="preserve"> </w:t>
      </w:r>
      <w:r w:rsidR="00A4729F" w:rsidRPr="005E1F72">
        <w:rPr>
          <w:rFonts w:ascii="GHEA Grapalat" w:hAnsi="GHEA Grapalat"/>
          <w:sz w:val="20"/>
          <w:szCs w:val="20"/>
        </w:rPr>
        <w:t>Ընդ</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որում</w:t>
      </w:r>
      <w:r w:rsidR="00A4729F" w:rsidRPr="005E1F72">
        <w:rPr>
          <w:rFonts w:ascii="GHEA Grapalat" w:hAnsi="GHEA Grapalat"/>
          <w:sz w:val="20"/>
          <w:szCs w:val="20"/>
          <w:lang w:val="af-ZA"/>
        </w:rPr>
        <w:t xml:space="preserve">, </w:t>
      </w:r>
      <w:r w:rsidR="00051B7F" w:rsidRPr="005E1F72">
        <w:rPr>
          <w:rFonts w:ascii="GHEA Grapalat" w:hAnsi="GHEA Grapalat"/>
          <w:sz w:val="20"/>
          <w:szCs w:val="20"/>
        </w:rPr>
        <w:t>մ</w:t>
      </w:r>
      <w:r w:rsidR="00A4729F" w:rsidRPr="005E1F72">
        <w:rPr>
          <w:rFonts w:ascii="GHEA Grapalat" w:hAnsi="GHEA Grapalat"/>
          <w:sz w:val="20"/>
          <w:szCs w:val="20"/>
        </w:rPr>
        <w:t>ասնակիցը</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գրավոր</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ծանուցվում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պարզաբանում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չտրամադրելու</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հիմքերի</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մասին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հարցումը</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ստանալու</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հաջորդող</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երկու</w:t>
      </w:r>
      <w:r w:rsidR="00A4729F" w:rsidRPr="005E1F72">
        <w:rPr>
          <w:rFonts w:ascii="GHEA Grapalat" w:hAnsi="GHEA Grapalat" w:cs="Sylfaen"/>
          <w:sz w:val="20"/>
          <w:szCs w:val="20"/>
          <w:lang w:val="af-ZA"/>
        </w:rPr>
        <w:t xml:space="preserve"> </w:t>
      </w:r>
      <w:r w:rsidR="00A4729F" w:rsidRPr="005E1F72">
        <w:rPr>
          <w:rFonts w:ascii="GHEA Grapalat" w:hAnsi="GHEA Grapalat" w:cs="Sylfaen"/>
          <w:sz w:val="20"/>
          <w:szCs w:val="20"/>
        </w:rPr>
        <w:t>օրացուցային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ընթացքում</w:t>
      </w:r>
      <w:r w:rsidR="00A4729F" w:rsidRPr="005E1F72">
        <w:rPr>
          <w:rFonts w:ascii="GHEA Grapalat" w:hAnsi="GHEA Grapalat"/>
          <w:sz w:val="20"/>
          <w:szCs w:val="20"/>
          <w:lang w:val="af-ZA"/>
        </w:rPr>
        <w:t>:</w:t>
      </w:r>
    </w:p>
    <w:p w14:paraId="45B235B1" w14:textId="77777777" w:rsidR="00AB24B0" w:rsidRPr="00AB24B0" w:rsidRDefault="00096865" w:rsidP="00EF3662">
      <w:pPr>
        <w:autoSpaceDE w:val="0"/>
        <w:autoSpaceDN w:val="0"/>
        <w:adjustRightInd w:val="0"/>
        <w:ind w:firstLine="567"/>
        <w:jc w:val="both"/>
        <w:rPr>
          <w:rFonts w:ascii="GHEA Grapalat" w:hAnsi="GHEA Grapalat" w:cs="Tahoma"/>
          <w:sz w:val="20"/>
          <w:lang w:val="af-ZA"/>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r w:rsidR="00781688" w:rsidRPr="005E1F72">
        <w:rPr>
          <w:rFonts w:ascii="GHEA Grapalat" w:hAnsi="GHEA Grapalat" w:cs="Arial Unicode"/>
          <w:sz w:val="20"/>
        </w:rPr>
        <w:t>համակարգում</w:t>
      </w:r>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004D5671" w:rsidRPr="005E1F72">
        <w:rPr>
          <w:rFonts w:ascii="GHEA Grapalat" w:hAnsi="GHEA Grapalat" w:cs="Tahoma"/>
          <w:sz w:val="20"/>
        </w:rPr>
        <w:t>։</w:t>
      </w:r>
    </w:p>
    <w:p w14:paraId="5665BE90" w14:textId="08B292B1" w:rsidR="00581DC3" w:rsidRDefault="005754F7" w:rsidP="00EF3662">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4B2068">
        <w:rPr>
          <w:rFonts w:ascii="GHEA Grapalat" w:hAnsi="GHEA Grapalat" w:cs="Sylfaen"/>
          <w:sz w:val="20"/>
          <w:lang w:val="hy-AM"/>
        </w:rPr>
        <w:t xml:space="preserve"> </w:t>
      </w:r>
    </w:p>
    <w:p w14:paraId="184C6D56" w14:textId="0399FC6A" w:rsidR="00096865" w:rsidRPr="000677B2" w:rsidRDefault="00096865" w:rsidP="00EF3662">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p>
    <w:p w14:paraId="470B399C" w14:textId="77777777" w:rsidR="00B051BE" w:rsidRPr="000677B2" w:rsidRDefault="00B051BE" w:rsidP="00836C5F">
      <w:pPr>
        <w:ind w:firstLine="567"/>
        <w:jc w:val="both"/>
        <w:rPr>
          <w:rFonts w:ascii="GHEA Grapalat" w:hAnsi="GHEA Grapalat"/>
          <w:b/>
          <w:sz w:val="20"/>
          <w:lang w:val="hy-AM"/>
        </w:rPr>
      </w:pPr>
    </w:p>
    <w:p w14:paraId="14ADE673" w14:textId="77777777" w:rsidR="00096865" w:rsidRPr="00406C77" w:rsidRDefault="00955A1E" w:rsidP="00EF3662">
      <w:pPr>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6E6E75E8"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lastRenderedPageBreak/>
        <w:t xml:space="preserve">  </w:t>
      </w:r>
    </w:p>
    <w:p w14:paraId="1EAE44F6" w14:textId="77777777" w:rsidR="00096865" w:rsidRPr="00406C77" w:rsidRDefault="00096865" w:rsidP="00EF3662">
      <w:pPr>
        <w:ind w:firstLine="567"/>
        <w:jc w:val="both"/>
        <w:rPr>
          <w:rFonts w:ascii="GHEA Grapalat" w:hAnsi="GHEA Grapalat"/>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558CC1FF" w14:textId="77777777" w:rsidR="00096865" w:rsidRPr="00406C77" w:rsidRDefault="000946A3" w:rsidP="00EF3662">
      <w:pPr>
        <w:pStyle w:val="23"/>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13FB459B" w14:textId="3B759294" w:rsidR="00096865" w:rsidRPr="00406C77" w:rsidRDefault="000946A3" w:rsidP="00EF3662">
      <w:pPr>
        <w:pStyle w:val="23"/>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DF5DFB">
        <w:rPr>
          <w:rFonts w:ascii="GHEA Grapalat" w:hAnsi="GHEA Grapalat" w:cs="Sylfaen"/>
          <w:szCs w:val="24"/>
          <w:lang w:val="hy-AM"/>
        </w:rPr>
        <w:t xml:space="preserve">գնանշման հարցման </w:t>
      </w:r>
      <w:r w:rsidR="00AE26C8" w:rsidRPr="00406C77">
        <w:rPr>
          <w:rFonts w:ascii="GHEA Grapalat" w:hAnsi="GHEA Grapalat" w:cs="Sylfaen"/>
          <w:szCs w:val="24"/>
          <w:lang w:val="hy-AM"/>
        </w:rPr>
        <w:t xml:space="preserve">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14:paraId="4C01773A" w14:textId="367466C3" w:rsidR="003245EB" w:rsidRDefault="00096865" w:rsidP="003245EB">
      <w:pPr>
        <w:pStyle w:val="23"/>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w:t>
      </w:r>
      <w:r w:rsidR="003245EB" w:rsidRPr="006539DD">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w:t>
      </w:r>
      <w:r w:rsidR="003245EB" w:rsidRPr="00F370C1">
        <w:rPr>
          <w:rFonts w:ascii="GHEA Grapalat" w:hAnsi="GHEA Grapalat" w:cs="Sylfaen"/>
          <w:szCs w:val="24"/>
          <w:lang w:val="hy-AM"/>
        </w:rPr>
        <w:t xml:space="preserve">հաշված </w:t>
      </w:r>
      <w:r w:rsidR="003245EB" w:rsidRPr="00F370C1">
        <w:rPr>
          <w:rFonts w:ascii="GHEA Grapalat" w:hAnsi="GHEA Grapalat" w:cs="Sylfaen"/>
          <w:b/>
          <w:szCs w:val="24"/>
          <w:lang w:val="hy-AM"/>
        </w:rPr>
        <w:t>հաշված «7»-րդ օրվա ժամը «11:00</w:t>
      </w:r>
      <w:r w:rsidR="00364BAF">
        <w:rPr>
          <w:rFonts w:ascii="GHEA Grapalat" w:hAnsi="GHEA Grapalat" w:cs="Sylfaen"/>
          <w:b/>
          <w:szCs w:val="24"/>
          <w:lang w:val="hy-AM"/>
        </w:rPr>
        <w:t>»-ն, «Կոմիտասի 54 բ» հասցեով: (1</w:t>
      </w:r>
      <w:r w:rsidR="000D219F">
        <w:rPr>
          <w:rFonts w:ascii="GHEA Grapalat" w:hAnsi="GHEA Grapalat" w:cs="Sylfaen"/>
          <w:b/>
          <w:szCs w:val="24"/>
          <w:lang w:val="hy-AM"/>
        </w:rPr>
        <w:t>8</w:t>
      </w:r>
      <w:r w:rsidR="003245EB" w:rsidRPr="00F370C1">
        <w:rPr>
          <w:rFonts w:ascii="GHEA Grapalat" w:hAnsi="GHEA Grapalat" w:cs="Sylfaen"/>
          <w:b/>
          <w:szCs w:val="24"/>
          <w:lang w:val="hy-AM"/>
        </w:rPr>
        <w:t>.</w:t>
      </w:r>
      <w:r w:rsidR="00364BAF">
        <w:rPr>
          <w:rFonts w:ascii="GHEA Grapalat" w:hAnsi="GHEA Grapalat" w:cs="Sylfaen"/>
          <w:b/>
          <w:szCs w:val="24"/>
          <w:lang w:val="hy-AM"/>
        </w:rPr>
        <w:t>07</w:t>
      </w:r>
      <w:r w:rsidR="003245EB" w:rsidRPr="00F370C1">
        <w:rPr>
          <w:rFonts w:ascii="GHEA Grapalat" w:hAnsi="GHEA Grapalat" w:cs="Sylfaen"/>
          <w:b/>
          <w:szCs w:val="24"/>
          <w:lang w:val="hy-AM"/>
        </w:rPr>
        <w:t>.202</w:t>
      </w:r>
      <w:r w:rsidR="00364BAF">
        <w:rPr>
          <w:rFonts w:ascii="GHEA Grapalat" w:hAnsi="GHEA Grapalat" w:cs="Sylfaen"/>
          <w:b/>
          <w:szCs w:val="24"/>
          <w:lang w:val="hy-AM"/>
        </w:rPr>
        <w:t>3</w:t>
      </w:r>
      <w:r w:rsidR="003245EB" w:rsidRPr="00F370C1">
        <w:rPr>
          <w:rFonts w:ascii="GHEA Grapalat" w:hAnsi="GHEA Grapalat" w:cs="Sylfaen"/>
          <w:b/>
          <w:szCs w:val="24"/>
          <w:lang w:val="hy-AM"/>
        </w:rPr>
        <w:t>թ)</w:t>
      </w:r>
      <w:r w:rsidR="003245EB" w:rsidRPr="00F370C1">
        <w:rPr>
          <w:rFonts w:ascii="GHEA Grapalat" w:hAnsi="GHEA Grapalat" w:cs="Sylfaen"/>
          <w:szCs w:val="24"/>
          <w:lang w:val="hy-AM"/>
        </w:rPr>
        <w:t xml:space="preserve">  Հայտերը ներկայացնելու</w:t>
      </w:r>
      <w:r w:rsidR="003245EB" w:rsidRPr="006539DD">
        <w:rPr>
          <w:rFonts w:ascii="GHEA Grapalat" w:hAnsi="GHEA Grapalat" w:cs="Sylfaen"/>
          <w:szCs w:val="24"/>
          <w:lang w:val="hy-AM"/>
        </w:rPr>
        <w:t xml:space="preserve"> վերջնաժամկետը լրանալուց հետո ներկայացված հայտերը չեն ընդունվում։ </w:t>
      </w:r>
    </w:p>
    <w:p w14:paraId="6F47B725" w14:textId="77777777" w:rsidR="003245EB" w:rsidRDefault="003245EB" w:rsidP="003245EB">
      <w:pPr>
        <w:pStyle w:val="23"/>
        <w:spacing w:line="240" w:lineRule="auto"/>
        <w:ind w:firstLine="567"/>
        <w:rPr>
          <w:rFonts w:ascii="GHEA Grapalat" w:hAnsi="GHEA Grapalat" w:cs="Sylfaen"/>
          <w:szCs w:val="24"/>
          <w:lang w:val="hy-AM"/>
        </w:rPr>
      </w:pPr>
      <w:r>
        <w:rPr>
          <w:rFonts w:ascii="GHEA Grapalat" w:hAnsi="GHEA Grapalat" w:cs="Sylfaen"/>
          <w:szCs w:val="24"/>
          <w:lang w:val="hy-AM"/>
        </w:rPr>
        <w:t>Ընթացակարգի հայտերը ստանում և հայտերի գրանցամատյանում գրանցում է հանձնաժողովի քարտուղար Մանուշակ Գրիգորյանը։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7B358474" w14:textId="5C914499" w:rsidR="00B67CCD" w:rsidRPr="005E1F72" w:rsidRDefault="00B67CCD" w:rsidP="00EF3662">
      <w:pPr>
        <w:pStyle w:val="23"/>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14:paraId="4F275046" w14:textId="77777777" w:rsidR="003850A0" w:rsidRPr="00DE1E5A" w:rsidRDefault="003850A0" w:rsidP="003850A0">
      <w:pPr>
        <w:pStyle w:val="23"/>
        <w:spacing w:line="240" w:lineRule="auto"/>
        <w:ind w:firstLine="567"/>
        <w:rPr>
          <w:rFonts w:ascii="GHEA Grapalat" w:hAnsi="GHEA Grapalat" w:cs="Sylfaen"/>
          <w:szCs w:val="24"/>
          <w:lang w:val="hy-AM"/>
        </w:rPr>
      </w:pPr>
      <w:bookmarkStart w:id="3"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323F6A44" w14:textId="77777777" w:rsidR="003850A0" w:rsidRPr="002A4619" w:rsidRDefault="003850A0" w:rsidP="003850A0">
      <w:pPr>
        <w:pStyle w:val="23"/>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ցության իրավունքի պահանջներին իր տվյալների համապատասխանության մասին.</w:t>
      </w:r>
    </w:p>
    <w:p w14:paraId="45DC8E91" w14:textId="77777777" w:rsidR="00C63E1C" w:rsidRDefault="003850A0" w:rsidP="00972668">
      <w:pPr>
        <w:shd w:val="clear" w:color="auto" w:fill="FFFFFF"/>
        <w:ind w:firstLine="567"/>
        <w:jc w:val="both"/>
        <w:rPr>
          <w:rFonts w:ascii="GHEA Grapalat" w:hAnsi="GHEA Grapalat" w:cs="Sylfaen"/>
          <w:sz w:val="20"/>
          <w:lang w:val="hy-AM"/>
        </w:rPr>
      </w:pPr>
      <w:r w:rsidRPr="000677B2">
        <w:rPr>
          <w:rFonts w:ascii="GHEA Grapalat" w:hAnsi="GHEA Grapalat" w:cs="Sylfaen"/>
          <w:sz w:val="20"/>
          <w:lang w:val="hy-AM"/>
        </w:rPr>
        <w:t>բ)</w:t>
      </w:r>
      <w:r w:rsidRPr="00EF4BBA">
        <w:rPr>
          <w:rFonts w:ascii="GHEA Grapalat" w:hAnsi="GHEA Grapalat" w:cs="Sylfaen"/>
          <w:lang w:val="hy-AM"/>
        </w:rPr>
        <w:t xml:space="preserve"> </w:t>
      </w:r>
      <w:r w:rsidR="00C63E1C" w:rsidRPr="00E2245F">
        <w:rPr>
          <w:rFonts w:ascii="GHEA Grapalat" w:hAnsi="GHEA Grapalat" w:cs="Sylfaen"/>
          <w:sz w:val="20"/>
          <w:lang w:val="hy-AM"/>
        </w:rPr>
        <w:t xml:space="preserve">հավաստում՝ ընտրված մասնակից </w:t>
      </w:r>
      <w:r w:rsidR="00C63E1C" w:rsidRPr="000677B2">
        <w:rPr>
          <w:rFonts w:ascii="GHEA Grapalat" w:hAnsi="GHEA Grapalat" w:cs="Sylfaen"/>
          <w:sz w:val="20"/>
          <w:lang w:val="hy-AM"/>
        </w:rPr>
        <w:t>ճանաչվելու դեպքում, սույն հրավեր</w:t>
      </w:r>
      <w:r w:rsidR="00EA68B2" w:rsidRPr="00406C77">
        <w:rPr>
          <w:rFonts w:ascii="GHEA Grapalat" w:hAnsi="GHEA Grapalat" w:cs="Sylfaen"/>
          <w:sz w:val="20"/>
          <w:lang w:val="hy-AM"/>
        </w:rPr>
        <w:t xml:space="preserve">ի 1-ին մասի 2.4 կետով </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xml:space="preserve">, որակավորման ապահովում ներկայացնելու պարտավորության </w:t>
      </w:r>
      <w:r w:rsidR="008957DB">
        <w:rPr>
          <w:rFonts w:ascii="GHEA Grapalat" w:hAnsi="GHEA Grapalat" w:cs="Sylfaen"/>
          <w:sz w:val="20"/>
          <w:lang w:val="hy-AM"/>
        </w:rPr>
        <w:t xml:space="preserve">կամ </w:t>
      </w:r>
      <w:r w:rsidR="000F7B12">
        <w:rPr>
          <w:rFonts w:ascii="GHEA Grapalat" w:hAnsi="GHEA Grapalat" w:cs="Sylfaen"/>
          <w:sz w:val="20"/>
          <w:lang w:val="hy-AM"/>
        </w:rPr>
        <w:t xml:space="preserve">սույն հրավերով սահմանված </w:t>
      </w:r>
      <w:r w:rsidR="008957DB">
        <w:rPr>
          <w:rFonts w:ascii="GHEA Grapalat" w:hAnsi="GHEA Grapalat" w:cs="Sylfaen"/>
          <w:sz w:val="20"/>
          <w:lang w:val="hy-AM"/>
        </w:rPr>
        <w:t>վարկունակության վարկանիշ ունենալու</w:t>
      </w:r>
      <w:r w:rsidR="008957DB" w:rsidRPr="00EF4BBA">
        <w:rPr>
          <w:rFonts w:ascii="GHEA Grapalat" w:hAnsi="GHEA Grapalat" w:cs="Sylfaen"/>
          <w:sz w:val="20"/>
          <w:lang w:val="hy-AM"/>
        </w:rPr>
        <w:t xml:space="preserve"> </w:t>
      </w:r>
      <w:r w:rsidR="00C63E1C" w:rsidRPr="00EF4BBA">
        <w:rPr>
          <w:rFonts w:ascii="GHEA Grapalat" w:hAnsi="GHEA Grapalat" w:cs="Sylfaen"/>
          <w:sz w:val="20"/>
          <w:lang w:val="hy-AM"/>
        </w:rPr>
        <w:t>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14:paraId="39561EAD" w14:textId="77777777" w:rsidR="003850A0" w:rsidRPr="002A4619" w:rsidRDefault="003850A0" w:rsidP="003850A0">
      <w:pPr>
        <w:pStyle w:val="23"/>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37E3B00F" w14:textId="77777777" w:rsidR="0059404D" w:rsidRDefault="003850A0" w:rsidP="003850A0">
      <w:pPr>
        <w:pStyle w:val="23"/>
        <w:spacing w:line="240" w:lineRule="auto"/>
        <w:ind w:firstLine="567"/>
        <w:rPr>
          <w:rFonts w:ascii="GHEA Grapalat" w:hAnsi="GHEA Grapalat" w:cs="Sylfaen"/>
          <w:szCs w:val="24"/>
          <w:lang w:val="hy-AM"/>
        </w:rPr>
      </w:pPr>
      <w:bookmarkStart w:id="4" w:name="_Hlk9261892"/>
      <w:bookmarkEnd w:id="3"/>
      <w:r w:rsidRPr="002A461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36675F8B" w:rsidR="00BE4408" w:rsidRPr="00E74DFB" w:rsidRDefault="00BE4408" w:rsidP="007E39F5">
      <w:pPr>
        <w:pStyle w:val="23"/>
        <w:spacing w:line="240" w:lineRule="auto"/>
        <w:ind w:firstLine="567"/>
        <w:rPr>
          <w:rFonts w:ascii="GHEA Grapalat" w:hAnsi="GHEA Grapalat" w:cs="Sylfaen"/>
          <w:szCs w:val="24"/>
          <w:lang w:val="hy-AM"/>
        </w:rPr>
      </w:pPr>
      <w:r w:rsidRPr="002A4619">
        <w:rPr>
          <w:rFonts w:ascii="GHEA Grapalat" w:hAnsi="GHEA Grapalat"/>
          <w:lang w:val="hy-AM"/>
        </w:rPr>
        <w:t>Ե</w:t>
      </w:r>
      <w:r w:rsidRPr="00BE4408">
        <w:rPr>
          <w:rFonts w:ascii="GHEA Grapalat" w:hAnsi="GHEA Grapalat"/>
          <w:lang w:val="hy-AM"/>
        </w:rPr>
        <w:t>)</w:t>
      </w:r>
      <w:r>
        <w:rPr>
          <w:rFonts w:ascii="GHEA Grapalat" w:hAnsi="GHEA Grapalat"/>
          <w:lang w:val="hy-AM"/>
        </w:rPr>
        <w:t xml:space="preserve"> </w:t>
      </w:r>
      <w:r w:rsidRPr="00BF58CA">
        <w:rPr>
          <w:rFonts w:ascii="GHEA Grapalat" w:hAnsi="GHEA Grapalat" w:cs="Sylfaen"/>
          <w:szCs w:val="24"/>
          <w:lang w:val="hy-AM"/>
        </w:rPr>
        <w:t>իրական շահառուների վերաբերյալ հայտարարագիր՝ համաձայն հավելված 1-ի</w:t>
      </w:r>
      <w:r>
        <w:rPr>
          <w:rFonts w:ascii="GHEA Grapalat" w:hAnsi="GHEA Grapalat" w:cs="Sylfaen"/>
          <w:szCs w:val="24"/>
          <w:lang w:val="hy-AM"/>
        </w:rPr>
        <w:t>: Հայտարարագիր չի ներկայացվում, եթե մասնակիցը անհատ ձեռնարկատեր կամ ֆիզիկական անձ է:</w:t>
      </w:r>
      <w:r w:rsidR="004A3C10" w:rsidRPr="004A3C10">
        <w:rPr>
          <w:rFonts w:ascii="GHEA Grapalat" w:hAnsi="GHEA Grapalat" w:cs="Sylfaen"/>
          <w:szCs w:val="24"/>
          <w:lang w:val="hy-AM"/>
        </w:rPr>
        <w:t xml:space="preserve"> </w:t>
      </w:r>
      <w:r w:rsidRPr="007E39F5">
        <w:rPr>
          <w:rFonts w:ascii="GHEA Grapalat" w:hAnsi="GHEA Grapalat" w:cs="Sylfaen"/>
          <w:szCs w:val="24"/>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p>
    <w:p w14:paraId="77C5B023" w14:textId="77777777" w:rsidR="00B67CCD" w:rsidRPr="004B2068" w:rsidRDefault="00246F46" w:rsidP="00612BDF">
      <w:pPr>
        <w:pStyle w:val="norm"/>
        <w:spacing w:line="240" w:lineRule="auto"/>
        <w:ind w:firstLine="630"/>
        <w:rPr>
          <w:rFonts w:ascii="GHEA Grapalat" w:hAnsi="GHEA Grapalat" w:cs="Sylfaen"/>
          <w:sz w:val="20"/>
          <w:szCs w:val="24"/>
          <w:lang w:val="hy-AM" w:eastAsia="en-US"/>
        </w:rPr>
      </w:pPr>
      <w:r w:rsidRPr="00972668">
        <w:rPr>
          <w:rFonts w:ascii="GHEA Grapalat" w:hAnsi="GHEA Grapalat" w:cs="Sylfaen"/>
          <w:sz w:val="20"/>
          <w:lang w:val="hy-AM"/>
        </w:rPr>
        <w:t xml:space="preserve"> </w:t>
      </w:r>
      <w:bookmarkEnd w:id="4"/>
      <w:r w:rsidR="003850A0" w:rsidRPr="002A4619">
        <w:rPr>
          <w:rFonts w:ascii="GHEA Grapalat" w:hAnsi="GHEA Grapalat" w:cs="Sylfaen"/>
          <w:sz w:val="20"/>
          <w:szCs w:val="24"/>
          <w:lang w:val="hy-AM" w:eastAsia="en-US"/>
        </w:rPr>
        <w:t>2</w:t>
      </w:r>
      <w:r w:rsidR="003E3FD0" w:rsidRPr="005E1F72">
        <w:rPr>
          <w:rFonts w:ascii="GHEA Grapalat" w:hAnsi="GHEA Grapalat" w:cs="Sylfaen"/>
          <w:sz w:val="20"/>
          <w:szCs w:val="24"/>
          <w:lang w:val="hy-AM" w:eastAsia="en-US"/>
        </w:rPr>
        <w:t>)</w:t>
      </w:r>
      <w:r w:rsidR="00B67CCD" w:rsidRPr="005E1F72">
        <w:rPr>
          <w:rFonts w:ascii="GHEA Grapalat" w:hAnsi="GHEA Grapalat" w:cs="Sylfaen"/>
          <w:sz w:val="20"/>
          <w:szCs w:val="24"/>
          <w:lang w:val="hy-AM" w:eastAsia="en-US"/>
        </w:rPr>
        <w:t xml:space="preserve"> </w:t>
      </w:r>
      <w:r w:rsidR="0047117B" w:rsidRPr="005E1F72">
        <w:rPr>
          <w:rFonts w:ascii="GHEA Grapalat" w:hAnsi="GHEA Grapalat" w:cs="Sylfaen"/>
          <w:sz w:val="20"/>
          <w:szCs w:val="24"/>
          <w:lang w:val="hy-AM" w:eastAsia="en-US"/>
        </w:rPr>
        <w:t xml:space="preserve">իր կողմից հաստատված </w:t>
      </w:r>
      <w:r w:rsidR="00B67CCD" w:rsidRPr="005E1F72">
        <w:rPr>
          <w:rFonts w:ascii="GHEA Grapalat" w:hAnsi="GHEA Grapalat" w:cs="Sylfaen"/>
          <w:sz w:val="20"/>
          <w:szCs w:val="24"/>
          <w:lang w:val="hy-AM" w:eastAsia="en-US"/>
        </w:rPr>
        <w:t>գնային առաջարկ</w:t>
      </w:r>
      <w:r w:rsidR="00612BDF" w:rsidRPr="004B2068">
        <w:rPr>
          <w:rFonts w:ascii="GHEA Grapalat" w:hAnsi="GHEA Grapalat" w:cs="Sylfaen"/>
          <w:sz w:val="20"/>
          <w:szCs w:val="24"/>
          <w:lang w:val="hy-AM" w:eastAsia="en-US"/>
        </w:rPr>
        <w:t>.</w:t>
      </w:r>
    </w:p>
    <w:p w14:paraId="73F4F610" w14:textId="77777777" w:rsidR="00EC6281" w:rsidRPr="00AB24B0" w:rsidRDefault="00C96127" w:rsidP="00EF3662">
      <w:pPr>
        <w:pStyle w:val="norm"/>
        <w:spacing w:line="240" w:lineRule="auto"/>
        <w:rPr>
          <w:rFonts w:ascii="GHEA Grapalat" w:hAnsi="GHEA Grapalat" w:cs="Sylfaen"/>
          <w:color w:val="FF0000"/>
          <w:sz w:val="20"/>
          <w:szCs w:val="24"/>
          <w:lang w:val="hy-AM" w:eastAsia="en-US"/>
        </w:rPr>
      </w:pPr>
      <w:r w:rsidRPr="00AB24B0">
        <w:rPr>
          <w:rFonts w:ascii="GHEA Grapalat" w:hAnsi="GHEA Grapalat" w:cs="Sylfaen"/>
          <w:color w:val="FF0000"/>
          <w:sz w:val="20"/>
          <w:szCs w:val="24"/>
          <w:lang w:val="hy-AM" w:eastAsia="en-US"/>
        </w:rPr>
        <w:t>4)</w:t>
      </w:r>
      <w:r w:rsidR="00EC6281" w:rsidRPr="00AB24B0">
        <w:rPr>
          <w:rFonts w:ascii="GHEA Grapalat" w:hAnsi="GHEA Grapalat" w:cs="Sylfaen"/>
          <w:color w:val="FF0000"/>
          <w:sz w:val="20"/>
          <w:szCs w:val="24"/>
          <w:lang w:val="hy-AM" w:eastAsia="en-US"/>
        </w:rPr>
        <w:t xml:space="preserve"> շինարարական աշխատանքների գնման դեպքում՝</w:t>
      </w:r>
    </w:p>
    <w:p w14:paraId="1790B6AE" w14:textId="77777777" w:rsidR="00C96127" w:rsidRPr="00AB24B0" w:rsidRDefault="00EC6281" w:rsidP="00EF3662">
      <w:pPr>
        <w:pStyle w:val="norm"/>
        <w:spacing w:line="240" w:lineRule="auto"/>
        <w:rPr>
          <w:rFonts w:ascii="GHEA Grapalat" w:hAnsi="GHEA Grapalat" w:cs="Sylfaen"/>
          <w:color w:val="FF0000"/>
          <w:sz w:val="20"/>
          <w:szCs w:val="24"/>
          <w:lang w:val="hy-AM" w:eastAsia="en-US"/>
        </w:rPr>
      </w:pPr>
      <w:r w:rsidRPr="00AB24B0">
        <w:rPr>
          <w:rFonts w:ascii="GHEA Grapalat" w:hAnsi="GHEA Grapalat" w:cs="Sylfaen"/>
          <w:color w:val="FF0000"/>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25BCF639" w14:textId="4BDC735E" w:rsidR="00EC6281" w:rsidRPr="003916D7" w:rsidRDefault="00EC6281" w:rsidP="00EF3662">
      <w:pPr>
        <w:pStyle w:val="norm"/>
        <w:spacing w:line="240" w:lineRule="auto"/>
        <w:rPr>
          <w:rFonts w:ascii="GHEA Grapalat" w:hAnsi="GHEA Grapalat" w:cs="Sylfaen"/>
          <w:color w:val="FF0000"/>
          <w:sz w:val="20"/>
          <w:szCs w:val="24"/>
          <w:lang w:val="hy-AM" w:eastAsia="en-US"/>
        </w:rPr>
      </w:pPr>
      <w:r w:rsidRPr="003916D7">
        <w:rPr>
          <w:rFonts w:ascii="GHEA Grapalat" w:hAnsi="GHEA Grapalat" w:cs="Sylfaen"/>
          <w:color w:val="FF0000"/>
          <w:sz w:val="20"/>
          <w:szCs w:val="24"/>
          <w:lang w:val="hy-AM" w:eastAsia="en-US"/>
        </w:rPr>
        <w:t>- իր կողմից առաջարկվող՝ սույն հրավերին կցված նախագ</w:t>
      </w:r>
      <w:r w:rsidR="00EB6702" w:rsidRPr="003916D7">
        <w:rPr>
          <w:rFonts w:ascii="GHEA Grapalat" w:hAnsi="GHEA Grapalat" w:cs="Sylfaen"/>
          <w:color w:val="FF0000"/>
          <w:sz w:val="20"/>
          <w:szCs w:val="24"/>
          <w:lang w:val="hy-AM" w:eastAsia="en-US"/>
        </w:rPr>
        <w:t>ծ</w:t>
      </w:r>
      <w:r w:rsidRPr="003916D7">
        <w:rPr>
          <w:rFonts w:ascii="GHEA Grapalat" w:hAnsi="GHEA Grapalat" w:cs="Sylfaen"/>
          <w:color w:val="FF0000"/>
          <w:sz w:val="20"/>
          <w:szCs w:val="24"/>
          <w:lang w:val="hy-AM" w:eastAsia="en-US"/>
        </w:rPr>
        <w:t xml:space="preserve">ային փաստաթղթերով սահմանված տեխնիկական բնութագրերին համապատասխանող սարքերի և սարքավորումների տեխնիկական բնութագրերը, </w:t>
      </w:r>
      <w:r w:rsidR="003E2995">
        <w:rPr>
          <w:rFonts w:ascii="GHEA Grapalat" w:hAnsi="GHEA Grapalat" w:cs="Sylfaen"/>
          <w:color w:val="FF0000"/>
          <w:sz w:val="20"/>
          <w:szCs w:val="24"/>
          <w:lang w:val="hy-AM" w:eastAsia="en-US"/>
        </w:rPr>
        <w:t xml:space="preserve">ֆիրմային անվանումները </w:t>
      </w:r>
      <w:r w:rsidRPr="003916D7">
        <w:rPr>
          <w:rFonts w:ascii="GHEA Grapalat" w:hAnsi="GHEA Grapalat" w:cs="Sylfaen"/>
          <w:color w:val="FF0000"/>
          <w:sz w:val="20"/>
          <w:szCs w:val="24"/>
          <w:lang w:val="hy-AM" w:eastAsia="en-US"/>
        </w:rPr>
        <w:t xml:space="preserve"> և երաշխիքային ժամկետները.</w:t>
      </w:r>
    </w:p>
    <w:p w14:paraId="5D3EA758" w14:textId="77777777" w:rsidR="000845F6" w:rsidRPr="005E1F72" w:rsidRDefault="00C96127" w:rsidP="00EF3662">
      <w:pPr>
        <w:pStyle w:val="norm"/>
        <w:spacing w:line="240" w:lineRule="auto"/>
        <w:rPr>
          <w:rFonts w:ascii="GHEA Grapalat" w:hAnsi="GHEA Grapalat" w:cs="Sylfaen"/>
          <w:sz w:val="20"/>
          <w:szCs w:val="24"/>
          <w:lang w:val="hy-AM" w:eastAsia="en-US"/>
        </w:rPr>
      </w:pPr>
      <w:r w:rsidRPr="004B2068">
        <w:rPr>
          <w:rFonts w:ascii="GHEA Grapalat" w:hAnsi="GHEA Grapalat" w:cs="Sylfaen"/>
          <w:sz w:val="20"/>
          <w:szCs w:val="24"/>
          <w:lang w:val="hy-AM" w:eastAsia="en-US"/>
        </w:rPr>
        <w:t>5</w:t>
      </w:r>
      <w:r w:rsidR="003E3FD0" w:rsidRPr="00F6799D">
        <w:rPr>
          <w:rFonts w:ascii="GHEA Grapalat" w:hAnsi="GHEA Grapalat" w:cs="Sylfaen"/>
          <w:sz w:val="20"/>
          <w:szCs w:val="24"/>
          <w:lang w:val="hy-AM" w:eastAsia="en-US"/>
        </w:rPr>
        <w:t>)</w:t>
      </w:r>
      <w:r w:rsidR="000845F6" w:rsidRPr="00F6799D">
        <w:rPr>
          <w:rFonts w:ascii="GHEA Grapalat" w:hAnsi="GHEA Grapalat" w:cs="Sylfaen"/>
          <w:sz w:val="20"/>
          <w:szCs w:val="24"/>
          <w:lang w:val="hy-AM" w:eastAsia="en-US"/>
        </w:rPr>
        <w:t xml:space="preserve">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F6799D">
        <w:rPr>
          <w:rFonts w:ascii="GHEA Grapalat" w:hAnsi="GHEA Grapalat" w:cs="Sylfaen"/>
          <w:sz w:val="20"/>
          <w:szCs w:val="24"/>
          <w:lang w:val="hy-AM" w:eastAsia="en-US"/>
        </w:rPr>
        <w:t xml:space="preserve">կնքվելիք </w:t>
      </w:r>
      <w:r w:rsidR="000845F6" w:rsidRPr="00F6799D">
        <w:rPr>
          <w:rFonts w:ascii="GHEA Grapalat" w:hAnsi="GHEA Grapalat" w:cs="Sylfaen"/>
          <w:sz w:val="20"/>
          <w:szCs w:val="24"/>
          <w:lang w:val="hy-AM" w:eastAsia="en-US"/>
        </w:rPr>
        <w:t xml:space="preserve">պայմանագիրն իրականացվելու է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միջոցով:</w:t>
      </w:r>
    </w:p>
    <w:p w14:paraId="47A6D57A" w14:textId="77777777"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2A4619" w:rsidRDefault="00E410D5" w:rsidP="00E410D5">
      <w:pPr>
        <w:pStyle w:val="norm"/>
        <w:spacing w:line="240" w:lineRule="auto"/>
        <w:rPr>
          <w:rFonts w:ascii="GHEA Grapalat" w:hAnsi="GHEA Grapalat" w:cs="Sylfaen"/>
          <w:sz w:val="20"/>
          <w:szCs w:val="24"/>
          <w:lang w:val="hy-AM" w:eastAsia="en-US"/>
        </w:rPr>
      </w:pPr>
      <w:bookmarkStart w:id="5"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6C92AEB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77777777" w:rsidR="008957D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lastRenderedPageBreak/>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8957DB">
        <w:rPr>
          <w:rFonts w:ascii="GHEA Grapalat" w:hAnsi="GHEA Grapalat" w:cs="Sylfaen"/>
          <w:sz w:val="20"/>
          <w:szCs w:val="24"/>
          <w:lang w:val="hy-AM" w:eastAsia="en-US"/>
        </w:rPr>
        <w:t>.</w:t>
      </w:r>
    </w:p>
    <w:bookmarkEnd w:id="5"/>
    <w:p w14:paraId="119B65DD" w14:textId="77777777" w:rsidR="00037DDE" w:rsidRPr="005E1F72"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5E1F72" w:rsidRDefault="00C8055A" w:rsidP="00EF3662">
      <w:pPr>
        <w:jc w:val="center"/>
        <w:rPr>
          <w:rFonts w:ascii="GHEA Grapalat" w:hAnsi="GHEA Grapalat" w:cs="Arial"/>
          <w:b/>
          <w:sz w:val="20"/>
          <w:lang w:val="es-ES"/>
        </w:rPr>
      </w:pPr>
      <w:r w:rsidRPr="005E1F72">
        <w:rPr>
          <w:rFonts w:ascii="GHEA Grapalat" w:hAnsi="GHEA Grapalat"/>
          <w:b/>
          <w:sz w:val="20"/>
          <w:lang w:val="es-ES"/>
        </w:rPr>
        <w:t>5</w:t>
      </w:r>
      <w:r w:rsidR="00A45946" w:rsidRPr="005E1F72">
        <w:rPr>
          <w:rFonts w:ascii="GHEA Grapalat" w:hAnsi="GHEA Grapalat"/>
          <w:b/>
          <w:sz w:val="20"/>
          <w:lang w:val="es-ES"/>
        </w:rPr>
        <w:t xml:space="preserve">.   </w:t>
      </w:r>
      <w:r w:rsidR="00A45946" w:rsidRPr="005E1F72">
        <w:rPr>
          <w:rFonts w:ascii="GHEA Grapalat" w:hAnsi="GHEA Grapalat" w:cs="Sylfaen"/>
          <w:b/>
          <w:sz w:val="20"/>
          <w:lang w:val="es-ES"/>
        </w:rPr>
        <w:t>ՀԱՅՏԻ</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ԳՆԱՅԻՆ</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ԱՌԱՋԱՐԿԸ</w:t>
      </w:r>
      <w:r w:rsidR="00A45946" w:rsidRPr="005E1F72">
        <w:rPr>
          <w:rFonts w:ascii="GHEA Grapalat" w:hAnsi="GHEA Grapalat" w:cs="Arial"/>
          <w:b/>
          <w:sz w:val="20"/>
          <w:lang w:val="es-ES"/>
        </w:rPr>
        <w:t xml:space="preserve"> </w:t>
      </w:r>
    </w:p>
    <w:p w14:paraId="2F5CC508" w14:textId="77777777" w:rsidR="00A45946" w:rsidRPr="005E1F72" w:rsidRDefault="00A45946" w:rsidP="00EF3662">
      <w:pPr>
        <w:jc w:val="center"/>
        <w:rPr>
          <w:rFonts w:ascii="GHEA Grapalat" w:hAnsi="GHEA Grapalat" w:cs="Arial"/>
          <w:b/>
          <w:sz w:val="20"/>
          <w:lang w:val="es-ES"/>
        </w:rPr>
      </w:pPr>
    </w:p>
    <w:p w14:paraId="14FF876B" w14:textId="77777777" w:rsidR="00A45946" w:rsidRPr="005E1F72" w:rsidRDefault="00C8055A" w:rsidP="00EF3662">
      <w:pPr>
        <w:ind w:firstLine="567"/>
        <w:jc w:val="both"/>
        <w:rPr>
          <w:rFonts w:ascii="GHEA Grapalat" w:hAnsi="GHEA Grapalat"/>
          <w:sz w:val="20"/>
          <w:lang w:val="es-ES"/>
        </w:rPr>
      </w:pPr>
      <w:r w:rsidRPr="005E1F72">
        <w:rPr>
          <w:rFonts w:ascii="GHEA Grapalat" w:hAnsi="GHEA Grapalat" w:cs="Sylfaen"/>
          <w:sz w:val="20"/>
          <w:lang w:val="es-ES"/>
        </w:rPr>
        <w:t>5</w:t>
      </w:r>
      <w:r w:rsidR="00A45946" w:rsidRPr="005E1F72">
        <w:rPr>
          <w:rFonts w:ascii="GHEA Grapalat" w:hAnsi="GHEA Grapalat" w:cs="Sylfaen"/>
          <w:sz w:val="20"/>
          <w:lang w:val="es-ES"/>
        </w:rPr>
        <w:t xml:space="preserve">.1 </w:t>
      </w:r>
      <w:r w:rsidR="00A45946" w:rsidRPr="00287968">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գինը</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ա</w:t>
      </w:r>
      <w:r w:rsidR="00A20F71" w:rsidRPr="004B2068">
        <w:rPr>
          <w:rFonts w:ascii="GHEA Grapalat" w:hAnsi="GHEA Grapalat" w:cs="Sylfaen"/>
          <w:sz w:val="20"/>
          <w:lang w:val="hy-AM"/>
        </w:rPr>
        <w:t>շխատանքի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արժեքից</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բացի</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ներառում</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փոխադրման</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ապահովագրման</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տուրքերի</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հարկերի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այլ</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վճարումների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գծով</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ծախսերը</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և</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չի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կարող</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պակաս</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լինել</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դրանց</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ինքնարժեքից</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գնի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հաշվարկը</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պետք</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ներկայացվի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հայտով</w:t>
      </w:r>
      <w:r w:rsidR="00A45946" w:rsidRPr="005E1F72">
        <w:rPr>
          <w:rFonts w:ascii="GHEA Grapalat" w:hAnsi="GHEA Grapalat"/>
          <w:sz w:val="20"/>
          <w:lang w:val="es-ES"/>
        </w:rPr>
        <w:t xml:space="preserve"> </w:t>
      </w:r>
      <w:r w:rsidR="00220C7C" w:rsidRPr="005E1F72">
        <w:rPr>
          <w:rFonts w:ascii="GHEA Grapalat" w:hAnsi="GHEA Grapalat"/>
          <w:sz w:val="20"/>
          <w:lang w:val="es-ES"/>
        </w:rPr>
        <w:t>հ</w:t>
      </w:r>
      <w:r w:rsidR="00A45946" w:rsidRPr="005E1F72">
        <w:rPr>
          <w:rFonts w:ascii="GHEA Grapalat" w:hAnsi="GHEA Grapalat"/>
          <w:sz w:val="20"/>
          <w:lang w:val="es-ES"/>
        </w:rPr>
        <w:t>ամակարգի միջոցով:</w:t>
      </w:r>
    </w:p>
    <w:p w14:paraId="29FAE099" w14:textId="77777777" w:rsidR="00B95FE0" w:rsidRPr="005E1F72" w:rsidRDefault="00C8055A" w:rsidP="00EF3662">
      <w:pPr>
        <w:pStyle w:val="norm"/>
        <w:spacing w:line="240" w:lineRule="auto"/>
        <w:ind w:firstLine="567"/>
        <w:rPr>
          <w:rFonts w:ascii="GHEA Grapalat" w:hAnsi="GHEA Grapalat" w:cs="Sylfaen"/>
          <w:sz w:val="20"/>
          <w:szCs w:val="24"/>
          <w:lang w:val="es-ES" w:eastAsia="en-US"/>
        </w:rPr>
      </w:pPr>
      <w:r w:rsidRPr="00D85759">
        <w:rPr>
          <w:rFonts w:ascii="GHEA Grapalat" w:hAnsi="GHEA Grapalat" w:cs="Sylfaen"/>
          <w:sz w:val="20"/>
          <w:szCs w:val="24"/>
          <w:lang w:val="hy-AM" w:eastAsia="en-US"/>
        </w:rPr>
        <w:t>5</w:t>
      </w:r>
      <w:r w:rsidR="00A45946" w:rsidRPr="00D85759">
        <w:rPr>
          <w:rFonts w:ascii="GHEA Grapalat" w:hAnsi="GHEA Grapalat" w:cs="Sylfaen"/>
          <w:sz w:val="20"/>
          <w:szCs w:val="24"/>
          <w:lang w:val="hy-AM" w:eastAsia="en-US"/>
        </w:rPr>
        <w:t>.2 Մ</w:t>
      </w:r>
      <w:r w:rsidR="00A45946" w:rsidRPr="005E1F72">
        <w:rPr>
          <w:rFonts w:ascii="GHEA Grapalat" w:hAnsi="GHEA Grapalat" w:cs="Sylfaen"/>
          <w:sz w:val="20"/>
          <w:szCs w:val="24"/>
          <w:lang w:val="hy-AM" w:eastAsia="en-US"/>
        </w:rPr>
        <w:t xml:space="preserve">ասնակիցը գնային առաջարկը ներկայացնում է </w:t>
      </w:r>
      <w:r w:rsidR="000A3471" w:rsidRPr="00D85759">
        <w:rPr>
          <w:rFonts w:ascii="GHEA Grapalat" w:hAnsi="GHEA Grapalat" w:cs="Sylfaen"/>
          <w:sz w:val="20"/>
          <w:szCs w:val="24"/>
          <w:lang w:val="hy-AM" w:eastAsia="en-US"/>
        </w:rPr>
        <w:t>արժեք (ինքնարժեքի և կանխատեսվող շահույթի հանրագումարը)</w:t>
      </w:r>
      <w:r w:rsidR="00A00D05" w:rsidRPr="00A00D05">
        <w:rPr>
          <w:rFonts w:ascii="GHEA Grapalat" w:hAnsi="GHEA Grapalat" w:cs="Sylfaen"/>
          <w:sz w:val="20"/>
          <w:szCs w:val="24"/>
          <w:lang w:val="es-ES" w:eastAsia="en-US"/>
        </w:rPr>
        <w:t xml:space="preserve"> </w:t>
      </w:r>
      <w:r w:rsidR="00A45946" w:rsidRPr="005E1F7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8D549A">
        <w:rPr>
          <w:rFonts w:ascii="GHEA Grapalat" w:hAnsi="GHEA Grapalat" w:cs="Sylfaen"/>
          <w:sz w:val="20"/>
          <w:szCs w:val="24"/>
          <w:lang w:eastAsia="en-US"/>
        </w:rPr>
        <w:t>Ա</w:t>
      </w:r>
      <w:r w:rsidR="008D549A">
        <w:rPr>
          <w:rFonts w:ascii="GHEA Grapalat" w:hAnsi="GHEA Grapalat" w:cs="Sylfaen"/>
          <w:sz w:val="20"/>
          <w:szCs w:val="24"/>
          <w:lang w:val="hy-AM" w:eastAsia="en-US"/>
        </w:rPr>
        <w:t>րժեքի</w:t>
      </w:r>
      <w:r w:rsidR="008D549A" w:rsidRPr="005E1F72">
        <w:rPr>
          <w:rFonts w:ascii="GHEA Grapalat" w:hAnsi="GHEA Grapalat" w:cs="Sylfaen"/>
          <w:sz w:val="20"/>
          <w:szCs w:val="24"/>
          <w:lang w:val="hy-AM" w:eastAsia="en-US"/>
        </w:rPr>
        <w:t xml:space="preserve"> </w:t>
      </w:r>
      <w:r w:rsidR="00A45946" w:rsidRPr="005E1F7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E1F72">
        <w:rPr>
          <w:rFonts w:ascii="GHEA Grapalat" w:hAnsi="GHEA Grapalat" w:cs="Sylfaen"/>
          <w:sz w:val="20"/>
          <w:szCs w:val="24"/>
          <w:lang w:val="es-ES" w:eastAsia="en-US"/>
        </w:rPr>
        <w:t xml:space="preserve"> </w:t>
      </w:r>
      <w:r w:rsidR="00A45946" w:rsidRPr="005E1F72">
        <w:rPr>
          <w:rFonts w:ascii="GHEA Grapalat" w:hAnsi="GHEA Grapalat" w:cs="Sylfaen"/>
          <w:sz w:val="20"/>
          <w:lang w:val="ru-RU"/>
        </w:rPr>
        <w:t>ներկայաց</w:t>
      </w:r>
      <w:r w:rsidR="00A45946" w:rsidRPr="005E1F72">
        <w:rPr>
          <w:rFonts w:ascii="GHEA Grapalat" w:hAnsi="GHEA Grapalat" w:cs="Sylfaen"/>
          <w:sz w:val="20"/>
        </w:rPr>
        <w:t>վող</w:t>
      </w:r>
      <w:r w:rsidR="00A45946" w:rsidRPr="005E1F72">
        <w:rPr>
          <w:rFonts w:ascii="GHEA Grapalat" w:hAnsi="GHEA Grapalat" w:cs="Sylfaen"/>
          <w:sz w:val="20"/>
          <w:lang w:val="es-ES"/>
        </w:rPr>
        <w:t xml:space="preserve"> </w:t>
      </w:r>
      <w:r w:rsidR="00A45946" w:rsidRPr="005E1F72">
        <w:rPr>
          <w:rFonts w:ascii="GHEA Grapalat" w:hAnsi="GHEA Grapalat" w:cs="Sylfaen"/>
          <w:sz w:val="20"/>
          <w:lang w:val="ru-RU"/>
        </w:rPr>
        <w:t>գնային</w:t>
      </w:r>
      <w:r w:rsidR="00A45946" w:rsidRPr="005E1F72">
        <w:rPr>
          <w:rFonts w:ascii="GHEA Grapalat" w:hAnsi="GHEA Grapalat" w:cs="Sylfaen"/>
          <w:sz w:val="20"/>
          <w:lang w:val="es-ES"/>
        </w:rPr>
        <w:t xml:space="preserve"> </w:t>
      </w:r>
      <w:r w:rsidR="00A45946" w:rsidRPr="005E1F72">
        <w:rPr>
          <w:rFonts w:ascii="GHEA Grapalat" w:hAnsi="GHEA Grapalat" w:cs="Sylfaen"/>
          <w:sz w:val="20"/>
          <w:lang w:val="ru-RU"/>
        </w:rPr>
        <w:t>առաջարկում</w:t>
      </w:r>
      <w:r w:rsidR="00A45946" w:rsidRPr="005E1F7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5E1F72">
        <w:rPr>
          <w:rFonts w:ascii="GHEA Grapalat" w:hAnsi="GHEA Grapalat" w:cs="Sylfaen"/>
          <w:sz w:val="20"/>
          <w:szCs w:val="24"/>
          <w:lang w:val="es-ES" w:eastAsia="en-US"/>
        </w:rPr>
        <w:t xml:space="preserve"> </w:t>
      </w:r>
    </w:p>
    <w:p w14:paraId="1887276C" w14:textId="77777777" w:rsidR="00B95FE0" w:rsidRPr="005E1F72" w:rsidRDefault="00B95FE0" w:rsidP="006C1D25">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 xml:space="preserve">ասնակիցների գնային առաջարկների </w:t>
      </w:r>
      <w:r w:rsidR="00934B33" w:rsidRPr="005E1F72">
        <w:rPr>
          <w:rFonts w:ascii="GHEA Grapalat" w:hAnsi="GHEA Grapalat" w:cs="Sylfaen"/>
          <w:sz w:val="20"/>
          <w:szCs w:val="24"/>
          <w:lang w:val="hy-AM" w:eastAsia="en-US"/>
        </w:rPr>
        <w:t>գնահատում</w:t>
      </w:r>
      <w:r w:rsidR="00934B33" w:rsidRPr="005E1F72">
        <w:rPr>
          <w:rFonts w:ascii="GHEA Grapalat" w:hAnsi="GHEA Grapalat" w:cs="Sylfaen"/>
          <w:sz w:val="20"/>
          <w:szCs w:val="24"/>
          <w:lang w:eastAsia="en-US"/>
        </w:rPr>
        <w:t>ն</w:t>
      </w:r>
      <w:r w:rsidR="00934B33" w:rsidRPr="005E1F72">
        <w:rPr>
          <w:rFonts w:ascii="GHEA Grapalat" w:hAnsi="GHEA Grapalat" w:cs="Sylfaen"/>
          <w:sz w:val="20"/>
          <w:szCs w:val="24"/>
          <w:lang w:val="hy-AM" w:eastAsia="en-US"/>
        </w:rPr>
        <w:t xml:space="preserve"> </w:t>
      </w:r>
      <w:r w:rsidR="00934B33" w:rsidRPr="005E1F72">
        <w:rPr>
          <w:rFonts w:ascii="GHEA Grapalat" w:hAnsi="GHEA Grapalat" w:cs="Sylfaen"/>
          <w:sz w:val="20"/>
          <w:szCs w:val="24"/>
          <w:lang w:eastAsia="en-US"/>
        </w:rPr>
        <w:t>ու</w:t>
      </w:r>
      <w:r w:rsidR="00A45946" w:rsidRPr="005E1F72">
        <w:rPr>
          <w:rFonts w:ascii="GHEA Grapalat" w:hAnsi="GHEA Grapalat" w:cs="Sylfaen"/>
          <w:sz w:val="20"/>
          <w:szCs w:val="24"/>
          <w:lang w:val="hy-AM" w:eastAsia="en-US"/>
        </w:rPr>
        <w:t xml:space="preserve"> համեմատումն իրականացվում </w:t>
      </w:r>
      <w:r w:rsidR="00934B33" w:rsidRPr="005E1F72">
        <w:rPr>
          <w:rFonts w:ascii="GHEA Grapalat" w:hAnsi="GHEA Grapalat" w:cs="Sylfaen"/>
          <w:sz w:val="20"/>
          <w:szCs w:val="24"/>
          <w:lang w:eastAsia="en-US"/>
        </w:rPr>
        <w:t>են</w:t>
      </w:r>
      <w:r w:rsidR="00A45946" w:rsidRPr="005E1F72">
        <w:rPr>
          <w:rFonts w:ascii="GHEA Grapalat" w:hAnsi="GHEA Grapalat" w:cs="Sylfaen"/>
          <w:sz w:val="20"/>
          <w:szCs w:val="24"/>
          <w:lang w:val="hy-AM" w:eastAsia="en-US"/>
        </w:rPr>
        <w:t xml:space="preserve"> առանց սույն կետում նշված հարկի գումարի հաշվարկման:</w:t>
      </w:r>
      <w:r w:rsidRPr="005E1F72">
        <w:rPr>
          <w:rFonts w:ascii="GHEA Grapalat" w:hAnsi="GHEA Grapalat" w:cs="Sylfaen"/>
          <w:sz w:val="20"/>
          <w:szCs w:val="24"/>
          <w:lang w:val="hy-AM" w:eastAsia="en-US"/>
        </w:rPr>
        <w:t xml:space="preserve"> Ընդ որում, մասնակցի հայտը ենթակա չէ մերժման, եթե`</w:t>
      </w:r>
    </w:p>
    <w:p w14:paraId="14002BE9" w14:textId="77777777" w:rsidR="00B95FE0" w:rsidRPr="005E1F72" w:rsidRDefault="00B95FE0" w:rsidP="00877F78">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ա. գնային առաջարկի </w:t>
      </w:r>
      <w:r w:rsidR="005E61FD">
        <w:rPr>
          <w:rFonts w:ascii="GHEA Grapalat" w:hAnsi="GHEA Grapalat" w:cs="Sylfaen"/>
          <w:sz w:val="20"/>
          <w:szCs w:val="24"/>
          <w:lang w:val="hy-AM" w:eastAsia="en-US"/>
        </w:rPr>
        <w:t xml:space="preserve"> </w:t>
      </w:r>
      <w:r w:rsidR="00291A55">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5E1F72" w:rsidRDefault="00B95FE0" w:rsidP="00C75A7D">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բ. գնային առաջարկի </w:t>
      </w:r>
      <w:r w:rsidR="0042084B">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Default="00B95FE0" w:rsidP="001E17BA">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Pr>
          <w:rFonts w:ascii="GHEA Grapalat" w:hAnsi="GHEA Grapalat" w:cs="Sylfaen"/>
          <w:sz w:val="20"/>
          <w:szCs w:val="24"/>
          <w:lang w:val="hy-AM" w:eastAsia="en-US"/>
        </w:rPr>
        <w:t>.</w:t>
      </w:r>
    </w:p>
    <w:p w14:paraId="4B07F1DF" w14:textId="77777777" w:rsidR="00A63118" w:rsidRPr="00890CC4" w:rsidRDefault="00A63118" w:rsidP="00972668">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 xml:space="preserve">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AD6C411" w14:textId="77777777" w:rsidR="00A63118" w:rsidRPr="00890CC4" w:rsidRDefault="00A63118" w:rsidP="00972668">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7888ADCB" w:rsidR="00A63118" w:rsidRPr="005E1F72" w:rsidRDefault="00A63118" w:rsidP="00372F1F">
      <w:pPr>
        <w:pStyle w:val="norm"/>
        <w:spacing w:line="240" w:lineRule="auto"/>
        <w:ind w:firstLine="270"/>
        <w:rPr>
          <w:rFonts w:ascii="GHEA Grapalat" w:hAnsi="GHEA Grapalat" w:cs="Sylfaen"/>
          <w:sz w:val="20"/>
          <w:szCs w:val="24"/>
          <w:lang w:val="hy-AM" w:eastAsia="en-US"/>
        </w:rPr>
      </w:pPr>
      <w:r w:rsidRPr="00890CC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Pr>
          <w:rFonts w:ascii="GHEA Grapalat" w:hAnsi="GHEA Grapalat" w:cs="Sylfaen"/>
          <w:sz w:val="20"/>
          <w:szCs w:val="24"/>
          <w:lang w:val="hy-AM" w:eastAsia="en-US"/>
        </w:rPr>
        <w:t>:</w:t>
      </w:r>
    </w:p>
    <w:p w14:paraId="02772729" w14:textId="77777777" w:rsidR="00A45946" w:rsidRPr="005E1F72" w:rsidRDefault="00C8055A" w:rsidP="00EF3662">
      <w:pPr>
        <w:pStyle w:val="norm"/>
        <w:spacing w:line="240" w:lineRule="auto"/>
        <w:ind w:firstLine="567"/>
        <w:rPr>
          <w:rFonts w:ascii="GHEA Grapalat" w:hAnsi="GHEA Grapalat"/>
          <w:sz w:val="20"/>
          <w:lang w:val="es-ES"/>
        </w:rPr>
      </w:pPr>
      <w:r w:rsidRPr="005E1F72">
        <w:rPr>
          <w:rFonts w:ascii="GHEA Grapalat" w:hAnsi="GHEA Grapalat"/>
          <w:sz w:val="20"/>
          <w:lang w:val="es-ES"/>
        </w:rPr>
        <w:t>5</w:t>
      </w:r>
      <w:r w:rsidR="00A45946" w:rsidRPr="005E1F72">
        <w:rPr>
          <w:rFonts w:ascii="GHEA Grapalat" w:hAnsi="GHEA Grapalat"/>
          <w:sz w:val="20"/>
          <w:lang w:val="es-ES"/>
        </w:rPr>
        <w:t>.</w:t>
      </w:r>
      <w:r w:rsidR="00A45946" w:rsidRPr="005E1F72">
        <w:rPr>
          <w:rFonts w:ascii="GHEA Grapalat" w:hAnsi="GHEA Grapalat"/>
          <w:sz w:val="20"/>
          <w:lang w:val="hy-AM"/>
        </w:rPr>
        <w:t>3</w:t>
      </w:r>
      <w:r w:rsidR="00A45946" w:rsidRPr="005E1F72">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5E1F72">
        <w:rPr>
          <w:rFonts w:ascii="GHEA Grapalat" w:hAnsi="GHEA Grapalat"/>
          <w:sz w:val="20"/>
          <w:lang w:val="hy-AM"/>
        </w:rPr>
        <w:t>առանց Հայաստանի Հանրա</w:t>
      </w:r>
      <w:r w:rsidR="00A45946" w:rsidRPr="005E1F72">
        <w:rPr>
          <w:rFonts w:ascii="GHEA Grapalat" w:hAnsi="GHEA Grapalat"/>
          <w:sz w:val="20"/>
          <w:lang w:val="hy-AM"/>
        </w:rPr>
        <w:softHyphen/>
        <w:t>պետության պետական բյուջե վճարվելիք ավելացված արժեքի հարկի գումարի հաշվարկման</w:t>
      </w:r>
      <w:r w:rsidR="00A45946" w:rsidRPr="005E1F72">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E1F72">
        <w:rPr>
          <w:rFonts w:ascii="GHEA Grapalat" w:hAnsi="GHEA Grapalat"/>
          <w:sz w:val="20"/>
          <w:lang w:val="es-ES"/>
        </w:rPr>
        <w:t>մ</w:t>
      </w:r>
      <w:r w:rsidR="00A45946" w:rsidRPr="005E1F72">
        <w:rPr>
          <w:rFonts w:ascii="GHEA Grapalat" w:hAnsi="GHEA Grapalat"/>
          <w:sz w:val="20"/>
          <w:lang w:val="es-ES"/>
        </w:rPr>
        <w:t>ասնակցի շահույթի չափը չի կարող հրավերով սահմանափակվել:</w:t>
      </w:r>
    </w:p>
    <w:p w14:paraId="78021160" w14:textId="77777777" w:rsidR="00886587" w:rsidRDefault="00886587" w:rsidP="00EF3662">
      <w:pPr>
        <w:jc w:val="center"/>
        <w:rPr>
          <w:rFonts w:ascii="GHEA Grapalat" w:hAnsi="GHEA Grapalat"/>
          <w:b/>
          <w:sz w:val="20"/>
          <w:lang w:val="es-ES"/>
        </w:rPr>
      </w:pPr>
    </w:p>
    <w:p w14:paraId="3CCC6BA7" w14:textId="372DEDA1" w:rsidR="00096865" w:rsidRPr="005E1F72" w:rsidRDefault="00220C7C" w:rsidP="00EF3662">
      <w:pPr>
        <w:jc w:val="center"/>
        <w:rPr>
          <w:rFonts w:ascii="GHEA Grapalat" w:hAnsi="GHEA Grapalat"/>
          <w:b/>
          <w:sz w:val="20"/>
          <w:lang w:val="es-ES"/>
        </w:rPr>
      </w:pPr>
      <w:r w:rsidRPr="005E1F72">
        <w:rPr>
          <w:rFonts w:ascii="GHEA Grapalat" w:hAnsi="GHEA Grapalat"/>
          <w:b/>
          <w:sz w:val="20"/>
          <w:lang w:val="es-ES"/>
        </w:rPr>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094ABDF0" w14:textId="77777777"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1365529E" w14:textId="77777777" w:rsidR="00096865" w:rsidRPr="005E1F72" w:rsidRDefault="00096865" w:rsidP="00EF3662">
      <w:pPr>
        <w:pStyle w:val="a3"/>
        <w:spacing w:line="240" w:lineRule="auto"/>
        <w:ind w:firstLine="567"/>
        <w:rPr>
          <w:rFonts w:ascii="GHEA Grapalat" w:hAnsi="GHEA Grapalat"/>
          <w:b/>
          <w:lang w:val="af-ZA"/>
        </w:rPr>
      </w:pPr>
    </w:p>
    <w:p w14:paraId="311F343E" w14:textId="77777777" w:rsidR="00096865" w:rsidRPr="005E1F72" w:rsidRDefault="00220C7C" w:rsidP="00EF3662">
      <w:pPr>
        <w:pStyle w:val="a3"/>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վավեր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համապատասխան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կնքումը</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կողմից</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մերժումը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r w:rsidR="00096865" w:rsidRPr="005E1F72">
        <w:rPr>
          <w:rFonts w:ascii="GHEA Grapalat" w:hAnsi="GHEA Grapalat" w:cs="Sylfaen"/>
          <w:i w:val="0"/>
          <w:szCs w:val="24"/>
          <w:lang w:val="ru-RU"/>
        </w:rPr>
        <w:t>ընթացակարգը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չկայացած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հայտարարվելը</w:t>
      </w:r>
      <w:r w:rsidR="004D5671" w:rsidRPr="005E1F72">
        <w:rPr>
          <w:rFonts w:ascii="GHEA Grapalat" w:hAnsi="GHEA Grapalat" w:cs="Sylfaen"/>
          <w:i w:val="0"/>
          <w:szCs w:val="24"/>
          <w:lang w:val="ru-RU"/>
        </w:rPr>
        <w:t>։</w:t>
      </w:r>
    </w:p>
    <w:p w14:paraId="1523F4E2" w14:textId="77777777" w:rsidR="00096865" w:rsidRPr="005E1F72" w:rsidRDefault="00220C7C" w:rsidP="00EF3662">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ասնակիցը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r w:rsidR="00096865" w:rsidRPr="005E1F72">
        <w:rPr>
          <w:rFonts w:ascii="GHEA Grapalat" w:hAnsi="GHEA Grapalat" w:cs="Sylfaen"/>
          <w:i w:val="0"/>
          <w:szCs w:val="24"/>
          <w:lang w:val="ru-RU"/>
        </w:rPr>
        <w:t>կետում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նշված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վերջնաժամկետը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իր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4D5671" w:rsidRPr="005E1F72">
        <w:rPr>
          <w:rFonts w:ascii="GHEA Grapalat" w:hAnsi="GHEA Grapalat" w:cs="Sylfaen"/>
          <w:i w:val="0"/>
          <w:szCs w:val="24"/>
          <w:lang w:val="ru-RU"/>
        </w:rPr>
        <w:t>։</w:t>
      </w:r>
    </w:p>
    <w:p w14:paraId="1F764B16" w14:textId="77777777" w:rsidR="00FA0E41" w:rsidRPr="005E1F72" w:rsidRDefault="00FA0E41" w:rsidP="00EF3662">
      <w:pPr>
        <w:ind w:firstLine="567"/>
        <w:jc w:val="center"/>
        <w:rPr>
          <w:rFonts w:ascii="GHEA Grapalat" w:hAnsi="GHEA Grapalat"/>
          <w:b/>
          <w:sz w:val="20"/>
          <w:lang w:val="af-ZA"/>
        </w:rPr>
      </w:pPr>
    </w:p>
    <w:p w14:paraId="1438A951" w14:textId="77777777" w:rsidR="00096865" w:rsidRPr="005E1F72" w:rsidRDefault="00096865" w:rsidP="00EF3662">
      <w:pPr>
        <w:ind w:firstLine="567"/>
        <w:jc w:val="both"/>
        <w:rPr>
          <w:rFonts w:ascii="GHEA Grapalat" w:hAnsi="GHEA Grapalat" w:cs="Sylfaen"/>
          <w:sz w:val="20"/>
          <w:lang w:val="af-ZA"/>
        </w:rPr>
      </w:pPr>
    </w:p>
    <w:p w14:paraId="5CC43B4D" w14:textId="77777777" w:rsidR="00807178" w:rsidRPr="005E1F72" w:rsidRDefault="00FD2748" w:rsidP="00EF3662">
      <w:pPr>
        <w:ind w:firstLine="567"/>
        <w:jc w:val="center"/>
        <w:rPr>
          <w:rFonts w:ascii="GHEA Grapalat" w:hAnsi="GHEA Grapalat"/>
          <w:b/>
          <w:sz w:val="20"/>
          <w:lang w:val="hy-AM"/>
        </w:rPr>
      </w:pPr>
      <w:r w:rsidRPr="005E1F72">
        <w:rPr>
          <w:rFonts w:ascii="GHEA Grapalat" w:hAnsi="GHEA Grapalat"/>
          <w:b/>
          <w:sz w:val="20"/>
          <w:lang w:val="af-ZA"/>
        </w:rPr>
        <w:t>8</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14:paraId="6F23DF9F" w14:textId="77777777"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t>ԱՐԴՅՈՒՆՔՆԵՐԻ ԱՄՓՈՓՈՒՄԸ</w:t>
      </w:r>
      <w:r w:rsidR="008D5016" w:rsidRPr="005E1F72">
        <w:rPr>
          <w:rFonts w:ascii="GHEA Grapalat" w:hAnsi="GHEA Grapalat"/>
          <w:b/>
          <w:sz w:val="20"/>
          <w:lang w:val="af-ZA"/>
        </w:rPr>
        <w:t xml:space="preserve"> </w:t>
      </w:r>
    </w:p>
    <w:p w14:paraId="4E46D11E" w14:textId="77777777" w:rsidR="00096865" w:rsidRPr="005E1F72" w:rsidRDefault="00096865" w:rsidP="00EF3662">
      <w:pPr>
        <w:ind w:firstLine="567"/>
        <w:jc w:val="both"/>
        <w:rPr>
          <w:rFonts w:ascii="GHEA Grapalat" w:hAnsi="GHEA Grapalat"/>
          <w:b/>
          <w:sz w:val="20"/>
          <w:lang w:val="af-ZA"/>
        </w:rPr>
      </w:pPr>
    </w:p>
    <w:p w14:paraId="0DD15D91" w14:textId="01075952" w:rsidR="00096865" w:rsidRPr="00575E89" w:rsidRDefault="00FD2748" w:rsidP="00EF3662">
      <w:pPr>
        <w:pStyle w:val="23"/>
        <w:spacing w:line="240" w:lineRule="auto"/>
        <w:ind w:firstLine="567"/>
        <w:rPr>
          <w:rFonts w:ascii="GHEA Grapalat" w:hAnsi="GHEA Grapalat" w:cs="Tahoma"/>
          <w:b/>
        </w:rPr>
      </w:pPr>
      <w:r w:rsidRPr="00575E89">
        <w:rPr>
          <w:rFonts w:ascii="GHEA Grapalat" w:hAnsi="GHEA Grapalat"/>
          <w:b/>
        </w:rPr>
        <w:lastRenderedPageBreak/>
        <w:t>8</w:t>
      </w:r>
      <w:r w:rsidR="00096865" w:rsidRPr="00575E89">
        <w:rPr>
          <w:rFonts w:ascii="GHEA Grapalat" w:hAnsi="GHEA Grapalat"/>
          <w:b/>
        </w:rPr>
        <w:t xml:space="preserve">.1 </w:t>
      </w:r>
      <w:r w:rsidR="00575E89" w:rsidRPr="00575E89">
        <w:rPr>
          <w:rFonts w:ascii="GHEA Grapalat" w:hAnsi="GHEA Grapalat" w:cs="Sylfaen"/>
          <w:b/>
          <w:lang w:val="ru-RU"/>
        </w:rPr>
        <w:t>Հայտերի</w:t>
      </w:r>
      <w:r w:rsidR="00575E89" w:rsidRPr="00575E89">
        <w:rPr>
          <w:rFonts w:ascii="GHEA Grapalat" w:hAnsi="GHEA Grapalat" w:cs="Sylfaen"/>
          <w:b/>
        </w:rPr>
        <w:t xml:space="preserve"> </w:t>
      </w:r>
      <w:r w:rsidR="00575E89" w:rsidRPr="00575E89">
        <w:rPr>
          <w:rFonts w:ascii="GHEA Grapalat" w:hAnsi="GHEA Grapalat" w:cs="Sylfaen"/>
          <w:b/>
          <w:lang w:val="ru-RU"/>
        </w:rPr>
        <w:t>բացումը</w:t>
      </w:r>
      <w:r w:rsidR="00575E89" w:rsidRPr="00575E89">
        <w:rPr>
          <w:rFonts w:ascii="GHEA Grapalat" w:hAnsi="GHEA Grapalat" w:cs="Sylfaen"/>
          <w:b/>
        </w:rPr>
        <w:t xml:space="preserve"> </w:t>
      </w:r>
      <w:r w:rsidR="00575E89" w:rsidRPr="00575E89">
        <w:rPr>
          <w:rFonts w:ascii="GHEA Grapalat" w:hAnsi="GHEA Grapalat" w:cs="Sylfaen"/>
          <w:b/>
          <w:lang w:val="ru-RU"/>
        </w:rPr>
        <w:t>կկատարվի</w:t>
      </w:r>
      <w:r w:rsidR="00575E89" w:rsidRPr="00575E89">
        <w:rPr>
          <w:rFonts w:ascii="GHEA Grapalat" w:hAnsi="GHEA Grapalat" w:cs="Sylfaen"/>
          <w:b/>
        </w:rPr>
        <w:t xml:space="preserve"> </w:t>
      </w:r>
      <w:r w:rsidR="00575E89" w:rsidRPr="00575E89">
        <w:rPr>
          <w:rFonts w:ascii="GHEA Grapalat" w:hAnsi="GHEA Grapalat" w:cs="Sylfaen"/>
          <w:b/>
          <w:lang w:val="ru-RU"/>
        </w:rPr>
        <w:t>հանձնաժողովի՝</w:t>
      </w:r>
      <w:r w:rsidR="00575E89" w:rsidRPr="00575E89">
        <w:rPr>
          <w:rFonts w:ascii="GHEA Grapalat" w:hAnsi="GHEA Grapalat" w:cs="Sylfaen"/>
          <w:b/>
        </w:rPr>
        <w:t xml:space="preserve"> </w:t>
      </w:r>
      <w:r w:rsidR="00575E89" w:rsidRPr="00575E89">
        <w:rPr>
          <w:rFonts w:ascii="GHEA Grapalat" w:hAnsi="GHEA Grapalat" w:cs="Sylfaen"/>
          <w:b/>
          <w:lang w:val="ru-RU"/>
        </w:rPr>
        <w:t>հայտերի</w:t>
      </w:r>
      <w:r w:rsidR="00575E89" w:rsidRPr="00575E89">
        <w:rPr>
          <w:rFonts w:ascii="GHEA Grapalat" w:hAnsi="GHEA Grapalat" w:cs="Sylfaen"/>
          <w:b/>
        </w:rPr>
        <w:t xml:space="preserve"> </w:t>
      </w:r>
      <w:r w:rsidR="00575E89" w:rsidRPr="00575E89">
        <w:rPr>
          <w:rFonts w:ascii="GHEA Grapalat" w:hAnsi="GHEA Grapalat" w:cs="Sylfaen"/>
          <w:b/>
          <w:lang w:val="ru-RU"/>
        </w:rPr>
        <w:t>բացման</w:t>
      </w:r>
      <w:r w:rsidR="00575E89" w:rsidRPr="00575E89">
        <w:rPr>
          <w:rFonts w:ascii="GHEA Grapalat" w:hAnsi="GHEA Grapalat" w:cs="Sylfaen"/>
          <w:b/>
        </w:rPr>
        <w:t xml:space="preserve"> </w:t>
      </w:r>
      <w:r w:rsidR="00575E89" w:rsidRPr="00575E89">
        <w:rPr>
          <w:rFonts w:ascii="GHEA Grapalat" w:hAnsi="GHEA Grapalat" w:cs="Sylfaen"/>
          <w:b/>
          <w:lang w:val="ru-RU"/>
        </w:rPr>
        <w:t>և</w:t>
      </w:r>
      <w:r w:rsidR="00575E89" w:rsidRPr="00575E89">
        <w:rPr>
          <w:rFonts w:ascii="GHEA Grapalat" w:hAnsi="GHEA Grapalat" w:cs="Sylfaen"/>
          <w:b/>
        </w:rPr>
        <w:t xml:space="preserve"> </w:t>
      </w:r>
      <w:r w:rsidR="00575E89" w:rsidRPr="00575E89">
        <w:rPr>
          <w:rFonts w:ascii="GHEA Grapalat" w:hAnsi="GHEA Grapalat" w:cs="Sylfaen"/>
          <w:b/>
          <w:lang w:val="ru-RU"/>
        </w:rPr>
        <w:t>գնահատման</w:t>
      </w:r>
      <w:r w:rsidR="00575E89" w:rsidRPr="00575E89">
        <w:rPr>
          <w:rFonts w:ascii="GHEA Grapalat" w:hAnsi="GHEA Grapalat" w:cs="Sylfaen"/>
          <w:b/>
        </w:rPr>
        <w:t xml:space="preserve"> </w:t>
      </w:r>
      <w:r w:rsidR="00575E89" w:rsidRPr="00575E89">
        <w:rPr>
          <w:rFonts w:ascii="GHEA Grapalat" w:hAnsi="GHEA Grapalat" w:cs="Sylfaen"/>
          <w:b/>
          <w:lang w:val="ru-RU"/>
        </w:rPr>
        <w:t>նիստում՝</w:t>
      </w:r>
      <w:r w:rsidR="00575E89" w:rsidRPr="00575E89">
        <w:rPr>
          <w:rFonts w:ascii="GHEA Grapalat" w:hAnsi="GHEA Grapalat" w:cs="Sylfaen"/>
          <w:b/>
        </w:rPr>
        <w:t xml:space="preserve"> </w:t>
      </w:r>
      <w:r w:rsidR="00575E89" w:rsidRPr="00575E89">
        <w:rPr>
          <w:rFonts w:ascii="GHEA Grapalat" w:hAnsi="GHEA Grapalat" w:cs="Sylfaen"/>
          <w:b/>
          <w:lang w:val="ru-RU"/>
        </w:rPr>
        <w:t>սույն</w:t>
      </w:r>
      <w:r w:rsidR="00575E89" w:rsidRPr="00575E89">
        <w:rPr>
          <w:rFonts w:ascii="GHEA Grapalat" w:hAnsi="GHEA Grapalat" w:cs="Sylfaen"/>
          <w:b/>
        </w:rPr>
        <w:t xml:space="preserve"> </w:t>
      </w:r>
      <w:r w:rsidR="00575E89" w:rsidRPr="00575E89">
        <w:rPr>
          <w:rFonts w:ascii="GHEA Grapalat" w:hAnsi="GHEA Grapalat" w:cs="Sylfaen"/>
          <w:b/>
          <w:lang w:val="ru-RU"/>
        </w:rPr>
        <w:t>ընթացակարգի</w:t>
      </w:r>
      <w:r w:rsidR="00575E89" w:rsidRPr="00575E89">
        <w:rPr>
          <w:rFonts w:ascii="GHEA Grapalat" w:hAnsi="GHEA Grapalat" w:cs="Sylfaen"/>
          <w:b/>
        </w:rPr>
        <w:t xml:space="preserve"> </w:t>
      </w:r>
      <w:r w:rsidR="00575E89" w:rsidRPr="00575E89">
        <w:rPr>
          <w:rFonts w:ascii="GHEA Grapalat" w:hAnsi="GHEA Grapalat" w:cs="Sylfaen"/>
          <w:b/>
          <w:lang w:val="ru-RU"/>
        </w:rPr>
        <w:t>հայտարարությունը</w:t>
      </w:r>
      <w:r w:rsidR="00575E89" w:rsidRPr="00575E89">
        <w:rPr>
          <w:rFonts w:ascii="GHEA Grapalat" w:hAnsi="GHEA Grapalat" w:cs="Sylfaen"/>
          <w:b/>
        </w:rPr>
        <w:t xml:space="preserve"> </w:t>
      </w:r>
      <w:r w:rsidR="00575E89" w:rsidRPr="00575E89">
        <w:rPr>
          <w:rFonts w:ascii="GHEA Grapalat" w:hAnsi="GHEA Grapalat" w:cs="Sylfaen"/>
          <w:b/>
          <w:lang w:val="ru-RU"/>
        </w:rPr>
        <w:t>և</w:t>
      </w:r>
      <w:r w:rsidR="00575E89" w:rsidRPr="00575E89">
        <w:rPr>
          <w:rFonts w:ascii="GHEA Grapalat" w:hAnsi="GHEA Grapalat" w:cs="Sylfaen"/>
          <w:b/>
        </w:rPr>
        <w:t xml:space="preserve"> </w:t>
      </w:r>
      <w:r w:rsidR="00575E89" w:rsidRPr="00575E89">
        <w:rPr>
          <w:rFonts w:ascii="GHEA Grapalat" w:hAnsi="GHEA Grapalat" w:cs="Sylfaen"/>
          <w:b/>
          <w:lang w:val="ru-RU"/>
        </w:rPr>
        <w:t>հրավերը</w:t>
      </w:r>
      <w:r w:rsidR="00575E89" w:rsidRPr="00575E89">
        <w:rPr>
          <w:rFonts w:ascii="GHEA Grapalat" w:hAnsi="GHEA Grapalat" w:cs="Sylfaen"/>
          <w:b/>
        </w:rPr>
        <w:t xml:space="preserve"> </w:t>
      </w:r>
      <w:r w:rsidR="00575E89" w:rsidRPr="00575E89">
        <w:rPr>
          <w:rFonts w:ascii="GHEA Grapalat" w:hAnsi="GHEA Grapalat" w:cs="Sylfaen"/>
          <w:b/>
          <w:lang w:val="ru-RU"/>
        </w:rPr>
        <w:t>տեղեկագրում</w:t>
      </w:r>
      <w:r w:rsidR="00575E89" w:rsidRPr="00575E89">
        <w:rPr>
          <w:rFonts w:ascii="GHEA Grapalat" w:hAnsi="GHEA Grapalat" w:cs="Sylfaen"/>
          <w:b/>
        </w:rPr>
        <w:t xml:space="preserve"> </w:t>
      </w:r>
      <w:r w:rsidR="00575E89" w:rsidRPr="00575E89">
        <w:rPr>
          <w:rFonts w:ascii="GHEA Grapalat" w:hAnsi="GHEA Grapalat" w:cs="Sylfaen"/>
          <w:b/>
          <w:lang w:val="ru-RU"/>
        </w:rPr>
        <w:t>հրապարակվելու</w:t>
      </w:r>
      <w:r w:rsidR="00575E89" w:rsidRPr="00575E89">
        <w:rPr>
          <w:rFonts w:ascii="GHEA Grapalat" w:hAnsi="GHEA Grapalat" w:cs="Sylfaen"/>
          <w:b/>
        </w:rPr>
        <w:t xml:space="preserve"> </w:t>
      </w:r>
      <w:r w:rsidR="00575E89" w:rsidRPr="00575E89">
        <w:rPr>
          <w:rFonts w:ascii="GHEA Grapalat" w:hAnsi="GHEA Grapalat" w:cs="Sylfaen"/>
          <w:b/>
          <w:lang w:val="ru-RU"/>
        </w:rPr>
        <w:t>օրվանից</w:t>
      </w:r>
      <w:r w:rsidR="00575E89" w:rsidRPr="00575E89">
        <w:rPr>
          <w:rFonts w:ascii="GHEA Grapalat" w:hAnsi="GHEA Grapalat" w:cs="Sylfaen"/>
          <w:b/>
        </w:rPr>
        <w:t xml:space="preserve"> </w:t>
      </w:r>
      <w:r w:rsidR="00575E89" w:rsidRPr="00575E89">
        <w:rPr>
          <w:rFonts w:ascii="GHEA Grapalat" w:hAnsi="GHEA Grapalat" w:cs="Sylfaen"/>
          <w:b/>
          <w:lang w:val="ru-RU"/>
        </w:rPr>
        <w:t>հաշված</w:t>
      </w:r>
      <w:r w:rsidR="00575E89" w:rsidRPr="00575E89">
        <w:rPr>
          <w:rFonts w:ascii="GHEA Grapalat" w:hAnsi="GHEA Grapalat" w:cs="Sylfaen"/>
          <w:b/>
        </w:rPr>
        <w:t xml:space="preserve"> «7»</w:t>
      </w:r>
      <w:r w:rsidR="00575E89" w:rsidRPr="00575E89">
        <w:rPr>
          <w:rFonts w:ascii="GHEA Grapalat" w:hAnsi="GHEA Grapalat" w:cs="Sylfaen"/>
          <w:b/>
          <w:lang w:val="ru-RU"/>
        </w:rPr>
        <w:t>րդ</w:t>
      </w:r>
      <w:r w:rsidR="00575E89" w:rsidRPr="00575E89">
        <w:rPr>
          <w:rFonts w:ascii="GHEA Grapalat" w:hAnsi="GHEA Grapalat" w:cs="Sylfaen"/>
          <w:b/>
        </w:rPr>
        <w:t xml:space="preserve"> </w:t>
      </w:r>
      <w:r w:rsidR="00575E89" w:rsidRPr="00575E89">
        <w:rPr>
          <w:rFonts w:ascii="GHEA Grapalat" w:hAnsi="GHEA Grapalat" w:cs="Sylfaen"/>
          <w:b/>
          <w:lang w:val="ru-RU"/>
        </w:rPr>
        <w:t>օրվա</w:t>
      </w:r>
      <w:r w:rsidR="00575E89" w:rsidRPr="00575E89">
        <w:rPr>
          <w:rFonts w:ascii="GHEA Grapalat" w:hAnsi="GHEA Grapalat" w:cs="Sylfaen"/>
          <w:b/>
        </w:rPr>
        <w:t xml:space="preserve"> </w:t>
      </w:r>
      <w:r w:rsidR="00575E89" w:rsidRPr="00575E89">
        <w:rPr>
          <w:rFonts w:ascii="GHEA Grapalat" w:hAnsi="GHEA Grapalat" w:cs="Sylfaen"/>
          <w:b/>
          <w:lang w:val="ru-RU"/>
        </w:rPr>
        <w:t>ժամը</w:t>
      </w:r>
      <w:r w:rsidR="00575E89" w:rsidRPr="00575E89">
        <w:rPr>
          <w:rFonts w:ascii="GHEA Grapalat" w:hAnsi="GHEA Grapalat" w:cs="Sylfaen"/>
          <w:b/>
        </w:rPr>
        <w:t xml:space="preserve"> «11:00»-</w:t>
      </w:r>
      <w:r w:rsidR="00575E89">
        <w:rPr>
          <w:rFonts w:ascii="GHEA Grapalat" w:hAnsi="GHEA Grapalat" w:cs="Sylfaen"/>
          <w:b/>
          <w:lang w:val="ru-RU"/>
        </w:rPr>
        <w:t>ին</w:t>
      </w:r>
      <w:r w:rsidR="00575E89">
        <w:rPr>
          <w:rFonts w:ascii="GHEA Grapalat" w:hAnsi="GHEA Grapalat" w:cs="Sylfaen"/>
          <w:b/>
          <w:lang w:val="hy-AM"/>
        </w:rPr>
        <w:t>,</w:t>
      </w:r>
      <w:r w:rsidR="00575E89" w:rsidRPr="00575E89">
        <w:rPr>
          <w:rFonts w:ascii="GHEA Grapalat" w:hAnsi="GHEA Grapalat" w:cs="Sylfaen"/>
          <w:b/>
        </w:rPr>
        <w:t xml:space="preserve"> «Կոմիտասի 54 բ» հասցեով: (</w:t>
      </w:r>
      <w:r w:rsidR="008F3889">
        <w:rPr>
          <w:rFonts w:ascii="GHEA Grapalat" w:hAnsi="GHEA Grapalat" w:cs="Sylfaen"/>
          <w:b/>
          <w:lang w:val="hy-AM"/>
        </w:rPr>
        <w:t>1</w:t>
      </w:r>
      <w:r w:rsidR="000D219F">
        <w:rPr>
          <w:rFonts w:ascii="GHEA Grapalat" w:hAnsi="GHEA Grapalat" w:cs="Sylfaen"/>
          <w:b/>
          <w:lang w:val="hy-AM"/>
        </w:rPr>
        <w:t>8</w:t>
      </w:r>
      <w:r w:rsidR="00575E89" w:rsidRPr="00575E89">
        <w:rPr>
          <w:rFonts w:ascii="GHEA Grapalat" w:hAnsi="GHEA Grapalat" w:cs="Sylfaen"/>
          <w:b/>
        </w:rPr>
        <w:t>.</w:t>
      </w:r>
      <w:r w:rsidR="008F3889">
        <w:rPr>
          <w:rFonts w:ascii="GHEA Grapalat" w:hAnsi="GHEA Grapalat" w:cs="Sylfaen"/>
          <w:b/>
          <w:lang w:val="hy-AM"/>
        </w:rPr>
        <w:t>07</w:t>
      </w:r>
      <w:r w:rsidR="00575E89" w:rsidRPr="00575E89">
        <w:rPr>
          <w:rFonts w:ascii="GHEA Grapalat" w:hAnsi="GHEA Grapalat" w:cs="Sylfaen"/>
          <w:b/>
        </w:rPr>
        <w:t>.202</w:t>
      </w:r>
      <w:r w:rsidR="008F3889">
        <w:rPr>
          <w:rFonts w:ascii="GHEA Grapalat" w:hAnsi="GHEA Grapalat" w:cs="Sylfaen"/>
          <w:b/>
          <w:lang w:val="hy-AM"/>
        </w:rPr>
        <w:t>3</w:t>
      </w:r>
      <w:r w:rsidR="00575E89" w:rsidRPr="00575E89">
        <w:rPr>
          <w:rFonts w:ascii="GHEA Grapalat" w:hAnsi="GHEA Grapalat" w:cs="Sylfaen"/>
          <w:b/>
        </w:rPr>
        <w:t xml:space="preserve">թ)  </w:t>
      </w:r>
      <w:r w:rsidR="004C3803" w:rsidRPr="00575E89">
        <w:rPr>
          <w:rFonts w:ascii="GHEA Grapalat" w:hAnsi="GHEA Grapalat" w:cs="Sylfaen"/>
          <w:b/>
          <w:szCs w:val="24"/>
        </w:rPr>
        <w:t xml:space="preserve"> </w:t>
      </w:r>
    </w:p>
    <w:p w14:paraId="63922AD5" w14:textId="77777777" w:rsidR="00A66703" w:rsidRPr="005E1F72" w:rsidRDefault="00A66703" w:rsidP="00A66703">
      <w:pPr>
        <w:ind w:firstLine="567"/>
        <w:jc w:val="both"/>
        <w:rPr>
          <w:rFonts w:ascii="GHEA Grapalat" w:hAnsi="GHEA Grapalat" w:cs="Sylfaen"/>
          <w:sz w:val="20"/>
          <w:lang w:val="hy-AM"/>
        </w:rPr>
      </w:pP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r w:rsidRPr="005E1F72">
        <w:rPr>
          <w:rFonts w:ascii="GHEA Grapalat" w:hAnsi="GHEA Grapalat" w:cs="Sylfaen"/>
          <w:sz w:val="20"/>
        </w:rPr>
        <w:t>հանձնաժողովի</w:t>
      </w:r>
      <w:r w:rsidRPr="005E1F72">
        <w:rPr>
          <w:rFonts w:ascii="GHEA Grapalat" w:hAnsi="GHEA Grapalat" w:cs="Sylfaen"/>
          <w:sz w:val="20"/>
          <w:lang w:val="af-ZA"/>
        </w:rPr>
        <w:t xml:space="preserve"> </w:t>
      </w:r>
      <w:r w:rsidRPr="005E1F72">
        <w:rPr>
          <w:rFonts w:ascii="GHEA Grapalat" w:hAnsi="GHEA Grapalat" w:cs="Sylfaen"/>
          <w:sz w:val="20"/>
        </w:rPr>
        <w:t>նախագահը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րակում է գնման հայտով սահմանված</w:t>
      </w:r>
      <w:r w:rsidRPr="005E1F72">
        <w:rPr>
          <w:rFonts w:ascii="GHEA Grapalat" w:hAnsi="GHEA Grapalat" w:cs="Sylfaen"/>
          <w:sz w:val="20"/>
          <w:lang w:val="af-ZA"/>
        </w:rPr>
        <w:t>`</w:t>
      </w:r>
      <w:r w:rsidRPr="005E1F72">
        <w:rPr>
          <w:rFonts w:ascii="GHEA Grapalat" w:hAnsi="GHEA Grapalat" w:cs="Sylfaen"/>
          <w:sz w:val="20"/>
          <w:lang w:val="hy-AM"/>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ընթացակարգի</w:t>
      </w:r>
      <w:r w:rsidRPr="005E1F72">
        <w:rPr>
          <w:rFonts w:ascii="GHEA Grapalat" w:hAnsi="GHEA Grapalat" w:cs="Sylfaen"/>
          <w:sz w:val="20"/>
          <w:lang w:val="af-ZA"/>
        </w:rPr>
        <w:t xml:space="preserve"> </w:t>
      </w:r>
      <w:r w:rsidRPr="005E1F72">
        <w:rPr>
          <w:rFonts w:ascii="GHEA Grapalat" w:hAnsi="GHEA Grapalat" w:cs="Sylfaen"/>
          <w:sz w:val="20"/>
        </w:rPr>
        <w:t>շրջանակում</w:t>
      </w:r>
      <w:r w:rsidRPr="005E1F72">
        <w:rPr>
          <w:rFonts w:ascii="GHEA Grapalat" w:hAnsi="GHEA Grapalat" w:cs="Sylfaen"/>
          <w:sz w:val="20"/>
          <w:lang w:val="af-ZA"/>
        </w:rPr>
        <w:t xml:space="preserve"> </w:t>
      </w:r>
      <w:r w:rsidRPr="005E1F72">
        <w:rPr>
          <w:rFonts w:ascii="GHEA Grapalat" w:hAnsi="GHEA Grapalat" w:cs="Sylfaen"/>
          <w:sz w:val="20"/>
        </w:rPr>
        <w:t>գնվելիք</w:t>
      </w:r>
      <w:r w:rsidRPr="005E1F72">
        <w:rPr>
          <w:rFonts w:ascii="GHEA Grapalat" w:hAnsi="GHEA Grapalat" w:cs="Sylfaen"/>
          <w:sz w:val="20"/>
          <w:lang w:val="af-ZA"/>
        </w:rPr>
        <w:t xml:space="preserve"> </w:t>
      </w:r>
      <w:r w:rsidRPr="005E1F72">
        <w:rPr>
          <w:rFonts w:ascii="GHEA Grapalat" w:hAnsi="GHEA Grapalat" w:cs="Sylfaen"/>
          <w:sz w:val="20"/>
        </w:rPr>
        <w:t>ա</w:t>
      </w:r>
      <w:r>
        <w:rPr>
          <w:rFonts w:ascii="GHEA Grapalat" w:hAnsi="GHEA Grapalat" w:cs="Sylfaen"/>
          <w:sz w:val="20"/>
        </w:rPr>
        <w:t>շխատանքների</w:t>
      </w:r>
      <w:r w:rsidRPr="004B2068">
        <w:rPr>
          <w:rFonts w:ascii="GHEA Grapalat" w:hAnsi="GHEA Grapalat" w:cs="Sylfaen"/>
          <w:sz w:val="20"/>
          <w:lang w:val="af-ZA"/>
        </w:rPr>
        <w:t xml:space="preserve"> </w:t>
      </w:r>
      <w:r>
        <w:rPr>
          <w:rFonts w:ascii="GHEA Grapalat" w:hAnsi="GHEA Grapalat" w:cs="Sylfaen"/>
          <w:sz w:val="20"/>
          <w:lang w:val="hy-AM"/>
        </w:rPr>
        <w:t xml:space="preserve">գնման </w:t>
      </w:r>
      <w:r w:rsidRPr="005E1F72">
        <w:rPr>
          <w:rFonts w:ascii="GHEA Grapalat" w:hAnsi="GHEA Grapalat" w:cs="Sylfaen"/>
          <w:sz w:val="20"/>
          <w:lang w:val="hy-AM"/>
        </w:rPr>
        <w:t>գինը՝</w:t>
      </w:r>
      <w:r w:rsidRPr="005E1F72">
        <w:rPr>
          <w:rFonts w:ascii="GHEA Grapalat" w:hAnsi="GHEA Grapalat" w:cs="Sylfaen"/>
          <w:sz w:val="20"/>
          <w:lang w:val="af-ZA"/>
        </w:rPr>
        <w:t xml:space="preserve"> </w:t>
      </w:r>
      <w:r w:rsidRPr="005E1F72">
        <w:rPr>
          <w:rFonts w:ascii="GHEA Grapalat" w:hAnsi="GHEA Grapalat" w:cs="Sylfaen"/>
          <w:sz w:val="20"/>
          <w:lang w:val="hy-AM"/>
        </w:rPr>
        <w:t>մեկ</w:t>
      </w:r>
      <w:r w:rsidRPr="005E1F72">
        <w:rPr>
          <w:rFonts w:ascii="GHEA Grapalat" w:hAnsi="GHEA Grapalat" w:cs="Sylfaen"/>
          <w:sz w:val="20"/>
          <w:lang w:val="af-ZA"/>
        </w:rPr>
        <w:t xml:space="preserve"> </w:t>
      </w:r>
      <w:r w:rsidRPr="005E1F72">
        <w:rPr>
          <w:rFonts w:ascii="GHEA Grapalat" w:hAnsi="GHEA Grapalat" w:cs="Sylfaen"/>
          <w:sz w:val="20"/>
          <w:lang w:val="hy-AM"/>
        </w:rPr>
        <w:t>թվով</w:t>
      </w:r>
      <w:r w:rsidRPr="005E1F72">
        <w:rPr>
          <w:rFonts w:ascii="GHEA Grapalat" w:hAnsi="GHEA Grapalat" w:cs="Sylfaen"/>
          <w:sz w:val="20"/>
          <w:lang w:val="af-ZA"/>
        </w:rPr>
        <w:t xml:space="preserve"> </w:t>
      </w:r>
      <w:r w:rsidRPr="005E1F72">
        <w:rPr>
          <w:rFonts w:ascii="GHEA Grapalat" w:hAnsi="GHEA Grapalat" w:cs="Sylfaen"/>
          <w:sz w:val="20"/>
          <w:lang w:val="hy-AM"/>
        </w:rPr>
        <w:t>արտահայտված</w:t>
      </w:r>
      <w:r w:rsidRPr="005E1F72">
        <w:rPr>
          <w:rFonts w:ascii="GHEA Grapalat" w:hAnsi="GHEA Grapalat" w:cs="Sylfaen"/>
          <w:sz w:val="20"/>
          <w:lang w:val="af-ZA"/>
        </w:rPr>
        <w:t xml:space="preserve">, </w:t>
      </w:r>
      <w:r w:rsidRPr="005E1F72">
        <w:rPr>
          <w:rFonts w:ascii="GHEA Grapalat" w:hAnsi="GHEA Grapalat" w:cs="Sylfaen"/>
          <w:sz w:val="20"/>
        </w:rPr>
        <w:t>ինչպես</w:t>
      </w:r>
      <w:r w:rsidRPr="005E1F72">
        <w:rPr>
          <w:rFonts w:ascii="GHEA Grapalat" w:hAnsi="GHEA Grapalat" w:cs="Sylfaen"/>
          <w:sz w:val="20"/>
          <w:lang w:val="af-ZA"/>
        </w:rPr>
        <w:t xml:space="preserve"> </w:t>
      </w:r>
      <w:r w:rsidRPr="005E1F72">
        <w:rPr>
          <w:rFonts w:ascii="GHEA Grapalat" w:hAnsi="GHEA Grapalat" w:cs="Sylfaen"/>
          <w:sz w:val="20"/>
        </w:rPr>
        <w:t>նաև</w:t>
      </w:r>
      <w:r w:rsidRPr="005E1F72">
        <w:rPr>
          <w:rFonts w:ascii="GHEA Grapalat" w:hAnsi="GHEA Grapalat" w:cs="Sylfaen"/>
          <w:sz w:val="20"/>
          <w:lang w:val="af-ZA"/>
        </w:rPr>
        <w:t xml:space="preserve"> </w:t>
      </w:r>
      <w:r w:rsidRPr="005E1F7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5E1F72">
        <w:rPr>
          <w:rFonts w:ascii="GHEA Grapalat" w:hAnsi="GHEA Grapalat" w:cs="Sylfaen"/>
          <w:sz w:val="20"/>
          <w:lang w:val="af-ZA"/>
        </w:rPr>
        <w:t>:</w:t>
      </w:r>
    </w:p>
    <w:p w14:paraId="79821B12" w14:textId="77777777" w:rsidR="00A66703" w:rsidRPr="005E1F72" w:rsidRDefault="00A66703" w:rsidP="00A66703">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գահի կողմից: Հանձնաժողովի</w:t>
      </w:r>
      <w:r w:rsidRPr="005E1F72">
        <w:rPr>
          <w:rFonts w:ascii="GHEA Grapalat" w:hAnsi="GHEA Grapalat"/>
          <w:sz w:val="20"/>
          <w:lang w:val="af-ZA"/>
        </w:rPr>
        <w:t xml:space="preserve"> </w:t>
      </w:r>
      <w:r w:rsidRPr="005E1F72">
        <w:rPr>
          <w:rFonts w:ascii="GHEA Grapalat" w:hAnsi="GHEA Grapalat"/>
          <w:sz w:val="20"/>
          <w:lang w:val="hy-AM"/>
        </w:rPr>
        <w:t>առաջին</w:t>
      </w:r>
      <w:r w:rsidRPr="005E1F72">
        <w:rPr>
          <w:rFonts w:ascii="GHEA Grapalat" w:hAnsi="GHEA Grapalat"/>
          <w:sz w:val="20"/>
          <w:lang w:val="af-ZA"/>
        </w:rPr>
        <w:t xml:space="preserve"> </w:t>
      </w:r>
      <w:r w:rsidRPr="005E1F72">
        <w:rPr>
          <w:rFonts w:ascii="GHEA Grapalat" w:hAnsi="GHEA Grapalat"/>
          <w:sz w:val="20"/>
          <w:lang w:val="hy-AM"/>
        </w:rPr>
        <w:t>բացող</w:t>
      </w:r>
      <w:r w:rsidRPr="005E1F72">
        <w:rPr>
          <w:rFonts w:ascii="GHEA Grapalat" w:hAnsi="GHEA Grapalat"/>
          <w:sz w:val="20"/>
          <w:lang w:val="af-ZA"/>
        </w:rPr>
        <w:t xml:space="preserve"> </w:t>
      </w:r>
      <w:r w:rsidRPr="005E1F72">
        <w:rPr>
          <w:rFonts w:ascii="GHEA Grapalat" w:hAnsi="GHEA Grapalat"/>
          <w:sz w:val="20"/>
          <w:lang w:val="hy-AM"/>
        </w:rPr>
        <w:t>անդամն</w:t>
      </w:r>
      <w:r w:rsidRPr="005E1F72">
        <w:rPr>
          <w:rFonts w:ascii="GHEA Grapalat" w:hAnsi="GHEA Grapalat"/>
          <w:sz w:val="20"/>
          <w:lang w:val="af-ZA"/>
        </w:rPr>
        <w:t xml:space="preserve"> </w:t>
      </w:r>
      <w:r w:rsidRPr="005E1F72">
        <w:rPr>
          <w:rFonts w:ascii="GHEA Grapalat" w:hAnsi="GHEA Grapalat"/>
          <w:sz w:val="20"/>
          <w:lang w:val="hy-AM"/>
        </w:rPr>
        <w:t>իր</w:t>
      </w:r>
      <w:r w:rsidRPr="005E1F72">
        <w:rPr>
          <w:rFonts w:ascii="GHEA Grapalat" w:hAnsi="GHEA Grapalat"/>
          <w:sz w:val="20"/>
          <w:lang w:val="af-ZA"/>
        </w:rPr>
        <w:t xml:space="preserve"> </w:t>
      </w:r>
      <w:r w:rsidRPr="005E1F72">
        <w:rPr>
          <w:rFonts w:ascii="GHEA Grapalat" w:hAnsi="GHEA Grapalat"/>
          <w:sz w:val="20"/>
          <w:lang w:val="hy-AM"/>
        </w:rPr>
        <w:t>կատարած</w:t>
      </w:r>
      <w:r w:rsidRPr="005E1F72">
        <w:rPr>
          <w:rFonts w:ascii="GHEA Grapalat" w:hAnsi="GHEA Grapalat"/>
          <w:sz w:val="20"/>
          <w:lang w:val="af-ZA"/>
        </w:rPr>
        <w:t xml:space="preserve"> </w:t>
      </w:r>
      <w:r w:rsidRPr="005E1F72">
        <w:rPr>
          <w:rFonts w:ascii="GHEA Grapalat" w:hAnsi="GHEA Grapalat"/>
          <w:sz w:val="20"/>
          <w:lang w:val="hy-AM"/>
        </w:rPr>
        <w:t>նշումներով</w:t>
      </w:r>
      <w:r w:rsidRPr="005E1F72">
        <w:rPr>
          <w:rFonts w:ascii="GHEA Grapalat" w:hAnsi="GHEA Grapalat"/>
          <w:sz w:val="20"/>
          <w:lang w:val="af-ZA"/>
        </w:rPr>
        <w:t xml:space="preserve"> </w:t>
      </w:r>
      <w:r w:rsidRPr="005E1F72">
        <w:rPr>
          <w:rFonts w:ascii="GHEA Grapalat" w:hAnsi="GHEA Grapalat"/>
          <w:sz w:val="20"/>
          <w:lang w:val="hy-AM"/>
        </w:rPr>
        <w:t>երկրորդ</w:t>
      </w:r>
      <w:r w:rsidRPr="005E1F72">
        <w:rPr>
          <w:rFonts w:ascii="GHEA Grapalat" w:hAnsi="GHEA Grapalat"/>
          <w:sz w:val="20"/>
          <w:lang w:val="af-ZA"/>
        </w:rPr>
        <w:t xml:space="preserve"> </w:t>
      </w:r>
      <w:r w:rsidRPr="005E1F72">
        <w:rPr>
          <w:rFonts w:ascii="GHEA Grapalat" w:hAnsi="GHEA Grapalat"/>
          <w:sz w:val="20"/>
          <w:lang w:val="hy-AM"/>
        </w:rPr>
        <w:t>բացող</w:t>
      </w:r>
      <w:r w:rsidRPr="005E1F72">
        <w:rPr>
          <w:rFonts w:ascii="GHEA Grapalat" w:hAnsi="GHEA Grapalat"/>
          <w:sz w:val="20"/>
          <w:lang w:val="af-ZA"/>
        </w:rPr>
        <w:t xml:space="preserve"> </w:t>
      </w:r>
      <w:r w:rsidRPr="005E1F72">
        <w:rPr>
          <w:rFonts w:ascii="GHEA Grapalat" w:hAnsi="GHEA Grapalat"/>
          <w:sz w:val="20"/>
          <w:lang w:val="hy-AM"/>
        </w:rPr>
        <w:t>անդամի</w:t>
      </w:r>
      <w:r w:rsidRPr="005E1F72">
        <w:rPr>
          <w:rFonts w:ascii="GHEA Grapalat" w:hAnsi="GHEA Grapalat"/>
          <w:sz w:val="20"/>
          <w:lang w:val="af-ZA"/>
        </w:rPr>
        <w:t xml:space="preserve"> </w:t>
      </w:r>
      <w:r w:rsidRPr="005E1F72">
        <w:rPr>
          <w:rFonts w:ascii="GHEA Grapalat" w:hAnsi="GHEA Grapalat"/>
          <w:sz w:val="20"/>
          <w:lang w:val="hy-AM"/>
        </w:rPr>
        <w:t>դիտարկմանն</w:t>
      </w:r>
      <w:r w:rsidRPr="005E1F72">
        <w:rPr>
          <w:rFonts w:ascii="GHEA Grapalat" w:hAnsi="GHEA Grapalat"/>
          <w:sz w:val="20"/>
          <w:lang w:val="af-ZA"/>
        </w:rPr>
        <w:t xml:space="preserve"> </w:t>
      </w:r>
      <w:r w:rsidRPr="005E1F72">
        <w:rPr>
          <w:rFonts w:ascii="GHEA Grapalat" w:hAnsi="GHEA Grapalat"/>
          <w:sz w:val="20"/>
          <w:lang w:val="hy-AM"/>
        </w:rPr>
        <w:t>է</w:t>
      </w:r>
      <w:r w:rsidRPr="005E1F72">
        <w:rPr>
          <w:rFonts w:ascii="GHEA Grapalat" w:hAnsi="GHEA Grapalat"/>
          <w:sz w:val="20"/>
          <w:lang w:val="af-ZA"/>
        </w:rPr>
        <w:t xml:space="preserve"> </w:t>
      </w:r>
      <w:r w:rsidRPr="005E1F72">
        <w:rPr>
          <w:rFonts w:ascii="GHEA Grapalat" w:hAnsi="GHEA Grapalat"/>
          <w:sz w:val="20"/>
          <w:lang w:val="hy-AM"/>
        </w:rPr>
        <w:t>ներկայացնում</w:t>
      </w:r>
      <w:r w:rsidRPr="005E1F72">
        <w:rPr>
          <w:rFonts w:ascii="GHEA Grapalat" w:hAnsi="GHEA Grapalat"/>
          <w:sz w:val="20"/>
          <w:lang w:val="af-ZA"/>
        </w:rPr>
        <w:t xml:space="preserve"> </w:t>
      </w:r>
      <w:r w:rsidRPr="005E1F72">
        <w:rPr>
          <w:rFonts w:ascii="GHEA Grapalat" w:hAnsi="GHEA Grapalat"/>
          <w:sz w:val="20"/>
          <w:lang w:val="hy-AM"/>
        </w:rPr>
        <w:t>բացման</w:t>
      </w:r>
      <w:r w:rsidRPr="005E1F72">
        <w:rPr>
          <w:rFonts w:ascii="GHEA Grapalat" w:hAnsi="GHEA Grapalat"/>
          <w:sz w:val="20"/>
          <w:lang w:val="af-ZA"/>
        </w:rPr>
        <w:t xml:space="preserve"> </w:t>
      </w:r>
      <w:r w:rsidRPr="005E1F72">
        <w:rPr>
          <w:rFonts w:ascii="GHEA Grapalat" w:hAnsi="GHEA Grapalat"/>
          <w:sz w:val="20"/>
          <w:lang w:val="hy-AM"/>
        </w:rPr>
        <w:t>ենթակա</w:t>
      </w:r>
      <w:r w:rsidRPr="005E1F72">
        <w:rPr>
          <w:rFonts w:ascii="GHEA Grapalat" w:hAnsi="GHEA Grapalat"/>
          <w:sz w:val="20"/>
          <w:lang w:val="af-ZA"/>
        </w:rPr>
        <w:t xml:space="preserve"> </w:t>
      </w:r>
      <w:r w:rsidRPr="005E1F72">
        <w:rPr>
          <w:rFonts w:ascii="GHEA Grapalat" w:hAnsi="GHEA Grapalat"/>
          <w:sz w:val="20"/>
          <w:lang w:val="hy-AM"/>
        </w:rPr>
        <w:t>այն</w:t>
      </w:r>
      <w:r w:rsidRPr="005E1F72">
        <w:rPr>
          <w:rFonts w:ascii="GHEA Grapalat" w:hAnsi="GHEA Grapalat"/>
          <w:sz w:val="20"/>
          <w:lang w:val="af-ZA"/>
        </w:rPr>
        <w:t xml:space="preserve"> </w:t>
      </w:r>
      <w:r w:rsidRPr="005E1F72">
        <w:rPr>
          <w:rFonts w:ascii="GHEA Grapalat" w:hAnsi="GHEA Grapalat"/>
          <w:sz w:val="20"/>
          <w:lang w:val="hy-AM"/>
        </w:rPr>
        <w:t>հայտերի</w:t>
      </w:r>
      <w:r w:rsidRPr="005E1F72">
        <w:rPr>
          <w:rFonts w:ascii="GHEA Grapalat" w:hAnsi="GHEA Grapalat"/>
          <w:sz w:val="20"/>
          <w:lang w:val="af-ZA"/>
        </w:rPr>
        <w:t xml:space="preserve"> </w:t>
      </w:r>
      <w:r w:rsidRPr="005E1F72">
        <w:rPr>
          <w:rFonts w:ascii="GHEA Grapalat" w:hAnsi="GHEA Grapalat"/>
          <w:sz w:val="20"/>
          <w:lang w:val="hy-AM"/>
        </w:rPr>
        <w:t>ցուցակը</w:t>
      </w:r>
      <w:r w:rsidRPr="005E1F72">
        <w:rPr>
          <w:rFonts w:ascii="GHEA Grapalat" w:hAnsi="GHEA Grapalat"/>
          <w:sz w:val="20"/>
          <w:lang w:val="af-ZA"/>
        </w:rPr>
        <w:t xml:space="preserve">, </w:t>
      </w:r>
      <w:r w:rsidRPr="005E1F72">
        <w:rPr>
          <w:rFonts w:ascii="GHEA Grapalat" w:hAnsi="GHEA Grapalat"/>
          <w:sz w:val="20"/>
          <w:lang w:val="hy-AM"/>
        </w:rPr>
        <w:t>որոնց</w:t>
      </w:r>
      <w:r w:rsidRPr="005E1F72">
        <w:rPr>
          <w:rFonts w:ascii="GHEA Grapalat" w:hAnsi="GHEA Grapalat"/>
          <w:sz w:val="20"/>
          <w:lang w:val="af-ZA"/>
        </w:rPr>
        <w:t xml:space="preserve"> </w:t>
      </w:r>
      <w:r w:rsidRPr="005E1F72">
        <w:rPr>
          <w:rFonts w:ascii="GHEA Grapalat" w:hAnsi="GHEA Grapalat"/>
          <w:sz w:val="20"/>
          <w:lang w:val="hy-AM"/>
        </w:rPr>
        <w:t>համակարգը</w:t>
      </w:r>
      <w:r w:rsidRPr="005E1F72">
        <w:rPr>
          <w:rFonts w:ascii="GHEA Grapalat" w:hAnsi="GHEA Grapalat"/>
          <w:sz w:val="20"/>
          <w:lang w:val="af-ZA"/>
        </w:rPr>
        <w:t xml:space="preserve"> </w:t>
      </w:r>
      <w:r w:rsidRPr="005E1F72">
        <w:rPr>
          <w:rFonts w:ascii="GHEA Grapalat" w:hAnsi="GHEA Grapalat"/>
          <w:sz w:val="20"/>
          <w:lang w:val="hy-AM"/>
        </w:rPr>
        <w:t>դիտել</w:t>
      </w:r>
      <w:r w:rsidRPr="005E1F72">
        <w:rPr>
          <w:rFonts w:ascii="GHEA Grapalat" w:hAnsi="GHEA Grapalat"/>
          <w:sz w:val="20"/>
          <w:lang w:val="af-ZA"/>
        </w:rPr>
        <w:t xml:space="preserve"> </w:t>
      </w:r>
      <w:r w:rsidRPr="005E1F72">
        <w:rPr>
          <w:rFonts w:ascii="GHEA Grapalat" w:hAnsi="GHEA Grapalat"/>
          <w:sz w:val="20"/>
          <w:lang w:val="hy-AM"/>
        </w:rPr>
        <w:t>է</w:t>
      </w:r>
      <w:r w:rsidRPr="005E1F72">
        <w:rPr>
          <w:rFonts w:ascii="GHEA Grapalat" w:hAnsi="GHEA Grapalat"/>
          <w:sz w:val="20"/>
          <w:lang w:val="af-ZA"/>
        </w:rPr>
        <w:t xml:space="preserve"> </w:t>
      </w:r>
      <w:r w:rsidRPr="005E1F72">
        <w:rPr>
          <w:rFonts w:ascii="GHEA Grapalat" w:hAnsi="GHEA Grapalat"/>
          <w:sz w:val="20"/>
          <w:lang w:val="hy-AM"/>
        </w:rPr>
        <w:t>որպես</w:t>
      </w:r>
      <w:r w:rsidRPr="005E1F72">
        <w:rPr>
          <w:rFonts w:ascii="GHEA Grapalat" w:hAnsi="GHEA Grapalat"/>
          <w:sz w:val="20"/>
          <w:lang w:val="af-ZA"/>
        </w:rPr>
        <w:t xml:space="preserve"> </w:t>
      </w:r>
      <w:r w:rsidRPr="005E1F72">
        <w:rPr>
          <w:rFonts w:ascii="GHEA Grapalat" w:hAnsi="GHEA Grapalat"/>
          <w:sz w:val="20"/>
          <w:lang w:val="hy-AM"/>
        </w:rPr>
        <w:t>ներկայացված</w:t>
      </w:r>
      <w:r w:rsidRPr="005E1F72">
        <w:rPr>
          <w:rFonts w:ascii="GHEA Grapalat" w:hAnsi="GHEA Grapalat"/>
          <w:sz w:val="20"/>
          <w:lang w:val="af-ZA"/>
        </w:rPr>
        <w:t xml:space="preserve"> (</w:t>
      </w:r>
      <w:r w:rsidRPr="005E1F72">
        <w:rPr>
          <w:rFonts w:ascii="GHEA Grapalat" w:hAnsi="GHEA Grapalat"/>
          <w:sz w:val="20"/>
          <w:lang w:val="hy-AM"/>
        </w:rPr>
        <w:t>պիտանի</w:t>
      </w:r>
      <w:r w:rsidRPr="005E1F72">
        <w:rPr>
          <w:rFonts w:ascii="GHEA Grapalat" w:hAnsi="GHEA Grapalat"/>
          <w:sz w:val="20"/>
          <w:lang w:val="af-ZA"/>
        </w:rPr>
        <w:t xml:space="preserve">) </w:t>
      </w:r>
      <w:r w:rsidRPr="005E1F72">
        <w:rPr>
          <w:rFonts w:ascii="GHEA Grapalat" w:hAnsi="GHEA Grapalat"/>
          <w:sz w:val="20"/>
          <w:lang w:val="hy-AM"/>
        </w:rPr>
        <w:t>հայտեր</w:t>
      </w:r>
      <w:r w:rsidRPr="005E1F72">
        <w:rPr>
          <w:rFonts w:ascii="GHEA Grapalat" w:hAnsi="GHEA Grapalat"/>
          <w:sz w:val="20"/>
          <w:lang w:val="af-ZA"/>
        </w:rPr>
        <w:t xml:space="preserve">, </w:t>
      </w:r>
      <w:r w:rsidRPr="005E1F72">
        <w:rPr>
          <w:rFonts w:ascii="GHEA Grapalat" w:hAnsi="GHEA Grapalat"/>
          <w:sz w:val="20"/>
          <w:lang w:val="hy-AM"/>
        </w:rPr>
        <w:t>որից</w:t>
      </w:r>
      <w:r w:rsidRPr="005E1F72">
        <w:rPr>
          <w:rFonts w:ascii="GHEA Grapalat" w:hAnsi="GHEA Grapalat"/>
          <w:sz w:val="20"/>
          <w:lang w:val="af-ZA"/>
        </w:rPr>
        <w:t xml:space="preserve"> </w:t>
      </w:r>
      <w:r w:rsidRPr="005E1F72">
        <w:rPr>
          <w:rFonts w:ascii="GHEA Grapalat" w:hAnsi="GHEA Grapalat"/>
          <w:sz w:val="20"/>
          <w:lang w:val="hy-AM"/>
        </w:rPr>
        <w:t>հետո</w:t>
      </w:r>
      <w:r w:rsidRPr="005E1F72">
        <w:rPr>
          <w:rFonts w:ascii="GHEA Grapalat" w:hAnsi="GHEA Grapalat"/>
          <w:sz w:val="20"/>
          <w:lang w:val="af-ZA"/>
        </w:rPr>
        <w:t xml:space="preserve"> </w:t>
      </w:r>
      <w:r w:rsidRPr="005E1F72">
        <w:rPr>
          <w:rFonts w:ascii="GHEA Grapalat" w:hAnsi="GHEA Grapalat"/>
          <w:sz w:val="20"/>
          <w:lang w:val="hy-AM"/>
        </w:rPr>
        <w:t>երկրորդ</w:t>
      </w:r>
      <w:r w:rsidRPr="005E1F72">
        <w:rPr>
          <w:rFonts w:ascii="GHEA Grapalat" w:hAnsi="GHEA Grapalat"/>
          <w:sz w:val="20"/>
          <w:lang w:val="af-ZA"/>
        </w:rPr>
        <w:t xml:space="preserve"> </w:t>
      </w:r>
      <w:r w:rsidRPr="005E1F72">
        <w:rPr>
          <w:rFonts w:ascii="GHEA Grapalat" w:hAnsi="GHEA Grapalat"/>
          <w:sz w:val="20"/>
          <w:lang w:val="hy-AM"/>
        </w:rPr>
        <w:t>բացող</w:t>
      </w:r>
      <w:r w:rsidRPr="005E1F72">
        <w:rPr>
          <w:rFonts w:ascii="GHEA Grapalat" w:hAnsi="GHEA Grapalat"/>
          <w:sz w:val="20"/>
          <w:lang w:val="af-ZA"/>
        </w:rPr>
        <w:t xml:space="preserve"> </w:t>
      </w:r>
      <w:r w:rsidRPr="005E1F72">
        <w:rPr>
          <w:rFonts w:ascii="GHEA Grapalat" w:hAnsi="GHEA Grapalat"/>
          <w:sz w:val="20"/>
          <w:lang w:val="hy-AM"/>
        </w:rPr>
        <w:t>անդամը</w:t>
      </w:r>
      <w:r w:rsidRPr="005E1F72">
        <w:rPr>
          <w:rFonts w:ascii="GHEA Grapalat" w:hAnsi="GHEA Grapalat"/>
          <w:sz w:val="20"/>
          <w:lang w:val="af-ZA"/>
        </w:rPr>
        <w:t xml:space="preserve"> </w:t>
      </w:r>
      <w:r w:rsidRPr="005E1F72">
        <w:rPr>
          <w:rFonts w:ascii="GHEA Grapalat" w:hAnsi="GHEA Grapalat"/>
          <w:sz w:val="20"/>
          <w:lang w:val="hy-AM"/>
        </w:rPr>
        <w:t>հաստատում</w:t>
      </w:r>
      <w:r w:rsidRPr="005E1F72">
        <w:rPr>
          <w:rFonts w:ascii="GHEA Grapalat" w:hAnsi="GHEA Grapalat"/>
          <w:sz w:val="20"/>
          <w:lang w:val="af-ZA"/>
        </w:rPr>
        <w:t xml:space="preserve"> </w:t>
      </w:r>
      <w:r w:rsidRPr="005E1F72">
        <w:rPr>
          <w:rFonts w:ascii="GHEA Grapalat" w:hAnsi="GHEA Grapalat"/>
          <w:sz w:val="20"/>
          <w:lang w:val="hy-AM"/>
        </w:rPr>
        <w:t>է</w:t>
      </w:r>
      <w:r w:rsidRPr="005E1F72">
        <w:rPr>
          <w:rFonts w:ascii="GHEA Grapalat" w:hAnsi="GHEA Grapalat"/>
          <w:sz w:val="20"/>
          <w:lang w:val="af-ZA"/>
        </w:rPr>
        <w:t xml:space="preserve"> </w:t>
      </w:r>
      <w:r w:rsidRPr="005E1F72">
        <w:rPr>
          <w:rFonts w:ascii="GHEA Grapalat" w:hAnsi="GHEA Grapalat"/>
          <w:sz w:val="20"/>
          <w:lang w:val="hy-AM"/>
        </w:rPr>
        <w:t>իրեն</w:t>
      </w:r>
      <w:r w:rsidRPr="005E1F72">
        <w:rPr>
          <w:rFonts w:ascii="GHEA Grapalat" w:hAnsi="GHEA Grapalat"/>
          <w:sz w:val="20"/>
          <w:lang w:val="af-ZA"/>
        </w:rPr>
        <w:t xml:space="preserve"> </w:t>
      </w:r>
      <w:r w:rsidRPr="005E1F72">
        <w:rPr>
          <w:rFonts w:ascii="GHEA Grapalat" w:hAnsi="GHEA Grapalat" w:cs="Sylfaen"/>
          <w:sz w:val="20"/>
          <w:lang w:val="hy-AM"/>
        </w:rPr>
        <w:t>ներկայացված</w:t>
      </w:r>
      <w:r w:rsidRPr="005E1F72">
        <w:rPr>
          <w:rFonts w:ascii="GHEA Grapalat" w:hAnsi="GHEA Grapalat" w:cs="Sylfaen"/>
          <w:sz w:val="20"/>
          <w:lang w:val="af-ZA"/>
        </w:rPr>
        <w:t xml:space="preserve"> </w:t>
      </w:r>
      <w:r w:rsidRPr="005E1F72">
        <w:rPr>
          <w:rFonts w:ascii="GHEA Grapalat" w:hAnsi="GHEA Grapalat" w:cs="Sylfaen"/>
          <w:sz w:val="20"/>
          <w:lang w:val="hy-AM"/>
        </w:rPr>
        <w:t>հայտերի</w:t>
      </w:r>
      <w:r w:rsidRPr="005E1F72">
        <w:rPr>
          <w:rFonts w:ascii="GHEA Grapalat" w:hAnsi="GHEA Grapalat" w:cs="Sylfaen"/>
          <w:sz w:val="20"/>
          <w:lang w:val="af-ZA"/>
        </w:rPr>
        <w:t xml:space="preserve"> </w:t>
      </w:r>
      <w:r w:rsidRPr="005E1F72">
        <w:rPr>
          <w:rFonts w:ascii="GHEA Grapalat" w:hAnsi="GHEA Grapalat" w:cs="Sylfaen"/>
          <w:sz w:val="20"/>
          <w:lang w:val="hy-AM"/>
        </w:rPr>
        <w:t>ցուցակը</w:t>
      </w:r>
      <w:r w:rsidRPr="005E1F72">
        <w:rPr>
          <w:rFonts w:ascii="GHEA Grapalat" w:hAnsi="GHEA Grapalat" w:cs="Sylfaen"/>
          <w:sz w:val="20"/>
          <w:lang w:val="af-ZA"/>
        </w:rPr>
        <w:t xml:space="preserve">: </w:t>
      </w:r>
      <w:r w:rsidRPr="005E1F72">
        <w:rPr>
          <w:rFonts w:ascii="GHEA Grapalat" w:hAnsi="GHEA Grapalat" w:cs="Sylfaen"/>
          <w:sz w:val="20"/>
          <w:lang w:val="hy-AM"/>
        </w:rPr>
        <w:t>Հաստատումից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sidRPr="005E1F72">
        <w:rPr>
          <w:rFonts w:ascii="GHEA Grapalat" w:hAnsi="GHEA Grapalat" w:cs="Sylfaen"/>
          <w:sz w:val="20"/>
          <w:lang w:val="af-ZA"/>
        </w:rPr>
        <w:t xml:space="preserve"> </w:t>
      </w:r>
      <w:r w:rsidRPr="005E1F72">
        <w:rPr>
          <w:rFonts w:ascii="GHEA Grapalat" w:hAnsi="GHEA Grapalat" w:cs="Sylfaen"/>
          <w:sz w:val="20"/>
          <w:lang w:val="hy-AM"/>
        </w:rPr>
        <w:t>բեռնվում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հայտերի</w:t>
      </w:r>
      <w:r w:rsidRPr="005E1F72">
        <w:rPr>
          <w:rFonts w:ascii="GHEA Grapalat" w:hAnsi="GHEA Grapalat" w:cs="Sylfaen"/>
          <w:sz w:val="20"/>
          <w:lang w:val="af-ZA"/>
        </w:rPr>
        <w:t xml:space="preserve"> </w:t>
      </w:r>
      <w:r w:rsidRPr="005E1F72">
        <w:rPr>
          <w:rFonts w:ascii="GHEA Grapalat" w:hAnsi="GHEA Grapalat" w:cs="Sylfaen"/>
          <w:sz w:val="20"/>
          <w:lang w:val="hy-AM"/>
        </w:rPr>
        <w:t>բացման</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արձանագրությունը</w:t>
      </w:r>
      <w:r w:rsidRPr="005E1F72">
        <w:rPr>
          <w:rFonts w:ascii="GHEA Grapalat" w:hAnsi="GHEA Grapalat" w:cs="Sylfaen"/>
          <w:sz w:val="20"/>
          <w:lang w:val="af-ZA"/>
        </w:rPr>
        <w:t xml:space="preserve"> (</w:t>
      </w:r>
      <w:r w:rsidRPr="005E1F72">
        <w:rPr>
          <w:rFonts w:ascii="GHEA Grapalat" w:hAnsi="GHEA Grapalat" w:cs="Sylfaen"/>
          <w:sz w:val="20"/>
          <w:lang w:val="hy-AM"/>
        </w:rPr>
        <w:t>համակարգում՝</w:t>
      </w:r>
      <w:r w:rsidRPr="005E1F72">
        <w:rPr>
          <w:rFonts w:ascii="GHEA Grapalat" w:hAnsi="GHEA Grapalat" w:cs="Sylfaen"/>
          <w:sz w:val="20"/>
          <w:lang w:val="af-ZA"/>
        </w:rPr>
        <w:t xml:space="preserve"> </w:t>
      </w:r>
      <w:r w:rsidRPr="005E1F72">
        <w:rPr>
          <w:rFonts w:ascii="GHEA Grapalat" w:hAnsi="GHEA Grapalat" w:cs="Sylfaen"/>
          <w:sz w:val="20"/>
          <w:lang w:val="hy-AM"/>
        </w:rPr>
        <w:t>հաշվետվություն</w:t>
      </w:r>
      <w:r w:rsidRPr="005E1F72">
        <w:rPr>
          <w:rFonts w:ascii="GHEA Grapalat" w:hAnsi="GHEA Grapalat" w:cs="Sylfaen"/>
          <w:sz w:val="20"/>
          <w:lang w:val="af-ZA"/>
        </w:rPr>
        <w:t xml:space="preserve">), </w:t>
      </w:r>
      <w:r w:rsidRPr="005E1F72">
        <w:rPr>
          <w:rFonts w:ascii="GHEA Grapalat" w:hAnsi="GHEA Grapalat" w:cs="Sylfaen"/>
          <w:sz w:val="20"/>
          <w:lang w:val="hy-AM"/>
        </w:rPr>
        <w:t>որը</w:t>
      </w:r>
      <w:r w:rsidRPr="005E1F72">
        <w:rPr>
          <w:rFonts w:ascii="GHEA Grapalat" w:hAnsi="GHEA Grapalat" w:cs="Sylfaen"/>
          <w:sz w:val="20"/>
          <w:lang w:val="af-ZA"/>
        </w:rPr>
        <w:t xml:space="preserve"> </w:t>
      </w:r>
      <w:r w:rsidRPr="005E1F72">
        <w:rPr>
          <w:rFonts w:ascii="GHEA Grapalat" w:hAnsi="GHEA Grapalat" w:cs="Sylfaen"/>
          <w:sz w:val="20"/>
          <w:lang w:val="hy-AM"/>
        </w:rPr>
        <w:t>հայտերի</w:t>
      </w:r>
      <w:r w:rsidRPr="005E1F72">
        <w:rPr>
          <w:rFonts w:ascii="GHEA Grapalat" w:hAnsi="GHEA Grapalat" w:cs="Sylfaen"/>
          <w:sz w:val="20"/>
          <w:lang w:val="af-ZA"/>
        </w:rPr>
        <w:t xml:space="preserve"> </w:t>
      </w:r>
      <w:r w:rsidRPr="005E1F72">
        <w:rPr>
          <w:rFonts w:ascii="GHEA Grapalat" w:hAnsi="GHEA Grapalat" w:cs="Sylfaen"/>
          <w:sz w:val="20"/>
          <w:lang w:val="hy-AM"/>
        </w:rPr>
        <w:t>բացման</w:t>
      </w:r>
      <w:r w:rsidRPr="005E1F72">
        <w:rPr>
          <w:rFonts w:ascii="GHEA Grapalat" w:hAnsi="GHEA Grapalat" w:cs="Sylfaen"/>
          <w:sz w:val="20"/>
          <w:lang w:val="af-ZA"/>
        </w:rPr>
        <w:t xml:space="preserve"> </w:t>
      </w:r>
      <w:r w:rsidRPr="005E1F72">
        <w:rPr>
          <w:rFonts w:ascii="GHEA Grapalat" w:hAnsi="GHEA Grapalat" w:cs="Sylfaen"/>
          <w:sz w:val="20"/>
          <w:lang w:val="hy-AM"/>
        </w:rPr>
        <w:t>օրը</w:t>
      </w:r>
      <w:r w:rsidRPr="005E1F72">
        <w:rPr>
          <w:rFonts w:ascii="GHEA Grapalat" w:hAnsi="GHEA Grapalat" w:cs="Sylfaen"/>
          <w:sz w:val="20"/>
          <w:lang w:val="af-ZA"/>
        </w:rPr>
        <w:t xml:space="preserve"> </w:t>
      </w:r>
      <w:r w:rsidRPr="005E1F72">
        <w:rPr>
          <w:rFonts w:ascii="GHEA Grapalat" w:hAnsi="GHEA Grapalat" w:cs="Sylfaen"/>
          <w:sz w:val="20"/>
          <w:lang w:val="hy-AM"/>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hy-AM"/>
        </w:rPr>
        <w:t>քարտուղարը</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 համակարգի միջոցով</w:t>
      </w:r>
      <w:r w:rsidRPr="005E1F72">
        <w:rPr>
          <w:rFonts w:ascii="GHEA Grapalat" w:hAnsi="GHEA Grapalat" w:cs="Sylfaen"/>
          <w:sz w:val="20"/>
          <w:lang w:val="af-ZA"/>
        </w:rPr>
        <w:t xml:space="preserve"> </w:t>
      </w:r>
      <w:r w:rsidRPr="005E1F72">
        <w:rPr>
          <w:rFonts w:ascii="GHEA Grapalat" w:hAnsi="GHEA Grapalat" w:cs="Sylfaen"/>
          <w:sz w:val="20"/>
          <w:lang w:val="hy-AM"/>
        </w:rPr>
        <w:t>ուղարկում է մասնակիցների էլեկտրոնային փոստերին</w:t>
      </w:r>
      <w:r w:rsidRPr="005E1F72">
        <w:rPr>
          <w:rFonts w:ascii="GHEA Grapalat" w:hAnsi="GHEA Grapalat" w:cs="Sylfaen"/>
          <w:sz w:val="20"/>
          <w:lang w:val="af-ZA"/>
        </w:rPr>
        <w:t>:</w:t>
      </w:r>
    </w:p>
    <w:p w14:paraId="0F557EBF" w14:textId="77777777" w:rsidR="00A66703" w:rsidRPr="005E1F72" w:rsidRDefault="00A66703" w:rsidP="00A66703">
      <w:pPr>
        <w:ind w:firstLine="567"/>
        <w:jc w:val="both"/>
        <w:rPr>
          <w:rFonts w:ascii="GHEA Grapalat" w:hAnsi="GHEA Grapalat" w:cs="Sylfaen"/>
          <w:sz w:val="20"/>
          <w:lang w:val="af-ZA"/>
        </w:rPr>
      </w:pPr>
      <w:r w:rsidRPr="005E1F72">
        <w:rPr>
          <w:rFonts w:ascii="GHEA Grapalat" w:hAnsi="GHEA Grapalat" w:cs="Sylfaen"/>
          <w:sz w:val="20"/>
          <w:lang w:val="af-ZA"/>
        </w:rPr>
        <w:t xml:space="preserve">8.2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սահմանված</w:t>
      </w:r>
      <w:r w:rsidRPr="005E1F72">
        <w:rPr>
          <w:rFonts w:ascii="GHEA Grapalat" w:hAnsi="GHEA Grapalat" w:cs="Sylfaen"/>
          <w:sz w:val="20"/>
          <w:lang w:val="af-ZA"/>
        </w:rPr>
        <w:t xml:space="preserve"> </w:t>
      </w:r>
      <w:r w:rsidRPr="005E1F72">
        <w:rPr>
          <w:rFonts w:ascii="GHEA Grapalat" w:hAnsi="GHEA Grapalat" w:cs="Sylfaen"/>
          <w:sz w:val="20"/>
        </w:rPr>
        <w:t>կարգով</w:t>
      </w:r>
      <w:r w:rsidRPr="005E1F72">
        <w:rPr>
          <w:rFonts w:ascii="GHEA Grapalat" w:hAnsi="GHEA Grapalat" w:cs="Sylfaen"/>
          <w:sz w:val="20"/>
          <w:lang w:val="af-ZA"/>
        </w:rPr>
        <w:t xml:space="preserve">: </w:t>
      </w:r>
    </w:p>
    <w:p w14:paraId="5DEC2CF1" w14:textId="77777777" w:rsidR="00A66703" w:rsidRPr="005E1F72" w:rsidRDefault="00A66703" w:rsidP="00A66703">
      <w:pPr>
        <w:ind w:firstLine="567"/>
        <w:jc w:val="both"/>
        <w:rPr>
          <w:rFonts w:ascii="GHEA Grapalat" w:hAnsi="GHEA Grapalat" w:cs="Sylfaen"/>
          <w:sz w:val="20"/>
          <w:lang w:val="af-ZA"/>
        </w:rPr>
      </w:pPr>
      <w:r w:rsidRPr="00F213D0">
        <w:rPr>
          <w:rFonts w:ascii="GHEA Grapalat" w:hAnsi="GHEA Grapalat" w:cs="Sylfaen"/>
          <w:sz w:val="20"/>
        </w:rPr>
        <w:t>Գնման</w:t>
      </w:r>
      <w:r w:rsidRPr="00047327">
        <w:rPr>
          <w:rFonts w:ascii="GHEA Grapalat" w:hAnsi="GHEA Grapalat" w:cs="Sylfaen"/>
          <w:sz w:val="20"/>
          <w:lang w:val="af-ZA"/>
        </w:rPr>
        <w:t xml:space="preserve"> </w:t>
      </w:r>
      <w:r w:rsidRPr="00F213D0">
        <w:rPr>
          <w:rFonts w:ascii="GHEA Grapalat" w:hAnsi="GHEA Grapalat" w:cs="Sylfaen"/>
          <w:sz w:val="20"/>
        </w:rPr>
        <w:t>ընթացակարգի</w:t>
      </w:r>
      <w:r w:rsidRPr="00047327">
        <w:rPr>
          <w:rFonts w:ascii="GHEA Grapalat" w:hAnsi="GHEA Grapalat" w:cs="Sylfaen"/>
          <w:sz w:val="20"/>
          <w:lang w:val="af-ZA"/>
        </w:rPr>
        <w:t xml:space="preserve"> </w:t>
      </w:r>
      <w:r w:rsidRPr="00F213D0">
        <w:rPr>
          <w:rFonts w:ascii="GHEA Grapalat" w:hAnsi="GHEA Grapalat" w:cs="Sylfaen"/>
          <w:sz w:val="20"/>
        </w:rPr>
        <w:t>չափաբաժինների</w:t>
      </w:r>
      <w:r w:rsidRPr="00047327">
        <w:rPr>
          <w:rFonts w:ascii="GHEA Grapalat" w:hAnsi="GHEA Grapalat" w:cs="Sylfaen"/>
          <w:sz w:val="20"/>
          <w:lang w:val="af-ZA"/>
        </w:rPr>
        <w:t xml:space="preserve"> </w:t>
      </w:r>
      <w:r w:rsidRPr="00F213D0">
        <w:rPr>
          <w:rFonts w:ascii="GHEA Grapalat" w:hAnsi="GHEA Grapalat" w:cs="Sylfaen"/>
          <w:sz w:val="20"/>
        </w:rPr>
        <w:t>քանակը</w:t>
      </w:r>
      <w:r w:rsidRPr="00047327">
        <w:rPr>
          <w:rFonts w:ascii="GHEA Grapalat" w:hAnsi="GHEA Grapalat" w:cs="Sylfaen"/>
          <w:sz w:val="20"/>
          <w:lang w:val="af-ZA"/>
        </w:rPr>
        <w:t xml:space="preserve"> </w:t>
      </w:r>
      <w:r w:rsidRPr="00F213D0">
        <w:rPr>
          <w:rFonts w:ascii="GHEA Grapalat" w:hAnsi="GHEA Grapalat" w:cs="Sylfaen"/>
          <w:sz w:val="20"/>
        </w:rPr>
        <w:t>յոթանասունհինգը</w:t>
      </w:r>
      <w:r w:rsidRPr="00047327">
        <w:rPr>
          <w:rFonts w:ascii="GHEA Grapalat" w:hAnsi="GHEA Grapalat" w:cs="Sylfaen"/>
          <w:sz w:val="20"/>
          <w:lang w:val="af-ZA"/>
        </w:rPr>
        <w:t xml:space="preserve"> </w:t>
      </w:r>
      <w:r w:rsidRPr="00F213D0">
        <w:rPr>
          <w:rFonts w:ascii="GHEA Grapalat" w:hAnsi="GHEA Grapalat" w:cs="Sylfaen"/>
          <w:sz w:val="20"/>
        </w:rPr>
        <w:t>չգերազանցելու</w:t>
      </w:r>
      <w:r w:rsidRPr="00047327">
        <w:rPr>
          <w:rFonts w:ascii="GHEA Grapalat" w:hAnsi="GHEA Grapalat" w:cs="Sylfaen"/>
          <w:sz w:val="20"/>
          <w:lang w:val="af-ZA"/>
        </w:rPr>
        <w:t xml:space="preserve"> </w:t>
      </w:r>
      <w:r w:rsidRPr="00F213D0">
        <w:rPr>
          <w:rFonts w:ascii="GHEA Grapalat" w:hAnsi="GHEA Grapalat" w:cs="Sylfaen"/>
          <w:sz w:val="20"/>
        </w:rPr>
        <w:t>դեպքում</w:t>
      </w:r>
      <w:r w:rsidRPr="00047327">
        <w:rPr>
          <w:rFonts w:ascii="GHEA Grapalat" w:hAnsi="GHEA Grapalat" w:cs="Sylfaen"/>
          <w:sz w:val="20"/>
          <w:lang w:val="af-ZA"/>
        </w:rPr>
        <w:t xml:space="preserve"> </w:t>
      </w:r>
      <w:r w:rsidRPr="00F213D0">
        <w:rPr>
          <w:rFonts w:ascii="GHEA Grapalat" w:hAnsi="GHEA Grapalat" w:cs="Sylfaen"/>
          <w:sz w:val="20"/>
        </w:rPr>
        <w:t>հ</w:t>
      </w:r>
      <w:r w:rsidRPr="005E1F72">
        <w:rPr>
          <w:rFonts w:ascii="GHEA Grapalat" w:hAnsi="GHEA Grapalat" w:cs="Sylfaen"/>
          <w:sz w:val="20"/>
        </w:rPr>
        <w:t>այտերի</w:t>
      </w:r>
      <w:r w:rsidRPr="005E1F72">
        <w:rPr>
          <w:rFonts w:ascii="GHEA Grapalat" w:hAnsi="GHEA Grapalat" w:cs="Sylfaen"/>
          <w:sz w:val="20"/>
          <w:lang w:val="af-ZA"/>
        </w:rPr>
        <w:t xml:space="preserve"> </w:t>
      </w:r>
      <w:r w:rsidRPr="005E1F72">
        <w:rPr>
          <w:rFonts w:ascii="GHEA Grapalat" w:hAnsi="GHEA Grapalat" w:cs="Sylfaen"/>
          <w:sz w:val="20"/>
        </w:rPr>
        <w:t>գնահատումն</w:t>
      </w:r>
      <w:r w:rsidRPr="005E1F72">
        <w:rPr>
          <w:rFonts w:ascii="GHEA Grapalat" w:hAnsi="GHEA Grapalat" w:cs="Sylfaen"/>
          <w:sz w:val="20"/>
          <w:lang w:val="af-ZA"/>
        </w:rPr>
        <w:t xml:space="preserve"> </w:t>
      </w:r>
      <w:r w:rsidRPr="005E1F72">
        <w:rPr>
          <w:rFonts w:ascii="GHEA Grapalat" w:hAnsi="GHEA Grapalat" w:cs="Sylfaen"/>
          <w:sz w:val="20"/>
        </w:rPr>
        <w:t>իրականացվում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դրանց</w:t>
      </w:r>
      <w:r w:rsidRPr="005E1F72">
        <w:rPr>
          <w:rFonts w:ascii="GHEA Grapalat" w:hAnsi="GHEA Grapalat" w:cs="Sylfaen"/>
          <w:sz w:val="20"/>
          <w:lang w:val="af-ZA"/>
        </w:rPr>
        <w:t xml:space="preserve"> </w:t>
      </w:r>
      <w:r w:rsidRPr="005E1F72">
        <w:rPr>
          <w:rFonts w:ascii="GHEA Grapalat" w:hAnsi="GHEA Grapalat" w:cs="Sylfaen"/>
          <w:sz w:val="20"/>
        </w:rPr>
        <w:t>ներկայացման</w:t>
      </w:r>
      <w:r w:rsidRPr="005E1F72">
        <w:rPr>
          <w:rFonts w:ascii="GHEA Grapalat" w:hAnsi="GHEA Grapalat" w:cs="Sylfaen"/>
          <w:sz w:val="20"/>
          <w:lang w:val="af-ZA"/>
        </w:rPr>
        <w:t xml:space="preserve"> </w:t>
      </w:r>
      <w:r w:rsidRPr="005E1F72">
        <w:rPr>
          <w:rFonts w:ascii="GHEA Grapalat" w:hAnsi="GHEA Grapalat" w:cs="Sylfaen"/>
          <w:sz w:val="20"/>
        </w:rPr>
        <w:t>վերջնաժամկետը</w:t>
      </w:r>
      <w:r w:rsidRPr="005E1F72">
        <w:rPr>
          <w:rFonts w:ascii="GHEA Grapalat" w:hAnsi="GHEA Grapalat" w:cs="Sylfaen"/>
          <w:sz w:val="20"/>
          <w:lang w:val="af-ZA"/>
        </w:rPr>
        <w:t xml:space="preserve"> </w:t>
      </w:r>
      <w:r w:rsidRPr="005E1F72">
        <w:rPr>
          <w:rFonts w:ascii="GHEA Grapalat" w:hAnsi="GHEA Grapalat" w:cs="Sylfaen"/>
          <w:sz w:val="20"/>
        </w:rPr>
        <w:t>լրանալու</w:t>
      </w:r>
      <w:r w:rsidRPr="005E1F72">
        <w:rPr>
          <w:rFonts w:ascii="GHEA Grapalat" w:hAnsi="GHEA Grapalat" w:cs="Sylfaen"/>
          <w:sz w:val="20"/>
          <w:lang w:val="af-ZA"/>
        </w:rPr>
        <w:t xml:space="preserve"> </w:t>
      </w:r>
      <w:r w:rsidRPr="005E1F72">
        <w:rPr>
          <w:rFonts w:ascii="GHEA Grapalat" w:hAnsi="GHEA Grapalat" w:cs="Sylfaen"/>
          <w:sz w:val="20"/>
        </w:rPr>
        <w:t>օրվանից</w:t>
      </w:r>
      <w:r w:rsidRPr="005E1F72">
        <w:rPr>
          <w:rFonts w:ascii="GHEA Grapalat" w:hAnsi="GHEA Grapalat" w:cs="Sylfaen"/>
          <w:sz w:val="20"/>
          <w:lang w:val="af-ZA"/>
        </w:rPr>
        <w:t xml:space="preserve"> </w:t>
      </w:r>
      <w:proofErr w:type="gramStart"/>
      <w:r w:rsidRPr="005E1F72">
        <w:rPr>
          <w:rFonts w:ascii="GHEA Grapalat" w:hAnsi="GHEA Grapalat" w:cs="Sylfaen"/>
          <w:sz w:val="20"/>
        </w:rPr>
        <w:t>հաշված</w:t>
      </w:r>
      <w:r w:rsidRPr="005E1F72">
        <w:rPr>
          <w:rFonts w:ascii="GHEA Grapalat" w:hAnsi="GHEA Grapalat" w:cs="Sylfaen"/>
          <w:sz w:val="20"/>
          <w:lang w:val="af-ZA"/>
        </w:rPr>
        <w:t xml:space="preserve"> </w:t>
      </w:r>
      <w:r w:rsidRPr="00047327">
        <w:rPr>
          <w:rFonts w:ascii="GHEA Grapalat" w:hAnsi="GHEA Grapalat" w:cs="Sylfaen"/>
          <w:sz w:val="20"/>
          <w:lang w:val="af-ZA"/>
        </w:rPr>
        <w:t xml:space="preserve"> </w:t>
      </w:r>
      <w:r w:rsidRPr="005E1F72">
        <w:rPr>
          <w:rFonts w:ascii="GHEA Grapalat" w:hAnsi="GHEA Grapalat" w:cs="Sylfaen"/>
          <w:sz w:val="20"/>
        </w:rPr>
        <w:t>տաս</w:t>
      </w:r>
      <w:r>
        <w:rPr>
          <w:rFonts w:ascii="GHEA Grapalat" w:hAnsi="GHEA Grapalat" w:cs="Sylfaen"/>
          <w:sz w:val="20"/>
          <w:lang w:val="hy-AM"/>
        </w:rPr>
        <w:t>նհինգ</w:t>
      </w:r>
      <w:proofErr w:type="gramEnd"/>
      <w:r w:rsidRPr="00047327">
        <w:rPr>
          <w:rFonts w:ascii="GHEA Grapalat" w:hAnsi="GHEA Grapalat" w:cs="Sylfaen"/>
          <w:sz w:val="20"/>
          <w:lang w:val="af-ZA"/>
        </w:rPr>
        <w:t xml:space="preserve">, </w:t>
      </w:r>
      <w:r>
        <w:rPr>
          <w:rFonts w:ascii="GHEA Grapalat" w:hAnsi="GHEA Grapalat" w:cs="Sylfaen"/>
          <w:sz w:val="20"/>
        </w:rPr>
        <w:t>իսկ</w:t>
      </w:r>
      <w:r w:rsidRPr="00047327">
        <w:rPr>
          <w:rFonts w:ascii="GHEA Grapalat" w:hAnsi="GHEA Grapalat" w:cs="Sylfaen"/>
          <w:sz w:val="20"/>
          <w:lang w:val="af-ZA"/>
        </w:rPr>
        <w:t xml:space="preserve"> </w:t>
      </w:r>
      <w:r>
        <w:rPr>
          <w:rFonts w:ascii="GHEA Grapalat" w:hAnsi="GHEA Grapalat" w:cs="Sylfaen"/>
          <w:sz w:val="20"/>
        </w:rPr>
        <w:t>գերազանցելու</w:t>
      </w:r>
      <w:r w:rsidRPr="00047327">
        <w:rPr>
          <w:rFonts w:ascii="GHEA Grapalat" w:hAnsi="GHEA Grapalat" w:cs="Sylfaen"/>
          <w:sz w:val="20"/>
          <w:lang w:val="af-ZA"/>
        </w:rPr>
        <w:t xml:space="preserve"> </w:t>
      </w:r>
      <w:r>
        <w:rPr>
          <w:rFonts w:ascii="GHEA Grapalat" w:hAnsi="GHEA Grapalat" w:cs="Sylfaen"/>
          <w:sz w:val="20"/>
        </w:rPr>
        <w:t>դեպքում՝</w:t>
      </w:r>
      <w:r w:rsidRPr="005E1F72">
        <w:rPr>
          <w:rFonts w:ascii="GHEA Grapalat" w:hAnsi="GHEA Grapalat" w:cs="Sylfaen"/>
          <w:sz w:val="20"/>
          <w:lang w:val="af-ZA"/>
        </w:rPr>
        <w:t xml:space="preserve"> </w:t>
      </w:r>
      <w:r>
        <w:rPr>
          <w:rFonts w:ascii="GHEA Grapalat" w:hAnsi="GHEA Grapalat" w:cs="Sylfaen"/>
          <w:sz w:val="20"/>
          <w:lang w:val="hy-AM"/>
        </w:rPr>
        <w:t>քսան</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օրվա</w:t>
      </w:r>
      <w:r w:rsidRPr="005E1F72">
        <w:rPr>
          <w:rFonts w:ascii="GHEA Grapalat" w:hAnsi="GHEA Grapalat" w:cs="Sylfaen"/>
          <w:sz w:val="20"/>
          <w:lang w:val="af-ZA"/>
        </w:rPr>
        <w:t xml:space="preserve"> </w:t>
      </w:r>
      <w:r w:rsidRPr="005E1F72">
        <w:rPr>
          <w:rFonts w:ascii="GHEA Grapalat" w:hAnsi="GHEA Grapalat" w:cs="Sylfaen"/>
          <w:sz w:val="20"/>
        </w:rPr>
        <w:t>ընթացքում</w:t>
      </w:r>
      <w:r w:rsidRPr="005E1F72">
        <w:rPr>
          <w:rFonts w:ascii="GHEA Grapalat" w:hAnsi="GHEA Grapalat" w:cs="Sylfaen"/>
          <w:sz w:val="20"/>
          <w:lang w:val="af-ZA"/>
        </w:rPr>
        <w:t>:</w:t>
      </w:r>
      <w:r>
        <w:rPr>
          <w:rFonts w:ascii="GHEA Grapalat" w:hAnsi="GHEA Grapalat" w:cs="Sylfaen"/>
          <w:sz w:val="20"/>
          <w:lang w:val="af-ZA"/>
        </w:rPr>
        <w:t xml:space="preserve"> </w:t>
      </w:r>
    </w:p>
    <w:p w14:paraId="4885054C" w14:textId="77777777" w:rsidR="00A66703" w:rsidRPr="00640568" w:rsidRDefault="00A66703" w:rsidP="00A66703">
      <w:pPr>
        <w:ind w:firstLine="567"/>
        <w:jc w:val="both"/>
        <w:rPr>
          <w:rFonts w:ascii="GHEA Grapalat" w:hAnsi="GHEA Grapalat" w:cs="Sylfaen"/>
          <w:sz w:val="20"/>
          <w:lang w:val="hy-AM"/>
        </w:rPr>
      </w:pPr>
      <w:r w:rsidRPr="005E1F72">
        <w:rPr>
          <w:rFonts w:ascii="GHEA Grapalat" w:hAnsi="GHEA Grapalat" w:cs="Sylfaen"/>
          <w:sz w:val="20"/>
        </w:rPr>
        <w:t>Բավարար</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պայմաններին</w:t>
      </w:r>
      <w:r w:rsidRPr="005E1F72">
        <w:rPr>
          <w:rFonts w:ascii="GHEA Grapalat" w:hAnsi="GHEA Grapalat" w:cs="Sylfaen"/>
          <w:sz w:val="20"/>
          <w:lang w:val="af-ZA"/>
        </w:rPr>
        <w:t xml:space="preserve"> </w:t>
      </w:r>
      <w:r w:rsidRPr="005E1F72">
        <w:rPr>
          <w:rFonts w:ascii="GHEA Grapalat" w:hAnsi="GHEA Grapalat" w:cs="Sylfaen"/>
          <w:sz w:val="20"/>
        </w:rPr>
        <w:t>համապատասխանող</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հակառակ</w:t>
      </w:r>
      <w:r w:rsidRPr="005E1F72">
        <w:rPr>
          <w:rFonts w:ascii="GHEA Grapalat" w:hAnsi="GHEA Grapalat" w:cs="Sylfaen"/>
          <w:sz w:val="20"/>
          <w:lang w:val="af-ZA"/>
        </w:rPr>
        <w:t xml:space="preserve"> </w:t>
      </w:r>
      <w:r w:rsidRPr="005E1F72">
        <w:rPr>
          <w:rFonts w:ascii="GHEA Grapalat" w:hAnsi="GHEA Grapalat" w:cs="Sylfaen"/>
          <w:sz w:val="20"/>
        </w:rPr>
        <w:t>դեպքում</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անբավարար</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մերժվում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Ընդ</w:t>
      </w:r>
      <w:r w:rsidRPr="005E1F72">
        <w:rPr>
          <w:rFonts w:ascii="GHEA Grapalat" w:hAnsi="GHEA Grapalat" w:cs="Sylfaen"/>
          <w:sz w:val="20"/>
          <w:lang w:val="af-ZA"/>
        </w:rPr>
        <w:t xml:space="preserve"> որում հայտերի բացման </w:t>
      </w:r>
      <w:r>
        <w:rPr>
          <w:rFonts w:ascii="GHEA Grapalat" w:hAnsi="GHEA Grapalat" w:cs="Sylfaen"/>
          <w:sz w:val="20"/>
          <w:lang w:val="af-ZA"/>
        </w:rPr>
        <w:t xml:space="preserve">և գնահատման </w:t>
      </w:r>
      <w:r w:rsidRPr="005E1F72">
        <w:rPr>
          <w:rFonts w:ascii="GHEA Grapalat" w:hAnsi="GHEA Grapalat" w:cs="Sylfaen"/>
          <w:sz w:val="20"/>
          <w:lang w:val="af-ZA"/>
        </w:rPr>
        <w:t xml:space="preserve">նիստում հանձնաժողովը մերժում է այն հայտերը, </w:t>
      </w:r>
      <w:r w:rsidRPr="005E1F72">
        <w:rPr>
          <w:rFonts w:ascii="GHEA Grapalat" w:hAnsi="GHEA Grapalat" w:cs="Sylfaen"/>
          <w:sz w:val="20"/>
        </w:rPr>
        <w:t>որոնցում</w:t>
      </w:r>
      <w:r w:rsidRPr="005E1F72">
        <w:rPr>
          <w:rFonts w:ascii="GHEA Grapalat" w:hAnsi="GHEA Grapalat" w:cs="Sylfaen"/>
          <w:sz w:val="20"/>
          <w:lang w:val="af-ZA"/>
        </w:rPr>
        <w:t xml:space="preserve"> </w:t>
      </w:r>
      <w:r w:rsidRPr="005E1F72">
        <w:rPr>
          <w:rFonts w:ascii="GHEA Grapalat" w:hAnsi="GHEA Grapalat" w:cs="Sylfaen"/>
          <w:sz w:val="20"/>
        </w:rPr>
        <w:t>բացակայում</w:t>
      </w:r>
      <w:r w:rsidRPr="005E1F72">
        <w:rPr>
          <w:rFonts w:ascii="GHEA Grapalat" w:hAnsi="GHEA Grapalat" w:cs="Sylfaen"/>
          <w:sz w:val="20"/>
          <w:lang w:val="af-ZA"/>
        </w:rPr>
        <w:t xml:space="preserve"> </w:t>
      </w:r>
      <w:r>
        <w:rPr>
          <w:rFonts w:ascii="GHEA Grapalat" w:hAnsi="GHEA Grapalat" w:cs="Sylfaen"/>
          <w:sz w:val="20"/>
          <w:lang w:val="hy-AM"/>
        </w:rPr>
        <w:t>են</w:t>
      </w:r>
      <w:r w:rsidRPr="005E1F72">
        <w:rPr>
          <w:rFonts w:ascii="GHEA Grapalat" w:hAnsi="GHEA Grapalat" w:cs="Sylfaen"/>
          <w:sz w:val="20"/>
          <w:lang w:val="af-ZA"/>
        </w:rPr>
        <w:t xml:space="preserve"> </w:t>
      </w:r>
      <w:r w:rsidRPr="005E1F72">
        <w:rPr>
          <w:rFonts w:ascii="GHEA Grapalat" w:hAnsi="GHEA Grapalat" w:cs="Sylfaen"/>
          <w:sz w:val="20"/>
        </w:rPr>
        <w:t>գնային</w:t>
      </w:r>
      <w:r w:rsidRPr="005E1F72">
        <w:rPr>
          <w:rFonts w:ascii="GHEA Grapalat" w:hAnsi="GHEA Grapalat" w:cs="Sylfaen"/>
          <w:sz w:val="20"/>
          <w:lang w:val="af-ZA"/>
        </w:rPr>
        <w:t xml:space="preserve"> </w:t>
      </w:r>
      <w:r w:rsidRPr="005E1F72">
        <w:rPr>
          <w:rFonts w:ascii="GHEA Grapalat" w:hAnsi="GHEA Grapalat" w:cs="Sylfaen"/>
          <w:sz w:val="20"/>
        </w:rPr>
        <w:t>առաջարկ</w:t>
      </w:r>
      <w:r>
        <w:rPr>
          <w:rFonts w:ascii="GHEA Grapalat" w:hAnsi="GHEA Grapalat" w:cs="Sylfaen"/>
          <w:sz w:val="20"/>
        </w:rPr>
        <w:t>ներ</w:t>
      </w:r>
      <w:r w:rsidRPr="005E1F72">
        <w:rPr>
          <w:rFonts w:ascii="GHEA Grapalat" w:hAnsi="GHEA Grapalat" w:cs="Sylfaen"/>
          <w:sz w:val="20"/>
        </w:rPr>
        <w:t>ը</w:t>
      </w:r>
      <w:r w:rsidRPr="008011E4">
        <w:rPr>
          <w:rFonts w:ascii="GHEA Grapalat" w:hAnsi="GHEA Grapalat" w:cs="Sylfaen"/>
          <w:sz w:val="20"/>
          <w:lang w:val="hy-AM"/>
        </w:rPr>
        <w:t xml:space="preserve"> </w:t>
      </w:r>
      <w:r>
        <w:rPr>
          <w:rFonts w:ascii="GHEA Grapalat" w:hAnsi="GHEA Grapalat" w:cs="Sylfaen"/>
          <w:sz w:val="20"/>
          <w:lang w:val="hy-AM"/>
        </w:rPr>
        <w:t xml:space="preserve">և/կամ հայտի </w:t>
      </w:r>
      <w:proofErr w:type="gramStart"/>
      <w:r>
        <w:rPr>
          <w:rFonts w:ascii="GHEA Grapalat" w:hAnsi="GHEA Grapalat" w:cs="Sylfaen"/>
          <w:sz w:val="20"/>
          <w:lang w:val="hy-AM"/>
        </w:rPr>
        <w:t xml:space="preserve">ապահովումը </w:t>
      </w:r>
      <w:r w:rsidRPr="005E1F72">
        <w:rPr>
          <w:rFonts w:ascii="GHEA Grapalat" w:hAnsi="GHEA Grapalat" w:cs="Sylfaen"/>
          <w:sz w:val="20"/>
          <w:lang w:val="af-ZA"/>
        </w:rPr>
        <w:t xml:space="preserve"> </w:t>
      </w:r>
      <w:r w:rsidRPr="005E1F72">
        <w:rPr>
          <w:rFonts w:ascii="GHEA Grapalat" w:hAnsi="GHEA Grapalat" w:cs="Sylfaen"/>
          <w:sz w:val="20"/>
        </w:rPr>
        <w:t>կամ</w:t>
      </w:r>
      <w:proofErr w:type="gramEnd"/>
      <w:r w:rsidRPr="005E1F72">
        <w:rPr>
          <w:rFonts w:ascii="GHEA Grapalat" w:hAnsi="GHEA Grapalat" w:cs="Sylfaen"/>
          <w:sz w:val="20"/>
          <w:lang w:val="af-ZA"/>
        </w:rPr>
        <w:t xml:space="preserve"> </w:t>
      </w:r>
      <w:r>
        <w:rPr>
          <w:rFonts w:ascii="GHEA Grapalat" w:hAnsi="GHEA Grapalat" w:cs="Sylfaen"/>
          <w:sz w:val="20"/>
          <w:lang w:val="af-ZA"/>
        </w:rPr>
        <w:t xml:space="preserve">դրանք </w:t>
      </w:r>
      <w:r w:rsidRPr="005E1F72">
        <w:rPr>
          <w:rFonts w:ascii="GHEA Grapalat" w:hAnsi="GHEA Grapalat" w:cs="Sylfaen"/>
          <w:sz w:val="20"/>
        </w:rPr>
        <w:t>ներկայացված</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հրավերի</w:t>
      </w:r>
      <w:r w:rsidRPr="005E1F72">
        <w:rPr>
          <w:rFonts w:ascii="GHEA Grapalat" w:hAnsi="GHEA Grapalat" w:cs="Sylfaen"/>
          <w:sz w:val="20"/>
          <w:lang w:val="af-ZA"/>
        </w:rPr>
        <w:t xml:space="preserve"> </w:t>
      </w:r>
      <w:r w:rsidRPr="005E1F72">
        <w:rPr>
          <w:rFonts w:ascii="GHEA Grapalat" w:hAnsi="GHEA Grapalat" w:cs="Sylfaen"/>
          <w:sz w:val="20"/>
        </w:rPr>
        <w:t>պահանջներին</w:t>
      </w:r>
      <w:r w:rsidRPr="005E1F72">
        <w:rPr>
          <w:rFonts w:ascii="GHEA Grapalat" w:hAnsi="GHEA Grapalat" w:cs="Sylfaen"/>
          <w:sz w:val="20"/>
          <w:lang w:val="af-ZA"/>
        </w:rPr>
        <w:t xml:space="preserve"> </w:t>
      </w:r>
      <w:r w:rsidRPr="005E1F72">
        <w:rPr>
          <w:rFonts w:ascii="GHEA Grapalat" w:hAnsi="GHEA Grapalat" w:cs="Sylfaen"/>
          <w:sz w:val="20"/>
        </w:rPr>
        <w:t>անհամապատասխան</w:t>
      </w:r>
      <w:r>
        <w:rPr>
          <w:rFonts w:ascii="GHEA Grapalat" w:hAnsi="GHEA Grapalat" w:cs="Sylfaen"/>
          <w:sz w:val="20"/>
          <w:lang w:val="hy-AM"/>
        </w:rPr>
        <w:t xml:space="preserve">, բացառությամբ  սույն հրավերի 1-ին մասի 8.9 կետով սահմանված դեպքի: </w:t>
      </w:r>
    </w:p>
    <w:p w14:paraId="32291618" w14:textId="77777777" w:rsidR="00A66703" w:rsidRPr="005E1F72" w:rsidRDefault="00A66703" w:rsidP="00A66703">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 xml:space="preserve">8.3 </w:t>
      </w:r>
      <w:r w:rsidRPr="00640568">
        <w:rPr>
          <w:rFonts w:ascii="GHEA Grapalat" w:hAnsi="GHEA Grapalat" w:cs="Sylfaen"/>
          <w:sz w:val="20"/>
          <w:szCs w:val="24"/>
          <w:lang w:val="hy-AM" w:eastAsia="en-US"/>
        </w:rPr>
        <w:t>Ընտրված</w:t>
      </w:r>
      <w:r w:rsidRPr="003E093F">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և</w:t>
      </w:r>
      <w:r w:rsidRPr="003E093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640568">
        <w:rPr>
          <w:rFonts w:ascii="GHEA Grapalat" w:hAnsi="GHEA Grapalat" w:cs="Sylfaen"/>
          <w:sz w:val="20"/>
          <w:szCs w:val="24"/>
          <w:lang w:val="hy-AM" w:eastAsia="en-US"/>
        </w:rPr>
        <w:t>մասնակիցների</w:t>
      </w:r>
      <w:r w:rsidRPr="003E093F">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որոշման</w:t>
      </w:r>
      <w:r w:rsidRPr="003E093F">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նպատակով</w:t>
      </w:r>
      <w:r w:rsidRPr="003E093F">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հանձնաժողովի</w:t>
      </w:r>
      <w:r w:rsidRPr="003E093F">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նախագահն</w:t>
      </w:r>
      <w:r w:rsidRPr="00F05954">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ավտոմատ</w:t>
      </w:r>
      <w:r w:rsidRPr="00F05954">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եղանակով</w:t>
      </w:r>
      <w:r w:rsidRPr="00F05954">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ստեղծում</w:t>
      </w:r>
      <w:r w:rsidRPr="00F05954">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է</w:t>
      </w:r>
      <w:r w:rsidRPr="00D26E4A">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հայտերի</w:t>
      </w:r>
      <w:r w:rsidRPr="00D26E4A">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գնահատման</w:t>
      </w:r>
      <w:r w:rsidRPr="005670AA">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մասին</w:t>
      </w:r>
      <w:r w:rsidRPr="006C135E">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արձանագրություն</w:t>
      </w:r>
      <w:r w:rsidRPr="004E4706">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որը</w:t>
      </w:r>
      <w:r w:rsidRPr="00376D5B">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համակարգում</w:t>
      </w:r>
      <w:r w:rsidRPr="00AF27D0">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հաստատվում</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է</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հանձնաժողովի</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անդամների</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կողմից</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համակարգում</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նշում</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կատարելու</w:t>
      </w:r>
      <w:r w:rsidRPr="000677B2">
        <w:rPr>
          <w:rFonts w:ascii="GHEA Grapalat" w:hAnsi="GHEA Grapalat" w:cs="Sylfaen"/>
          <w:sz w:val="20"/>
          <w:szCs w:val="24"/>
          <w:lang w:val="af-ZA" w:eastAsia="en-US"/>
        </w:rPr>
        <w:t xml:space="preserve"> </w:t>
      </w:r>
      <w:r w:rsidRPr="00640568">
        <w:rPr>
          <w:rFonts w:ascii="GHEA Grapalat" w:hAnsi="GHEA Grapalat" w:cs="Sylfaen"/>
          <w:sz w:val="20"/>
          <w:szCs w:val="24"/>
          <w:lang w:val="hy-AM" w:eastAsia="en-US"/>
        </w:rPr>
        <w:t>միջոցով</w:t>
      </w:r>
      <w:r w:rsidRPr="0060505A">
        <w:rPr>
          <w:rFonts w:ascii="GHEA Grapalat" w:hAnsi="GHEA Grapalat" w:cs="Sylfaen"/>
          <w:sz w:val="20"/>
          <w:szCs w:val="24"/>
          <w:lang w:val="af-ZA" w:eastAsia="en-US"/>
        </w:rPr>
        <w:t>:</w:t>
      </w:r>
    </w:p>
    <w:p w14:paraId="6D415641" w14:textId="77777777" w:rsidR="00A66703" w:rsidRPr="005E1F72" w:rsidRDefault="00A66703" w:rsidP="00A66703">
      <w:pPr>
        <w:pStyle w:val="23"/>
        <w:spacing w:line="240" w:lineRule="auto"/>
        <w:ind w:firstLine="567"/>
        <w:rPr>
          <w:rFonts w:ascii="GHEA Grapalat" w:hAnsi="GHEA Grapalat" w:cs="Sylfaen"/>
          <w:szCs w:val="24"/>
          <w:lang w:val="hy-AM"/>
        </w:rPr>
      </w:pPr>
      <w:r w:rsidRPr="005E1F72">
        <w:rPr>
          <w:rFonts w:ascii="GHEA Grapalat" w:hAnsi="GHEA Grapalat" w:cs="Sylfaen"/>
          <w:szCs w:val="24"/>
        </w:rPr>
        <w:t>8.</w:t>
      </w:r>
      <w:r w:rsidRPr="005E1F72">
        <w:rPr>
          <w:rFonts w:ascii="GHEA Grapalat" w:hAnsi="GHEA Grapalat" w:cs="Sylfaen"/>
          <w:szCs w:val="24"/>
          <w:lang w:val="hy-AM"/>
        </w:rPr>
        <w:t>4</w:t>
      </w:r>
      <w:r w:rsidRPr="005E1F72">
        <w:rPr>
          <w:rFonts w:ascii="GHEA Grapalat" w:hAnsi="GHEA Grapalat" w:cs="Sylfaen"/>
          <w:szCs w:val="24"/>
        </w:rPr>
        <w:t xml:space="preserve"> </w:t>
      </w:r>
      <w:r>
        <w:rPr>
          <w:rFonts w:ascii="GHEA Grapalat" w:hAnsi="GHEA Grapalat" w:cs="Sylfaen"/>
          <w:szCs w:val="24"/>
          <w:lang w:val="hy-AM"/>
        </w:rPr>
        <w:t>Ընտրված</w:t>
      </w:r>
      <w:r w:rsidRPr="005E1F72">
        <w:rPr>
          <w:rFonts w:ascii="GHEA Grapalat" w:hAnsi="GHEA Grapalat" w:cs="Sylfaen"/>
          <w:szCs w:val="24"/>
        </w:rPr>
        <w:t xml:space="preserve"> </w:t>
      </w:r>
      <w:r w:rsidRPr="005E1F72">
        <w:rPr>
          <w:rFonts w:ascii="GHEA Grapalat" w:hAnsi="GHEA Grapalat" w:cs="Sylfaen"/>
          <w:szCs w:val="24"/>
          <w:lang w:val="ru-RU"/>
        </w:rPr>
        <w:t>մասնակիցը</w:t>
      </w:r>
      <w:r w:rsidRPr="005E1F72">
        <w:rPr>
          <w:rFonts w:ascii="GHEA Grapalat" w:hAnsi="GHEA Grapalat" w:cs="Sylfaen"/>
          <w:szCs w:val="24"/>
        </w:rPr>
        <w:t xml:space="preserve"> </w:t>
      </w:r>
      <w:r w:rsidRPr="005E1F72">
        <w:rPr>
          <w:rFonts w:ascii="GHEA Grapalat" w:hAnsi="GHEA Grapalat" w:cs="Sylfaen"/>
          <w:szCs w:val="24"/>
          <w:lang w:val="ru-RU"/>
        </w:rPr>
        <w:t>որոշվում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բավարար</w:t>
      </w:r>
      <w:r w:rsidRPr="005E1F72">
        <w:rPr>
          <w:rFonts w:ascii="GHEA Grapalat" w:hAnsi="GHEA Grapalat" w:cs="Sylfaen"/>
          <w:szCs w:val="24"/>
        </w:rPr>
        <w:t xml:space="preserve"> </w:t>
      </w:r>
      <w:r w:rsidRPr="005E1F72">
        <w:rPr>
          <w:rFonts w:ascii="GHEA Grapalat" w:hAnsi="GHEA Grapalat" w:cs="Sylfaen"/>
          <w:szCs w:val="24"/>
          <w:lang w:val="ru-RU"/>
        </w:rPr>
        <w:t>գնահատված</w:t>
      </w:r>
      <w:r w:rsidRPr="005E1F72">
        <w:rPr>
          <w:rFonts w:ascii="GHEA Grapalat" w:hAnsi="GHEA Grapalat" w:cs="Sylfaen"/>
          <w:szCs w:val="24"/>
        </w:rPr>
        <w:t xml:space="preserve"> </w:t>
      </w:r>
      <w:r w:rsidRPr="005E1F72">
        <w:rPr>
          <w:rFonts w:ascii="GHEA Grapalat" w:hAnsi="GHEA Grapalat" w:cs="Sylfaen"/>
          <w:szCs w:val="24"/>
          <w:lang w:val="ru-RU"/>
        </w:rPr>
        <w:t>հայտեր</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ru-RU"/>
        </w:rPr>
        <w:t>մասնակիցների</w:t>
      </w:r>
      <w:r w:rsidRPr="005E1F72">
        <w:rPr>
          <w:rFonts w:ascii="GHEA Grapalat" w:hAnsi="GHEA Grapalat" w:cs="Sylfaen"/>
          <w:szCs w:val="24"/>
        </w:rPr>
        <w:t xml:space="preserve"> </w:t>
      </w:r>
      <w:r w:rsidRPr="005E1F72">
        <w:rPr>
          <w:rFonts w:ascii="GHEA Grapalat" w:hAnsi="GHEA Grapalat" w:cs="Sylfaen"/>
          <w:szCs w:val="24"/>
          <w:lang w:val="ru-RU"/>
        </w:rPr>
        <w:t>թվից</w:t>
      </w:r>
      <w:r w:rsidRPr="005E1F72">
        <w:rPr>
          <w:rFonts w:ascii="GHEA Grapalat" w:hAnsi="GHEA Grapalat" w:cs="Sylfaen"/>
          <w:szCs w:val="24"/>
        </w:rPr>
        <w:t xml:space="preserve">` </w:t>
      </w:r>
      <w:r w:rsidRPr="005E1F72">
        <w:rPr>
          <w:rFonts w:ascii="GHEA Grapalat" w:hAnsi="GHEA Grapalat" w:cs="Sylfaen"/>
          <w:szCs w:val="24"/>
          <w:lang w:val="ru-RU"/>
        </w:rPr>
        <w:t>նվազագույն</w:t>
      </w:r>
      <w:r w:rsidRPr="005E1F72">
        <w:rPr>
          <w:rFonts w:ascii="GHEA Grapalat" w:hAnsi="GHEA Grapalat" w:cs="Sylfaen"/>
          <w:szCs w:val="24"/>
        </w:rPr>
        <w:t xml:space="preserve"> </w:t>
      </w:r>
      <w:r w:rsidRPr="005E1F72">
        <w:rPr>
          <w:rFonts w:ascii="GHEA Grapalat" w:hAnsi="GHEA Grapalat" w:cs="Sylfaen"/>
          <w:szCs w:val="24"/>
          <w:lang w:val="ru-RU"/>
        </w:rPr>
        <w:t>գնային</w:t>
      </w:r>
      <w:r w:rsidRPr="005E1F72">
        <w:rPr>
          <w:rFonts w:ascii="GHEA Grapalat" w:hAnsi="GHEA Grapalat" w:cs="Sylfaen"/>
          <w:szCs w:val="24"/>
        </w:rPr>
        <w:t xml:space="preserve"> </w:t>
      </w:r>
      <w:r w:rsidRPr="005E1F72">
        <w:rPr>
          <w:rFonts w:ascii="GHEA Grapalat" w:hAnsi="GHEA Grapalat" w:cs="Sylfaen"/>
          <w:szCs w:val="24"/>
          <w:lang w:val="ru-RU"/>
        </w:rPr>
        <w:t>առաջարկ</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ասնակցին</w:t>
      </w:r>
      <w:r w:rsidRPr="005E1F72">
        <w:rPr>
          <w:rFonts w:ascii="GHEA Grapalat" w:hAnsi="GHEA Grapalat" w:cs="Sylfaen"/>
          <w:szCs w:val="24"/>
        </w:rPr>
        <w:t xml:space="preserve"> </w:t>
      </w:r>
      <w:r w:rsidRPr="005E1F72">
        <w:rPr>
          <w:rFonts w:ascii="GHEA Grapalat" w:hAnsi="GHEA Grapalat" w:cs="Sylfaen"/>
          <w:szCs w:val="24"/>
          <w:lang w:val="ru-RU"/>
        </w:rPr>
        <w:t>նախապատվություն</w:t>
      </w:r>
      <w:r w:rsidRPr="005E1F72">
        <w:rPr>
          <w:rFonts w:ascii="GHEA Grapalat" w:hAnsi="GHEA Grapalat" w:cs="Sylfaen"/>
          <w:szCs w:val="24"/>
        </w:rPr>
        <w:t xml:space="preserve"> </w:t>
      </w:r>
      <w:r w:rsidRPr="005E1F72">
        <w:rPr>
          <w:rFonts w:ascii="GHEA Grapalat" w:hAnsi="GHEA Grapalat" w:cs="Sylfaen"/>
          <w:szCs w:val="24"/>
          <w:lang w:val="ru-RU"/>
        </w:rPr>
        <w:t>տալու</w:t>
      </w:r>
      <w:r w:rsidRPr="005E1F72">
        <w:rPr>
          <w:rFonts w:ascii="GHEA Grapalat" w:hAnsi="GHEA Grapalat" w:cs="Sylfaen"/>
          <w:szCs w:val="24"/>
        </w:rPr>
        <w:t xml:space="preserve"> </w:t>
      </w:r>
      <w:r w:rsidRPr="005E1F72">
        <w:rPr>
          <w:rFonts w:ascii="GHEA Grapalat" w:hAnsi="GHEA Grapalat" w:cs="Sylfaen"/>
          <w:szCs w:val="24"/>
          <w:lang w:val="ru-RU"/>
        </w:rPr>
        <w:t>սկզբունքով։</w:t>
      </w:r>
      <w:r w:rsidRPr="005E1F72">
        <w:rPr>
          <w:rFonts w:ascii="GHEA Grapalat" w:hAnsi="GHEA Grapalat" w:cs="Sylfaen"/>
          <w:szCs w:val="24"/>
        </w:rPr>
        <w:t xml:space="preserve"> </w:t>
      </w:r>
      <w:r w:rsidRPr="005E1F72">
        <w:rPr>
          <w:rFonts w:ascii="GHEA Grapalat" w:hAnsi="GHEA Grapalat" w:cs="Sylfaen"/>
          <w:szCs w:val="24"/>
          <w:lang w:val="ru-RU"/>
        </w:rPr>
        <w:t>Ընդ</w:t>
      </w:r>
      <w:r w:rsidRPr="005E1F72">
        <w:rPr>
          <w:rFonts w:ascii="GHEA Grapalat" w:hAnsi="GHEA Grapalat" w:cs="Sylfaen"/>
          <w:szCs w:val="24"/>
        </w:rPr>
        <w:t xml:space="preserve"> </w:t>
      </w:r>
      <w:r w:rsidRPr="005E1F72">
        <w:rPr>
          <w:rFonts w:ascii="GHEA Grapalat" w:hAnsi="GHEA Grapalat" w:cs="Sylfaen"/>
          <w:szCs w:val="24"/>
          <w:lang w:val="ru-RU"/>
        </w:rPr>
        <w:t>որում</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կողմից</w:t>
      </w:r>
      <w:r w:rsidRPr="005E1F72">
        <w:rPr>
          <w:rFonts w:ascii="GHEA Grapalat" w:hAnsi="GHEA Grapalat" w:cs="Sylfaen"/>
          <w:szCs w:val="24"/>
        </w:rPr>
        <w:t xml:space="preserve"> </w:t>
      </w:r>
      <w:r>
        <w:rPr>
          <w:rFonts w:ascii="GHEA Grapalat" w:hAnsi="GHEA Grapalat" w:cs="Sylfaen"/>
          <w:szCs w:val="24"/>
          <w:lang w:val="hy-AM"/>
        </w:rPr>
        <w:t>ընտրված</w:t>
      </w:r>
      <w:r w:rsidRPr="005E1F72">
        <w:rPr>
          <w:rFonts w:ascii="GHEA Grapalat" w:hAnsi="GHEA Grapalat" w:cs="Sylfaen"/>
          <w:szCs w:val="24"/>
        </w:rPr>
        <w:t xml:space="preserve"> </w:t>
      </w:r>
      <w:r w:rsidRPr="005E1F72">
        <w:rPr>
          <w:rFonts w:ascii="GHEA Grapalat" w:hAnsi="GHEA Grapalat" w:cs="Sylfaen"/>
          <w:szCs w:val="24"/>
          <w:lang w:val="en-US"/>
        </w:rPr>
        <w:t>և</w:t>
      </w:r>
      <w:r w:rsidRPr="005E1F72">
        <w:rPr>
          <w:rFonts w:ascii="GHEA Grapalat" w:hAnsi="GHEA Grapalat" w:cs="Sylfaen"/>
          <w:szCs w:val="24"/>
        </w:rPr>
        <w:t xml:space="preserve"> </w:t>
      </w:r>
      <w:r>
        <w:rPr>
          <w:rFonts w:ascii="GHEA Grapalat" w:hAnsi="GHEA Grapalat" w:cs="Sylfaen"/>
          <w:szCs w:val="24"/>
          <w:lang w:val="hy-AM"/>
        </w:rPr>
        <w:t>այդպիսին չճանաչված</w:t>
      </w:r>
      <w:r w:rsidRPr="005E1F72">
        <w:rPr>
          <w:rFonts w:ascii="GHEA Grapalat" w:hAnsi="GHEA Grapalat" w:cs="Sylfaen"/>
          <w:szCs w:val="24"/>
          <w:lang w:val="ru-RU"/>
        </w:rPr>
        <w:t>մասնակիցներին</w:t>
      </w:r>
      <w:r w:rsidRPr="005E1F72">
        <w:rPr>
          <w:rFonts w:ascii="GHEA Grapalat" w:hAnsi="GHEA Grapalat" w:cs="Sylfaen"/>
          <w:szCs w:val="24"/>
        </w:rPr>
        <w:t xml:space="preserve"> </w:t>
      </w:r>
      <w:r w:rsidRPr="005E1F72">
        <w:rPr>
          <w:rFonts w:ascii="GHEA Grapalat" w:hAnsi="GHEA Grapalat" w:cs="Sylfaen"/>
          <w:szCs w:val="24"/>
          <w:lang w:val="ru-RU"/>
        </w:rPr>
        <w:t>որոշելիս</w:t>
      </w:r>
      <w:r w:rsidRPr="005E1F72">
        <w:rPr>
          <w:rFonts w:ascii="GHEA Grapalat" w:hAnsi="GHEA Grapalat" w:cs="Sylfaen"/>
          <w:szCs w:val="24"/>
        </w:rPr>
        <w:t xml:space="preserve"> </w:t>
      </w:r>
      <w:r w:rsidRPr="005E1F72">
        <w:rPr>
          <w:rFonts w:ascii="GHEA Grapalat" w:hAnsi="GHEA Grapalat" w:cs="Sylfaen"/>
          <w:szCs w:val="24"/>
          <w:lang w:val="ru-RU"/>
        </w:rPr>
        <w:t>գնային</w:t>
      </w:r>
      <w:r w:rsidRPr="005E1F72">
        <w:rPr>
          <w:rFonts w:ascii="GHEA Grapalat" w:hAnsi="GHEA Grapalat" w:cs="Sylfaen"/>
          <w:szCs w:val="24"/>
        </w:rPr>
        <w:t xml:space="preserve"> </w:t>
      </w:r>
      <w:r w:rsidRPr="005E1F72">
        <w:rPr>
          <w:rFonts w:ascii="GHEA Grapalat" w:hAnsi="GHEA Grapalat" w:cs="Sylfaen"/>
          <w:szCs w:val="24"/>
          <w:lang w:val="ru-RU"/>
        </w:rPr>
        <w:t>առաջարկների</w:t>
      </w:r>
      <w:r w:rsidRPr="005E1F72">
        <w:rPr>
          <w:rFonts w:ascii="GHEA Grapalat" w:hAnsi="GHEA Grapalat" w:cs="Sylfaen"/>
          <w:szCs w:val="24"/>
        </w:rPr>
        <w:t xml:space="preserve"> գնահատումը և </w:t>
      </w:r>
      <w:r w:rsidRPr="005E1F72">
        <w:rPr>
          <w:rFonts w:ascii="GHEA Grapalat" w:hAnsi="GHEA Grapalat" w:cs="Sylfaen"/>
          <w:szCs w:val="24"/>
          <w:lang w:val="ru-RU"/>
        </w:rPr>
        <w:t>համեմատումն</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առանց</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հրավերի</w:t>
      </w:r>
      <w:r w:rsidRPr="005E1F72">
        <w:rPr>
          <w:rFonts w:ascii="GHEA Grapalat" w:hAnsi="GHEA Grapalat" w:cs="Sylfaen"/>
          <w:szCs w:val="24"/>
        </w:rPr>
        <w:t xml:space="preserve"> 1-ին </w:t>
      </w:r>
      <w:r w:rsidRPr="005E1F72">
        <w:rPr>
          <w:rFonts w:ascii="GHEA Grapalat" w:hAnsi="GHEA Grapalat" w:cs="Sylfaen"/>
          <w:szCs w:val="24"/>
          <w:lang w:val="ru-RU"/>
        </w:rPr>
        <w:t>մասի</w:t>
      </w:r>
      <w:r w:rsidRPr="005E1F72">
        <w:rPr>
          <w:rFonts w:ascii="GHEA Grapalat" w:hAnsi="GHEA Grapalat" w:cs="Sylfaen"/>
          <w:szCs w:val="24"/>
        </w:rPr>
        <w:t xml:space="preserve"> 5.2-րդ </w:t>
      </w:r>
      <w:r w:rsidRPr="005E1F72">
        <w:rPr>
          <w:rFonts w:ascii="GHEA Grapalat" w:hAnsi="GHEA Grapalat" w:cs="Sylfaen"/>
          <w:szCs w:val="24"/>
          <w:lang w:val="ru-RU"/>
        </w:rPr>
        <w:t>կետում</w:t>
      </w:r>
      <w:r w:rsidRPr="005E1F72">
        <w:rPr>
          <w:rFonts w:ascii="GHEA Grapalat" w:hAnsi="GHEA Grapalat" w:cs="Sylfaen"/>
          <w:szCs w:val="24"/>
        </w:rPr>
        <w:t xml:space="preserve"> </w:t>
      </w:r>
      <w:r w:rsidRPr="005E1F72">
        <w:rPr>
          <w:rFonts w:ascii="GHEA Grapalat" w:hAnsi="GHEA Grapalat" w:cs="Sylfaen"/>
          <w:szCs w:val="24"/>
          <w:lang w:val="ru-RU"/>
        </w:rPr>
        <w:t>նշված</w:t>
      </w:r>
      <w:r w:rsidRPr="005E1F72">
        <w:rPr>
          <w:rFonts w:ascii="GHEA Grapalat" w:hAnsi="GHEA Grapalat" w:cs="Sylfaen"/>
          <w:szCs w:val="24"/>
        </w:rPr>
        <w:t xml:space="preserve"> </w:t>
      </w:r>
      <w:r w:rsidRPr="005E1F72">
        <w:rPr>
          <w:rFonts w:ascii="GHEA Grapalat" w:hAnsi="GHEA Grapalat" w:cs="Sylfaen"/>
          <w:szCs w:val="24"/>
          <w:lang w:val="ru-RU"/>
        </w:rPr>
        <w:t>հարկի</w:t>
      </w:r>
      <w:r w:rsidRPr="005E1F72">
        <w:rPr>
          <w:rFonts w:ascii="GHEA Grapalat" w:hAnsi="GHEA Grapalat" w:cs="Sylfaen"/>
          <w:szCs w:val="24"/>
        </w:rPr>
        <w:t xml:space="preserve"> </w:t>
      </w:r>
      <w:r w:rsidRPr="005E1F72">
        <w:rPr>
          <w:rFonts w:ascii="GHEA Grapalat" w:hAnsi="GHEA Grapalat" w:cs="Sylfaen"/>
          <w:szCs w:val="24"/>
          <w:lang w:val="ru-RU"/>
        </w:rPr>
        <w:t>գումարի</w:t>
      </w:r>
      <w:r w:rsidRPr="005E1F72">
        <w:rPr>
          <w:rFonts w:ascii="GHEA Grapalat" w:hAnsi="GHEA Grapalat" w:cs="Sylfaen"/>
          <w:szCs w:val="24"/>
        </w:rPr>
        <w:t xml:space="preserve"> </w:t>
      </w:r>
      <w:r w:rsidRPr="005E1F72">
        <w:rPr>
          <w:rFonts w:ascii="GHEA Grapalat" w:hAnsi="GHEA Grapalat" w:cs="Sylfaen"/>
          <w:szCs w:val="24"/>
          <w:lang w:val="ru-RU"/>
        </w:rPr>
        <w:t>հաշվարկման</w:t>
      </w:r>
      <w:r w:rsidRPr="005E1F72">
        <w:rPr>
          <w:rFonts w:ascii="GHEA Grapalat" w:hAnsi="GHEA Grapalat" w:cs="Sylfaen"/>
          <w:szCs w:val="24"/>
          <w:lang w:val="hy-AM"/>
        </w:rPr>
        <w:t>, իսկ</w:t>
      </w:r>
      <w:r w:rsidRPr="005E1F72">
        <w:rPr>
          <w:rFonts w:ascii="GHEA Grapalat" w:hAnsi="GHEA Grapalat" w:cs="Sylfaen"/>
          <w:szCs w:val="24"/>
        </w:rPr>
        <w:t xml:space="preserve"> </w:t>
      </w:r>
      <w:r w:rsidRPr="005E1F72">
        <w:rPr>
          <w:rFonts w:ascii="GHEA Grapalat" w:hAnsi="GHEA Grapalat" w:cs="Sylfaen"/>
        </w:rPr>
        <w:t xml:space="preserve">հայտերը գնահատելիս </w:t>
      </w:r>
      <w:r w:rsidRPr="005E1F72">
        <w:rPr>
          <w:rFonts w:ascii="GHEA Grapalat" w:hAnsi="GHEA Grapalat" w:cs="Sylfaen"/>
          <w:lang w:val="en-US"/>
        </w:rPr>
        <w:t>հիմք</w:t>
      </w:r>
      <w:r w:rsidRPr="005E1F72">
        <w:rPr>
          <w:rFonts w:ascii="GHEA Grapalat" w:hAnsi="GHEA Grapalat" w:cs="Sylfaen"/>
        </w:rPr>
        <w:t xml:space="preserve"> </w:t>
      </w:r>
      <w:r w:rsidRPr="005E1F72">
        <w:rPr>
          <w:rFonts w:ascii="GHEA Grapalat" w:hAnsi="GHEA Grapalat" w:cs="Sylfaen"/>
          <w:lang w:val="en-US"/>
        </w:rPr>
        <w:t>է</w:t>
      </w:r>
      <w:r w:rsidRPr="005E1F72">
        <w:rPr>
          <w:rFonts w:ascii="GHEA Grapalat" w:hAnsi="GHEA Grapalat" w:cs="Sylfaen"/>
        </w:rPr>
        <w:t xml:space="preserve"> </w:t>
      </w:r>
      <w:r w:rsidRPr="005E1F72">
        <w:rPr>
          <w:rFonts w:ascii="GHEA Grapalat" w:hAnsi="GHEA Grapalat" w:cs="Sylfaen"/>
          <w:lang w:val="en-US"/>
        </w:rPr>
        <w:t>ընդունում</w:t>
      </w:r>
      <w:r w:rsidRPr="005E1F72">
        <w:rPr>
          <w:rFonts w:ascii="GHEA Grapalat" w:hAnsi="GHEA Grapalat" w:cs="Sylfaen"/>
        </w:rPr>
        <w:t xml:space="preserve"> հ</w:t>
      </w:r>
      <w:r w:rsidRPr="005E1F72">
        <w:rPr>
          <w:rFonts w:ascii="GHEA Grapalat" w:hAnsi="GHEA Grapalat" w:cs="Sylfaen"/>
          <w:lang w:val="en-US"/>
        </w:rPr>
        <w:t>ամակարգում</w:t>
      </w:r>
      <w:r w:rsidRPr="005E1F72">
        <w:rPr>
          <w:rFonts w:ascii="GHEA Grapalat" w:hAnsi="GHEA Grapalat" w:cs="Sylfaen"/>
        </w:rPr>
        <w:t xml:space="preserve"> </w:t>
      </w:r>
      <w:r w:rsidRPr="005E1F72">
        <w:rPr>
          <w:rFonts w:ascii="GHEA Grapalat" w:hAnsi="GHEA Grapalat" w:cs="Sylfaen"/>
          <w:lang w:val="en-US"/>
        </w:rPr>
        <w:t>կցված</w:t>
      </w:r>
      <w:r w:rsidRPr="005E1F72">
        <w:rPr>
          <w:rFonts w:ascii="GHEA Grapalat" w:hAnsi="GHEA Grapalat" w:cs="Sylfaen"/>
        </w:rPr>
        <w:t xml:space="preserve">` </w:t>
      </w:r>
      <w:r w:rsidRPr="005E1F72">
        <w:rPr>
          <w:rFonts w:ascii="GHEA Grapalat" w:hAnsi="GHEA Grapalat" w:cs="Sylfaen"/>
          <w:lang w:val="en-US"/>
        </w:rPr>
        <w:t>մասնակցի</w:t>
      </w:r>
      <w:r w:rsidRPr="005E1F72">
        <w:rPr>
          <w:rFonts w:ascii="GHEA Grapalat" w:hAnsi="GHEA Grapalat" w:cs="Sylfaen"/>
        </w:rPr>
        <w:t xml:space="preserve"> </w:t>
      </w:r>
      <w:r w:rsidRPr="005E1F72">
        <w:rPr>
          <w:rFonts w:ascii="GHEA Grapalat" w:hAnsi="GHEA Grapalat" w:cs="Sylfaen"/>
          <w:lang w:val="en-US"/>
        </w:rPr>
        <w:t>կողմից</w:t>
      </w:r>
      <w:r w:rsidRPr="005E1F72">
        <w:rPr>
          <w:rFonts w:ascii="GHEA Grapalat" w:hAnsi="GHEA Grapalat" w:cs="Sylfaen"/>
        </w:rPr>
        <w:t xml:space="preserve"> </w:t>
      </w:r>
      <w:r w:rsidRPr="005E1F72">
        <w:rPr>
          <w:rFonts w:ascii="GHEA Grapalat" w:hAnsi="GHEA Grapalat" w:cs="Sylfaen"/>
          <w:lang w:val="en-US"/>
        </w:rPr>
        <w:t>հաստատված</w:t>
      </w:r>
      <w:r w:rsidRPr="005E1F72">
        <w:rPr>
          <w:rFonts w:ascii="GHEA Grapalat" w:hAnsi="GHEA Grapalat" w:cs="Sylfaen"/>
        </w:rPr>
        <w:t xml:space="preserve"> </w:t>
      </w:r>
      <w:r w:rsidRPr="005E1F72">
        <w:rPr>
          <w:rFonts w:ascii="GHEA Grapalat" w:hAnsi="GHEA Grapalat" w:cs="Sylfaen"/>
          <w:lang w:val="en-US"/>
        </w:rPr>
        <w:t>գնային</w:t>
      </w:r>
      <w:r w:rsidRPr="005E1F72">
        <w:rPr>
          <w:rFonts w:ascii="GHEA Grapalat" w:hAnsi="GHEA Grapalat" w:cs="Sylfaen"/>
        </w:rPr>
        <w:t xml:space="preserve"> </w:t>
      </w:r>
      <w:r w:rsidRPr="005E1F72">
        <w:rPr>
          <w:rFonts w:ascii="GHEA Grapalat" w:hAnsi="GHEA Grapalat" w:cs="Sylfaen"/>
          <w:lang w:val="en-US"/>
        </w:rPr>
        <w:t>առաջարկը</w:t>
      </w:r>
      <w:r w:rsidRPr="005E1F72">
        <w:rPr>
          <w:rFonts w:ascii="GHEA Grapalat" w:hAnsi="GHEA Grapalat" w:cs="Sylfaen"/>
          <w:lang w:val="hy-AM"/>
        </w:rPr>
        <w:t>:</w:t>
      </w:r>
    </w:p>
    <w:p w14:paraId="7E96FD03" w14:textId="5C54FDA1" w:rsidR="00A66703" w:rsidRPr="005E1F72" w:rsidRDefault="00A66703" w:rsidP="00A66703">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Pr="005E1F72">
        <w:rPr>
          <w:rFonts w:ascii="GHEA Grapalat" w:hAnsi="GHEA Grapalat" w:cs="Sylfaen"/>
          <w:i w:val="0"/>
          <w:szCs w:val="24"/>
          <w:lang w:val="hy-AM"/>
        </w:rPr>
        <w:t>5</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Եթե</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հայտում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անհամապատասխանություն</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տեղ</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գտել</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տառերով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և</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թվերով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գրված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գումարների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միջև</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ապա</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հիմք</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ընդունվում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տառերով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գրված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գումարը։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Եթե</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առաջարկվող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երկու</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ավելի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արժույթներով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ապա</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դրանք</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համեմատվում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Հայաստանի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Հանրապետության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դրամով</w:t>
      </w:r>
      <w:r w:rsidRPr="005E1F72">
        <w:rPr>
          <w:rFonts w:ascii="GHEA Grapalat" w:hAnsi="GHEA Grapalat" w:cs="Sylfaen"/>
          <w:i w:val="0"/>
          <w:szCs w:val="24"/>
          <w:lang w:val="af-ZA"/>
        </w:rPr>
        <w:t xml:space="preserve">` </w:t>
      </w:r>
      <w:r w:rsidR="007477CE">
        <w:rPr>
          <w:rFonts w:ascii="GHEA Grapalat" w:hAnsi="GHEA Grapalat" w:cs="Sylfaen"/>
          <w:i w:val="0"/>
          <w:szCs w:val="24"/>
          <w:lang w:val="hy-AM"/>
        </w:rPr>
        <w:t xml:space="preserve">հայտի ներկայացման օրվա ՀՀ ԿԲ </w:t>
      </w:r>
      <w:r w:rsidRPr="005E1F72">
        <w:rPr>
          <w:rFonts w:ascii="GHEA Grapalat" w:hAnsi="GHEA Grapalat" w:cs="Sylfaen"/>
          <w:i w:val="0"/>
          <w:szCs w:val="24"/>
          <w:lang w:val="ru-RU"/>
        </w:rPr>
        <w:t>փոխարժեքով։</w:t>
      </w:r>
      <w:r w:rsidRPr="005E1F72">
        <w:rPr>
          <w:rFonts w:ascii="GHEA Grapalat" w:hAnsi="GHEA Grapalat" w:cs="Sylfaen"/>
          <w:i w:val="0"/>
          <w:szCs w:val="24"/>
          <w:lang w:val="af-ZA"/>
        </w:rPr>
        <w:t xml:space="preserve"> </w:t>
      </w:r>
    </w:p>
    <w:p w14:paraId="0175509C" w14:textId="77777777" w:rsidR="00A66703" w:rsidRPr="005E1F72" w:rsidRDefault="00A66703" w:rsidP="00A66703">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Pr="005E1F72">
        <w:rPr>
          <w:rFonts w:ascii="GHEA Grapalat" w:hAnsi="GHEA Grapalat" w:cs="Sylfaen"/>
          <w:i w:val="0"/>
          <w:szCs w:val="24"/>
          <w:lang w:val="hy-AM"/>
        </w:rPr>
        <w:t>6</w:t>
      </w:r>
      <w:r w:rsidRPr="005E1F72">
        <w:rPr>
          <w:rFonts w:ascii="GHEA Grapalat" w:hAnsi="GHEA Grapalat" w:cs="Sylfaen"/>
          <w:i w:val="0"/>
          <w:szCs w:val="24"/>
          <w:lang w:val="af-ZA"/>
        </w:rPr>
        <w:t xml:space="preserve"> Հ</w:t>
      </w:r>
      <w:r w:rsidRPr="005E1F72">
        <w:rPr>
          <w:rFonts w:ascii="GHEA Grapalat" w:hAnsi="GHEA Grapalat" w:cs="Sylfaen"/>
          <w:i w:val="0"/>
          <w:szCs w:val="24"/>
          <w:lang w:val="ru-RU"/>
        </w:rPr>
        <w:t>անձնաժողովի</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պ</w:t>
      </w:r>
      <w:r w:rsidRPr="005E1F72">
        <w:rPr>
          <w:rFonts w:ascii="GHEA Grapalat" w:hAnsi="GHEA Grapalat" w:cs="Sylfaen"/>
          <w:i w:val="0"/>
          <w:szCs w:val="24"/>
          <w:lang w:val="ru-RU"/>
        </w:rPr>
        <w:t>ատվիրատուի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և</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w:t>
      </w:r>
      <w:r w:rsidRPr="005E1F72">
        <w:rPr>
          <w:rFonts w:ascii="GHEA Grapalat" w:hAnsi="GHEA Grapalat" w:cs="Sylfaen"/>
          <w:i w:val="0"/>
          <w:szCs w:val="24"/>
          <w:lang w:val="ru-RU"/>
        </w:rPr>
        <w:t>ասնակիցների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միջև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բանակցություններն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արգելվում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բացառությամբ</w:t>
      </w:r>
      <w:r w:rsidRPr="005E1F72">
        <w:rPr>
          <w:rFonts w:ascii="GHEA Grapalat" w:hAnsi="GHEA Grapalat" w:cs="Sylfaen"/>
          <w:i w:val="0"/>
          <w:szCs w:val="24"/>
          <w:lang w:val="af-ZA"/>
        </w:rPr>
        <w:t>`</w:t>
      </w:r>
    </w:p>
    <w:p w14:paraId="0CA20F2C" w14:textId="77777777" w:rsidR="00A66703" w:rsidRPr="005E1F72" w:rsidRDefault="00A66703" w:rsidP="00A66703">
      <w:pPr>
        <w:pStyle w:val="a3"/>
        <w:spacing w:line="240" w:lineRule="auto"/>
        <w:rPr>
          <w:rFonts w:ascii="GHEA Grapalat" w:hAnsi="GHEA Grapalat" w:cs="Sylfaen"/>
          <w:i w:val="0"/>
          <w:szCs w:val="24"/>
          <w:lang w:val="af-ZA"/>
        </w:rPr>
      </w:pPr>
      <w:r w:rsidRPr="005E1F72">
        <w:rPr>
          <w:rFonts w:ascii="GHEA Grapalat" w:hAnsi="GHEA Grapalat" w:cs="Sylfaen"/>
          <w:i w:val="0"/>
          <w:szCs w:val="24"/>
          <w:lang w:val="af-ZA"/>
        </w:rPr>
        <w:t xml:space="preserve">1) </w:t>
      </w:r>
      <w:r w:rsidRPr="005E1F72">
        <w:rPr>
          <w:rFonts w:ascii="GHEA Grapalat" w:hAnsi="GHEA Grapalat" w:cs="Sylfaen"/>
          <w:i w:val="0"/>
          <w:szCs w:val="24"/>
          <w:lang w:val="ru-RU"/>
        </w:rPr>
        <w:t>երբ</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ընթացակարգին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մասնակցել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մեկ</w:t>
      </w:r>
      <w:r w:rsidRPr="005E1F72">
        <w:rPr>
          <w:rFonts w:ascii="GHEA Grapalat" w:hAnsi="GHEA Grapalat" w:cs="Sylfaen"/>
          <w:i w:val="0"/>
          <w:szCs w:val="24"/>
          <w:lang w:val="af-ZA"/>
        </w:rPr>
        <w:t xml:space="preserve"> մ</w:t>
      </w:r>
      <w:r w:rsidRPr="005E1F72">
        <w:rPr>
          <w:rFonts w:ascii="GHEA Grapalat" w:hAnsi="GHEA Grapalat" w:cs="Sylfaen"/>
          <w:i w:val="0"/>
          <w:szCs w:val="24"/>
          <w:lang w:val="ru-RU"/>
        </w:rPr>
        <w:t>ասնակից</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որի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ներկայացրած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համապատասխանում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պահանջներին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գնահատման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արդյունքում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պահանջներին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համապատասխան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գնահատվել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մեկ</w:t>
      </w:r>
      <w:r w:rsidRPr="005E1F72">
        <w:rPr>
          <w:rFonts w:ascii="GHEA Grapalat" w:hAnsi="GHEA Grapalat" w:cs="Sylfaen"/>
          <w:i w:val="0"/>
          <w:szCs w:val="24"/>
          <w:lang w:val="af-ZA"/>
        </w:rPr>
        <w:t xml:space="preserve"> մ</w:t>
      </w:r>
      <w:r w:rsidRPr="005E1F72">
        <w:rPr>
          <w:rFonts w:ascii="GHEA Grapalat" w:hAnsi="GHEA Grapalat" w:cs="Sylfaen"/>
          <w:i w:val="0"/>
          <w:szCs w:val="24"/>
          <w:lang w:val="ru-RU"/>
        </w:rPr>
        <w:t>ասնակցի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նվազագույն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հավասարության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դեպքում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եթե</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ոչ</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գնային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բավարարող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գնահատված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հայտեր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ներկայացրած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բոլոր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մասնակիցների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ներկայացրած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գնային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գերազանցում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այդ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գնումը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կատարելու</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նախատեսված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հրավերի</w:t>
      </w:r>
      <w:r w:rsidRPr="005E1F72">
        <w:rPr>
          <w:rFonts w:ascii="GHEA Grapalat" w:hAnsi="GHEA Grapalat" w:cs="Sylfaen"/>
          <w:i w:val="0"/>
          <w:szCs w:val="24"/>
          <w:lang w:val="af-ZA"/>
        </w:rPr>
        <w:t xml:space="preserve"> 1-</w:t>
      </w:r>
      <w:r w:rsidRPr="005E1F72">
        <w:rPr>
          <w:rFonts w:ascii="GHEA Grapalat" w:hAnsi="GHEA Grapalat" w:cs="Sylfaen"/>
          <w:i w:val="0"/>
          <w:szCs w:val="24"/>
          <w:lang w:val="en-US"/>
        </w:rPr>
        <w:t>ին</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մասի</w:t>
      </w:r>
      <w:r w:rsidRPr="005E1F72">
        <w:rPr>
          <w:rFonts w:ascii="GHEA Grapalat" w:hAnsi="GHEA Grapalat" w:cs="Sylfaen"/>
          <w:i w:val="0"/>
          <w:szCs w:val="24"/>
          <w:lang w:val="af-ZA"/>
        </w:rPr>
        <w:t xml:space="preserve"> 8.1 </w:t>
      </w:r>
      <w:r w:rsidRPr="005E1F72">
        <w:rPr>
          <w:rFonts w:ascii="GHEA Grapalat" w:hAnsi="GHEA Grapalat" w:cs="Sylfaen"/>
          <w:i w:val="0"/>
          <w:szCs w:val="24"/>
          <w:lang w:val="en-US"/>
        </w:rPr>
        <w:t>կետի</w:t>
      </w:r>
      <w:r w:rsidRPr="005E1F72">
        <w:rPr>
          <w:rFonts w:ascii="GHEA Grapalat" w:hAnsi="GHEA Grapalat" w:cs="Sylfaen"/>
          <w:i w:val="0"/>
          <w:szCs w:val="24"/>
          <w:lang w:val="af-ZA"/>
        </w:rPr>
        <w:t xml:space="preserve"> 2-</w:t>
      </w:r>
      <w:r w:rsidRPr="005E1F72">
        <w:rPr>
          <w:rFonts w:ascii="GHEA Grapalat" w:hAnsi="GHEA Grapalat" w:cs="Sylfaen"/>
          <w:i w:val="0"/>
          <w:szCs w:val="24"/>
          <w:lang w:val="en-US"/>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պարբերությամբ</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նախատեսված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ֆինանսական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միջոցները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գնումն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իրականացվում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Օրենքի</w:t>
      </w:r>
      <w:r w:rsidRPr="005E1F72">
        <w:rPr>
          <w:rFonts w:ascii="GHEA Grapalat" w:hAnsi="GHEA Grapalat" w:cs="Sylfaen"/>
          <w:i w:val="0"/>
          <w:szCs w:val="24"/>
          <w:lang w:val="af-ZA"/>
        </w:rPr>
        <w:t xml:space="preserve"> 15-</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հոդվածի</w:t>
      </w:r>
      <w:r w:rsidRPr="005E1F72">
        <w:rPr>
          <w:rFonts w:ascii="GHEA Grapalat" w:hAnsi="GHEA Grapalat" w:cs="Sylfaen"/>
          <w:i w:val="0"/>
          <w:szCs w:val="24"/>
          <w:lang w:val="af-ZA"/>
        </w:rPr>
        <w:t xml:space="preserve"> 6-</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հիման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վրա։</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կետի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վարվող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բանակցությունները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հանգեցնել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նվազեցմանը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վճարման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փոփոխությանը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իսկ</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բանակցությունները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վարվում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միաժամանակյա</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բոլոր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մասնակիցների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հետ</w:t>
      </w:r>
      <w:r w:rsidRPr="005E1F72">
        <w:rPr>
          <w:rFonts w:ascii="GHEA Grapalat" w:hAnsi="GHEA Grapalat" w:cs="Sylfaen"/>
          <w:i w:val="0"/>
          <w:szCs w:val="24"/>
          <w:lang w:val="af-ZA"/>
        </w:rPr>
        <w:t>.</w:t>
      </w:r>
    </w:p>
    <w:p w14:paraId="402CBBB0" w14:textId="77777777" w:rsidR="00A66703" w:rsidRPr="005E1F72" w:rsidDel="00992C40"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rPr>
        <w:t xml:space="preserve">2)  </w:t>
      </w:r>
      <w:r w:rsidRPr="005E1F72">
        <w:rPr>
          <w:rFonts w:ascii="GHEA Grapalat" w:hAnsi="GHEA Grapalat" w:cs="Sylfaen"/>
          <w:szCs w:val="24"/>
          <w:lang w:val="ru-RU"/>
        </w:rPr>
        <w:t>Օրենքով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այլ</w:t>
      </w:r>
      <w:r w:rsidRPr="005E1F72">
        <w:rPr>
          <w:rFonts w:ascii="GHEA Grapalat" w:hAnsi="GHEA Grapalat" w:cs="Sylfaen"/>
          <w:szCs w:val="24"/>
        </w:rPr>
        <w:t xml:space="preserve"> </w:t>
      </w:r>
      <w:r w:rsidRPr="005E1F72">
        <w:rPr>
          <w:rFonts w:ascii="GHEA Grapalat" w:hAnsi="GHEA Grapalat" w:cs="Sylfaen"/>
          <w:szCs w:val="24"/>
          <w:lang w:val="ru-RU"/>
        </w:rPr>
        <w:t>դեպքերի։</w:t>
      </w:r>
    </w:p>
    <w:p w14:paraId="0F2936D4" w14:textId="77777777" w:rsidR="00A66703" w:rsidRPr="005E1F72" w:rsidRDefault="00A66703" w:rsidP="00A66703">
      <w:pPr>
        <w:pStyle w:val="norm"/>
        <w:spacing w:line="240" w:lineRule="auto"/>
        <w:rPr>
          <w:rFonts w:ascii="GHEA Grapalat" w:hAnsi="GHEA Grapalat" w:cs="Sylfaen"/>
          <w:sz w:val="20"/>
          <w:szCs w:val="24"/>
          <w:lang w:val="af-ZA" w:eastAsia="en-US"/>
        </w:rPr>
      </w:pPr>
      <w:r w:rsidRPr="00F6799D">
        <w:rPr>
          <w:rFonts w:ascii="GHEA Grapalat" w:hAnsi="GHEA Grapalat"/>
          <w:sz w:val="20"/>
          <w:lang w:val="af-ZA" w:eastAsia="x-none"/>
        </w:rPr>
        <w:t>8.</w:t>
      </w:r>
      <w:r w:rsidRPr="00F6799D">
        <w:rPr>
          <w:rFonts w:ascii="GHEA Grapalat" w:hAnsi="GHEA Grapalat"/>
          <w:sz w:val="20"/>
          <w:lang w:val="hy-AM" w:eastAsia="x-none"/>
        </w:rPr>
        <w:t>7</w:t>
      </w:r>
      <w:r w:rsidRPr="00F6799D">
        <w:rPr>
          <w:rFonts w:ascii="GHEA Grapalat" w:hAnsi="GHEA Grapalat"/>
          <w:sz w:val="20"/>
          <w:lang w:val="af-ZA" w:eastAsia="x-none"/>
        </w:rPr>
        <w:t xml:space="preserve"> Հ</w:t>
      </w:r>
      <w:r w:rsidRPr="00F6799D">
        <w:rPr>
          <w:rFonts w:ascii="GHEA Grapalat" w:hAnsi="GHEA Grapalat" w:cs="Sylfaen"/>
          <w:sz w:val="20"/>
          <w:szCs w:val="24"/>
          <w:lang w:val="ru-RU" w:eastAsia="en-US"/>
        </w:rPr>
        <w:t>անձնաժողովը</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հրավերի</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պահանջների</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նկատմամբ</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բավարար</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գնահատված</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հայտեր</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ներկայացրած</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eastAsia="en-US"/>
        </w:rPr>
        <w:t>մ</w:t>
      </w:r>
      <w:r w:rsidRPr="00F6799D">
        <w:rPr>
          <w:rFonts w:ascii="GHEA Grapalat" w:hAnsi="GHEA Grapalat" w:cs="Sylfaen"/>
          <w:sz w:val="20"/>
          <w:szCs w:val="24"/>
          <w:lang w:val="ru-RU" w:eastAsia="en-US"/>
        </w:rPr>
        <w:t>ասնակիցներից</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որոշում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և</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հայտարարում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է</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hy-AM" w:eastAsia="en-US"/>
        </w:rPr>
        <w:t>ընտրված</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և</w:t>
      </w:r>
      <w:r w:rsidRPr="00F6799D">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F6799D">
        <w:rPr>
          <w:rFonts w:ascii="GHEA Grapalat" w:hAnsi="GHEA Grapalat" w:cs="Sylfaen"/>
          <w:sz w:val="20"/>
          <w:szCs w:val="24"/>
          <w:lang w:val="ru-RU" w:eastAsia="en-US"/>
        </w:rPr>
        <w:t>մասնակիցներին</w:t>
      </w:r>
      <w:r w:rsidRPr="00F6799D">
        <w:rPr>
          <w:rFonts w:ascii="GHEA Grapalat" w:hAnsi="GHEA Grapalat" w:cs="Sylfaen"/>
          <w:sz w:val="20"/>
          <w:szCs w:val="24"/>
          <w:lang w:val="af-ZA" w:eastAsia="en-US"/>
        </w:rPr>
        <w:t xml:space="preserve">: Շինարարական ծրագրերի գնման դեպքում </w:t>
      </w:r>
      <w:r w:rsidRPr="00F6799D">
        <w:rPr>
          <w:rFonts w:ascii="GHEA Grapalat" w:hAnsi="GHEA Grapalat" w:cs="Sylfaen"/>
          <w:sz w:val="20"/>
          <w:szCs w:val="24"/>
          <w:lang w:val="ru-RU" w:eastAsia="en-US"/>
        </w:rPr>
        <w:t>հանձնաժողովը</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գնահատում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է</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նաև</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ներկայացված</w:t>
      </w:r>
      <w:r w:rsidRPr="00F6799D">
        <w:rPr>
          <w:rFonts w:ascii="GHEA Grapalat" w:hAnsi="GHEA Grapalat" w:cs="Sylfaen"/>
          <w:sz w:val="20"/>
          <w:szCs w:val="24"/>
          <w:lang w:val="af-ZA" w:eastAsia="en-US"/>
        </w:rPr>
        <w:t xml:space="preserve"> սարքերի և սարքավորումների տեխնիկական բնութագրերի </w:t>
      </w:r>
      <w:r w:rsidRPr="00F6799D">
        <w:rPr>
          <w:rFonts w:ascii="GHEA Grapalat" w:hAnsi="GHEA Grapalat" w:cs="Sylfaen"/>
          <w:sz w:val="20"/>
          <w:szCs w:val="24"/>
          <w:lang w:val="ru-RU" w:eastAsia="en-US"/>
        </w:rPr>
        <w:t>համապատասխանությունը</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հրավերի</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պահանջներին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Առաջարկված</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նվազագույն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գների</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հավասարության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դեպքում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կամ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եթե</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ոչ</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գնային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պայմաններին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բավարարող</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գնահատված</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հայտեր</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ներկայացրած</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բոլոր</w:t>
      </w:r>
      <w:r w:rsidRPr="00F6799D">
        <w:rPr>
          <w:rFonts w:ascii="GHEA Grapalat" w:hAnsi="GHEA Grapalat" w:cs="Sylfaen"/>
          <w:sz w:val="20"/>
          <w:szCs w:val="24"/>
          <w:lang w:val="af-ZA" w:eastAsia="en-US"/>
        </w:rPr>
        <w:t xml:space="preserve"> մ</w:t>
      </w:r>
      <w:r w:rsidRPr="00F6799D">
        <w:rPr>
          <w:rFonts w:ascii="GHEA Grapalat" w:hAnsi="GHEA Grapalat" w:cs="Sylfaen"/>
          <w:sz w:val="20"/>
          <w:szCs w:val="24"/>
          <w:lang w:val="ru-RU" w:eastAsia="en-US"/>
        </w:rPr>
        <w:t>ասնակիցների</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ներկայացրած</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lastRenderedPageBreak/>
        <w:t>գնային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առաջարկները</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գերազանցում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են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սույն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ընթացակարգի</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շրջանակում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գնվելիք</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ա</w:t>
      </w:r>
      <w:r w:rsidRPr="00F6799D">
        <w:rPr>
          <w:rFonts w:ascii="GHEA Grapalat" w:hAnsi="GHEA Grapalat" w:cs="Sylfaen"/>
          <w:sz w:val="20"/>
          <w:szCs w:val="24"/>
          <w:lang w:eastAsia="en-US"/>
        </w:rPr>
        <w:t>շխատանքների</w:t>
      </w:r>
      <w:r w:rsidRPr="004B2068">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գնման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գինը</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կամ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գնումն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իրականացվում</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է</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Օրենքի</w:t>
      </w:r>
      <w:r w:rsidRPr="00F6799D">
        <w:rPr>
          <w:rFonts w:ascii="GHEA Grapalat" w:hAnsi="GHEA Grapalat" w:cs="Sylfaen"/>
          <w:sz w:val="20"/>
          <w:szCs w:val="24"/>
          <w:lang w:val="af-ZA" w:eastAsia="en-US"/>
        </w:rPr>
        <w:t xml:space="preserve"> 15-</w:t>
      </w:r>
      <w:r w:rsidRPr="00F6799D">
        <w:rPr>
          <w:rFonts w:ascii="GHEA Grapalat" w:hAnsi="GHEA Grapalat" w:cs="Sylfaen"/>
          <w:sz w:val="20"/>
          <w:szCs w:val="24"/>
          <w:lang w:val="ru-RU" w:eastAsia="en-US"/>
        </w:rPr>
        <w:t>րդ</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հոդվածի</w:t>
      </w:r>
      <w:r w:rsidRPr="00F6799D">
        <w:rPr>
          <w:rFonts w:ascii="GHEA Grapalat" w:hAnsi="GHEA Grapalat" w:cs="Sylfaen"/>
          <w:sz w:val="20"/>
          <w:szCs w:val="24"/>
          <w:lang w:val="af-ZA" w:eastAsia="en-US"/>
        </w:rPr>
        <w:t xml:space="preserve"> 6-</w:t>
      </w:r>
      <w:r w:rsidRPr="00F6799D">
        <w:rPr>
          <w:rFonts w:ascii="GHEA Grapalat" w:hAnsi="GHEA Grapalat" w:cs="Sylfaen"/>
          <w:sz w:val="20"/>
          <w:szCs w:val="24"/>
          <w:lang w:val="ru-RU" w:eastAsia="en-US"/>
        </w:rPr>
        <w:t>րդ</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մասի</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հիման</w:t>
      </w:r>
      <w:r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ru-RU" w:eastAsia="en-US"/>
        </w:rPr>
        <w:t>վրա՝</w:t>
      </w:r>
      <w:r w:rsidRPr="005E1F72">
        <w:rPr>
          <w:rFonts w:ascii="GHEA Grapalat" w:hAnsi="GHEA Grapalat" w:cs="Sylfaen"/>
          <w:sz w:val="20"/>
          <w:szCs w:val="24"/>
          <w:lang w:val="af-ZA" w:eastAsia="en-US"/>
        </w:rPr>
        <w:t xml:space="preserve"> </w:t>
      </w:r>
    </w:p>
    <w:p w14:paraId="3B2923C1" w14:textId="77777777" w:rsidR="00A66703" w:rsidRPr="005E1F72" w:rsidRDefault="00A66703" w:rsidP="00A66703">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ա</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պայման</w:t>
      </w:r>
      <w:r w:rsidRPr="005E1F72">
        <w:rPr>
          <w:rFonts w:ascii="GHEA Grapalat" w:hAnsi="GHEA Grapalat" w:cs="Sylfaen"/>
          <w:sz w:val="20"/>
          <w:szCs w:val="24"/>
          <w:lang w:val="af-ZA" w:eastAsia="en-US"/>
        </w:rPr>
        <w:softHyphen/>
      </w:r>
      <w:r w:rsidRPr="005E1F72">
        <w:rPr>
          <w:rFonts w:ascii="GHEA Grapalat" w:hAnsi="GHEA Grapalat" w:cs="Sylfaen"/>
          <w:sz w:val="20"/>
          <w:szCs w:val="24"/>
          <w:lang w:val="ru-RU" w:eastAsia="en-US"/>
        </w:rPr>
        <w:t>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բավարարող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գնահատված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հետ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եթե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համապատասխան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լիազորություն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ունեցող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ներկայացուցիչները</w:t>
      </w:r>
      <w:r w:rsidRPr="005E1F72">
        <w:rPr>
          <w:rFonts w:ascii="GHEA Grapalat" w:hAnsi="GHEA Grapalat" w:cs="Sylfaen"/>
          <w:sz w:val="20"/>
          <w:szCs w:val="24"/>
          <w:lang w:val="af-ZA" w:eastAsia="en-US"/>
        </w:rPr>
        <w:t>),</w:t>
      </w:r>
    </w:p>
    <w:p w14:paraId="344D7A8E" w14:textId="77777777" w:rsidR="00A66703" w:rsidRPr="005E1F72" w:rsidRDefault="00A66703" w:rsidP="00A66703">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բավարար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գնահատված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մասնակիցներին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համակարգի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միջոցով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պայմանների, տևողության,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14:paraId="1B637274" w14:textId="77777777" w:rsidR="00A66703" w:rsidRPr="005E1F72" w:rsidRDefault="00A66703" w:rsidP="00A66703">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14:paraId="512A8FF3" w14:textId="77777777" w:rsidR="00A66703" w:rsidRPr="005E1F72" w:rsidRDefault="00A66703" w:rsidP="00A66703">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w:t>
      </w:r>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14:paraId="68E145E0" w14:textId="77777777" w:rsidR="00A66703" w:rsidRPr="005E1F72" w:rsidRDefault="00A66703" w:rsidP="00A66703">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սահմանված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լրանալու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ըստ</w:t>
      </w:r>
      <w:r>
        <w:rPr>
          <w:rFonts w:ascii="GHEA Grapalat" w:hAnsi="GHEA Grapalat" w:cs="Sylfaen"/>
          <w:sz w:val="20"/>
          <w:szCs w:val="24"/>
          <w:lang w:val="hy-AM" w:eastAsia="en-US"/>
        </w:rPr>
        <w:t xml:space="preserve"> դրան ներկա</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որոնք չեն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գերազանցում</w:t>
      </w:r>
      <w:r>
        <w:rPr>
          <w:rFonts w:ascii="GHEA Grapalat" w:hAnsi="GHEA Grapalat" w:cs="Sylfaen"/>
          <w:sz w:val="20"/>
          <w:szCs w:val="24"/>
          <w:lang w:val="hy-AM" w:eastAsia="en-US"/>
        </w:rPr>
        <w:t xml:space="preserve"> գնման գինը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հայտարարվում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ասնակիցները</w:t>
      </w:r>
      <w:r w:rsidRPr="005E1F72">
        <w:rPr>
          <w:rFonts w:ascii="GHEA Grapalat" w:hAnsi="GHEA Grapalat" w:cs="Sylfaen"/>
          <w:sz w:val="20"/>
          <w:szCs w:val="24"/>
          <w:lang w:val="af-ZA" w:eastAsia="en-US"/>
        </w:rPr>
        <w:t>,</w:t>
      </w:r>
    </w:p>
    <w:p w14:paraId="25429218" w14:textId="77777777" w:rsidR="00A66703" w:rsidRDefault="00A66703" w:rsidP="00A66703">
      <w:pPr>
        <w:shd w:val="clear" w:color="auto" w:fill="FFFFFF"/>
        <w:ind w:firstLine="375"/>
        <w:jc w:val="both"/>
        <w:rPr>
          <w:rFonts w:ascii="Cambria Math" w:hAnsi="Cambria Math" w:cs="Sylfaen"/>
          <w:sz w:val="20"/>
          <w:lang w:val="hy-AM"/>
        </w:rPr>
      </w:pPr>
      <w:r w:rsidRPr="005E1F72">
        <w:rPr>
          <w:rFonts w:ascii="GHEA Grapalat" w:hAnsi="GHEA Grapalat" w:cs="Sylfaen"/>
          <w:sz w:val="20"/>
          <w:lang w:val="ru-RU"/>
        </w:rPr>
        <w:t>զ</w:t>
      </w:r>
      <w:r w:rsidRPr="005E1F72">
        <w:rPr>
          <w:rFonts w:ascii="GHEA Grapalat" w:hAnsi="GHEA Grapalat" w:cs="Sylfaen"/>
          <w:sz w:val="20"/>
          <w:lang w:val="af-ZA"/>
        </w:rPr>
        <w:t xml:space="preserve">.  </w:t>
      </w:r>
      <w:r w:rsidRPr="00B01C80">
        <w:rPr>
          <w:rFonts w:ascii="GHEA Grapalat" w:hAnsi="GHEA Grapalat" w:cs="Sylfaen"/>
          <w:sz w:val="20"/>
          <w:lang w:val="ru-RU"/>
        </w:rPr>
        <w:t>բանակցությունների</w:t>
      </w:r>
      <w:r w:rsidRPr="00B01C80">
        <w:rPr>
          <w:rFonts w:ascii="GHEA Grapalat" w:hAnsi="GHEA Grapalat" w:cs="Sylfaen"/>
          <w:sz w:val="20"/>
          <w:lang w:val="af-ZA"/>
        </w:rPr>
        <w:t xml:space="preserve"> </w:t>
      </w:r>
      <w:r w:rsidRPr="00B01C80">
        <w:rPr>
          <w:rFonts w:ascii="GHEA Grapalat" w:hAnsi="GHEA Grapalat" w:cs="Sylfaen"/>
          <w:sz w:val="20"/>
          <w:lang w:val="ru-RU"/>
        </w:rPr>
        <w:t>համար</w:t>
      </w:r>
      <w:r w:rsidRPr="00B01C80">
        <w:rPr>
          <w:rFonts w:ascii="GHEA Grapalat" w:hAnsi="GHEA Grapalat" w:cs="Sylfaen"/>
          <w:sz w:val="20"/>
          <w:lang w:val="af-ZA"/>
        </w:rPr>
        <w:t xml:space="preserve"> </w:t>
      </w:r>
      <w:r w:rsidRPr="00B01C80">
        <w:rPr>
          <w:rFonts w:ascii="GHEA Grapalat" w:hAnsi="GHEA Grapalat" w:cs="Sylfaen"/>
          <w:sz w:val="20"/>
          <w:lang w:val="ru-RU"/>
        </w:rPr>
        <w:t>սահմանված</w:t>
      </w:r>
      <w:r w:rsidRPr="00B01C80">
        <w:rPr>
          <w:rFonts w:ascii="GHEA Grapalat" w:hAnsi="GHEA Grapalat" w:cs="Sylfaen"/>
          <w:sz w:val="20"/>
          <w:lang w:val="af-ZA"/>
        </w:rPr>
        <w:t xml:space="preserve"> </w:t>
      </w:r>
      <w:r w:rsidRPr="00B01C80">
        <w:rPr>
          <w:rFonts w:ascii="GHEA Grapalat" w:hAnsi="GHEA Grapalat" w:cs="Sylfaen"/>
          <w:sz w:val="20"/>
          <w:lang w:val="ru-RU"/>
        </w:rPr>
        <w:t>վերջնաժամկետը</w:t>
      </w:r>
      <w:r w:rsidRPr="00B01C80">
        <w:rPr>
          <w:rFonts w:ascii="GHEA Grapalat" w:hAnsi="GHEA Grapalat" w:cs="Sylfaen"/>
          <w:sz w:val="20"/>
          <w:lang w:val="af-ZA"/>
        </w:rPr>
        <w:t xml:space="preserve"> </w:t>
      </w:r>
      <w:r w:rsidRPr="00B01C80">
        <w:rPr>
          <w:rFonts w:ascii="GHEA Grapalat" w:hAnsi="GHEA Grapalat" w:cs="Sylfaen"/>
          <w:sz w:val="20"/>
          <w:lang w:val="ru-RU"/>
        </w:rPr>
        <w:t>լրանալու</w:t>
      </w:r>
      <w:r w:rsidRPr="00B01C80">
        <w:rPr>
          <w:rFonts w:ascii="GHEA Grapalat" w:hAnsi="GHEA Grapalat" w:cs="Sylfaen"/>
          <w:sz w:val="20"/>
          <w:lang w:val="af-ZA"/>
        </w:rPr>
        <w:t xml:space="preserve"> </w:t>
      </w:r>
      <w:r w:rsidRPr="00B01C80">
        <w:rPr>
          <w:rFonts w:ascii="GHEA Grapalat" w:hAnsi="GHEA Grapalat" w:cs="Sylfaen"/>
          <w:sz w:val="20"/>
          <w:lang w:val="ru-RU"/>
        </w:rPr>
        <w:t>պահին</w:t>
      </w:r>
      <w:r w:rsidRPr="00B01C80">
        <w:rPr>
          <w:rFonts w:ascii="GHEA Grapalat" w:hAnsi="GHEA Grapalat" w:cs="Sylfaen"/>
          <w:sz w:val="20"/>
          <w:lang w:val="af-ZA"/>
        </w:rPr>
        <w:t xml:space="preserve">, </w:t>
      </w:r>
      <w:r w:rsidRPr="00B01C80">
        <w:rPr>
          <w:rFonts w:ascii="GHEA Grapalat" w:hAnsi="GHEA Grapalat" w:cs="Sylfaen"/>
          <w:sz w:val="20"/>
          <w:lang w:val="ru-RU"/>
        </w:rPr>
        <w:t>եթե</w:t>
      </w:r>
      <w:r w:rsidRPr="00B01C80">
        <w:rPr>
          <w:rFonts w:ascii="GHEA Grapalat" w:hAnsi="GHEA Grapalat" w:cs="Sylfaen"/>
          <w:sz w:val="20"/>
          <w:lang w:val="af-ZA"/>
        </w:rPr>
        <w:t xml:space="preserve"> </w:t>
      </w:r>
      <w:r w:rsidRPr="00B01C80">
        <w:rPr>
          <w:rFonts w:ascii="GHEA Grapalat" w:hAnsi="GHEA Grapalat" w:cs="Sylfaen"/>
          <w:sz w:val="20"/>
          <w:lang w:val="ru-RU"/>
        </w:rPr>
        <w:t>դրան</w:t>
      </w:r>
      <w:r w:rsidRPr="00B01C80">
        <w:rPr>
          <w:rFonts w:ascii="GHEA Grapalat" w:hAnsi="GHEA Grapalat" w:cs="Sylfaen"/>
          <w:sz w:val="20"/>
          <w:lang w:val="af-ZA"/>
        </w:rPr>
        <w:t xml:space="preserve"> </w:t>
      </w:r>
      <w:r w:rsidRPr="00B01C80">
        <w:rPr>
          <w:rFonts w:ascii="GHEA Grapalat" w:hAnsi="GHEA Grapalat" w:cs="Sylfaen"/>
          <w:sz w:val="20"/>
          <w:lang w:val="ru-RU"/>
        </w:rPr>
        <w:t>ներկա</w:t>
      </w:r>
      <w:r w:rsidRPr="00B01C80">
        <w:rPr>
          <w:rFonts w:ascii="GHEA Grapalat" w:hAnsi="GHEA Grapalat" w:cs="Sylfaen"/>
          <w:sz w:val="20"/>
          <w:lang w:val="af-ZA"/>
        </w:rPr>
        <w:t xml:space="preserve"> </w:t>
      </w:r>
      <w:r w:rsidRPr="00B01C80">
        <w:rPr>
          <w:rFonts w:ascii="GHEA Grapalat" w:hAnsi="GHEA Grapalat" w:cs="Sylfaen"/>
          <w:sz w:val="20"/>
          <w:lang w:val="ru-RU"/>
        </w:rPr>
        <w:t>մասնակիցների</w:t>
      </w:r>
      <w:r w:rsidRPr="00B01C80">
        <w:rPr>
          <w:rFonts w:ascii="GHEA Grapalat" w:hAnsi="GHEA Grapalat" w:cs="Sylfaen"/>
          <w:sz w:val="20"/>
          <w:lang w:val="af-ZA"/>
        </w:rPr>
        <w:t xml:space="preserve"> </w:t>
      </w:r>
      <w:r w:rsidRPr="00B01C80">
        <w:rPr>
          <w:rFonts w:ascii="GHEA Grapalat" w:hAnsi="GHEA Grapalat" w:cs="Sylfaen"/>
          <w:sz w:val="20"/>
          <w:lang w:val="ru-RU"/>
        </w:rPr>
        <w:t>ներկայացրած</w:t>
      </w:r>
      <w:r w:rsidRPr="00B01C80">
        <w:rPr>
          <w:rFonts w:ascii="GHEA Grapalat" w:hAnsi="GHEA Grapalat" w:cs="Sylfaen"/>
          <w:sz w:val="20"/>
          <w:lang w:val="af-ZA"/>
        </w:rPr>
        <w:t xml:space="preserve"> </w:t>
      </w:r>
      <w:r w:rsidRPr="00B01C80">
        <w:rPr>
          <w:rFonts w:ascii="GHEA Grapalat" w:hAnsi="GHEA Grapalat" w:cs="Sylfaen"/>
          <w:sz w:val="20"/>
          <w:lang w:val="ru-RU"/>
        </w:rPr>
        <w:t>գները</w:t>
      </w:r>
      <w:r w:rsidRPr="00B01C80">
        <w:rPr>
          <w:rFonts w:ascii="GHEA Grapalat" w:hAnsi="GHEA Grapalat" w:cs="Sylfaen"/>
          <w:sz w:val="20"/>
          <w:lang w:val="af-ZA"/>
        </w:rPr>
        <w:t xml:space="preserve"> </w:t>
      </w:r>
      <w:r w:rsidRPr="00B01C80">
        <w:rPr>
          <w:rFonts w:ascii="GHEA Grapalat" w:hAnsi="GHEA Grapalat" w:cs="Sylfaen"/>
          <w:sz w:val="20"/>
          <w:lang w:val="ru-RU"/>
        </w:rPr>
        <w:t>գերազանցում</w:t>
      </w:r>
      <w:r w:rsidRPr="00B01C80">
        <w:rPr>
          <w:rFonts w:ascii="GHEA Grapalat" w:hAnsi="GHEA Grapalat" w:cs="Sylfaen"/>
          <w:sz w:val="20"/>
          <w:lang w:val="af-ZA"/>
        </w:rPr>
        <w:t xml:space="preserve"> </w:t>
      </w:r>
      <w:r w:rsidRPr="00B01C80">
        <w:rPr>
          <w:rFonts w:ascii="GHEA Grapalat" w:hAnsi="GHEA Grapalat" w:cs="Sylfaen"/>
          <w:sz w:val="20"/>
          <w:lang w:val="ru-RU"/>
        </w:rPr>
        <w:t>են</w:t>
      </w:r>
      <w:r w:rsidRPr="00B01C80">
        <w:rPr>
          <w:rFonts w:ascii="GHEA Grapalat" w:hAnsi="GHEA Grapalat" w:cs="Sylfaen"/>
          <w:sz w:val="20"/>
          <w:lang w:val="af-ZA"/>
        </w:rPr>
        <w:t xml:space="preserve"> </w:t>
      </w:r>
      <w:r w:rsidRPr="00B01C80">
        <w:rPr>
          <w:rFonts w:ascii="GHEA Grapalat" w:hAnsi="GHEA Grapalat" w:cs="Sylfaen"/>
          <w:sz w:val="20"/>
          <w:lang w:val="ru-RU"/>
        </w:rPr>
        <w:t>գնման</w:t>
      </w:r>
      <w:r w:rsidRPr="00B01C80">
        <w:rPr>
          <w:rFonts w:ascii="GHEA Grapalat" w:hAnsi="GHEA Grapalat" w:cs="Sylfaen"/>
          <w:sz w:val="20"/>
          <w:lang w:val="af-ZA"/>
        </w:rPr>
        <w:t xml:space="preserve"> </w:t>
      </w:r>
      <w:r w:rsidRPr="00B01C80">
        <w:rPr>
          <w:rFonts w:ascii="GHEA Grapalat" w:hAnsi="GHEA Grapalat" w:cs="Sylfaen"/>
          <w:sz w:val="20"/>
          <w:lang w:val="ru-RU"/>
        </w:rPr>
        <w:t>գինը</w:t>
      </w:r>
      <w:r w:rsidRPr="00B01C80">
        <w:rPr>
          <w:rFonts w:ascii="GHEA Grapalat" w:hAnsi="GHEA Grapalat" w:cs="Sylfaen"/>
          <w:sz w:val="20"/>
          <w:lang w:val="af-ZA"/>
        </w:rPr>
        <w:t xml:space="preserve">, </w:t>
      </w:r>
      <w:r w:rsidRPr="00B01C80">
        <w:rPr>
          <w:rFonts w:ascii="GHEA Grapalat" w:hAnsi="GHEA Grapalat" w:cs="Sylfaen"/>
          <w:sz w:val="20"/>
          <w:lang w:val="ru-RU"/>
        </w:rPr>
        <w:t>ապա</w:t>
      </w:r>
      <w:r w:rsidRPr="00B01C80">
        <w:rPr>
          <w:rFonts w:ascii="GHEA Grapalat" w:hAnsi="GHEA Grapalat" w:cs="Sylfaen"/>
          <w:sz w:val="20"/>
          <w:lang w:val="af-ZA"/>
        </w:rPr>
        <w:t xml:space="preserve"> </w:t>
      </w:r>
      <w:r w:rsidRPr="00B01C80">
        <w:rPr>
          <w:rFonts w:ascii="GHEA Grapalat" w:hAnsi="GHEA Grapalat" w:cs="Sylfaen"/>
          <w:sz w:val="20"/>
          <w:lang w:val="ru-RU"/>
        </w:rPr>
        <w:t>գնահատող</w:t>
      </w:r>
      <w:r w:rsidRPr="00B01C80">
        <w:rPr>
          <w:rFonts w:ascii="GHEA Grapalat" w:hAnsi="GHEA Grapalat" w:cs="Sylfaen"/>
          <w:sz w:val="20"/>
          <w:lang w:val="af-ZA"/>
        </w:rPr>
        <w:t xml:space="preserve"> </w:t>
      </w:r>
      <w:r w:rsidRPr="00B01C80">
        <w:rPr>
          <w:rFonts w:ascii="GHEA Grapalat" w:hAnsi="GHEA Grapalat" w:cs="Sylfaen"/>
          <w:sz w:val="20"/>
          <w:lang w:val="ru-RU"/>
        </w:rPr>
        <w:t>հանձնաժողովը</w:t>
      </w:r>
      <w:r w:rsidRPr="00B01C80">
        <w:rPr>
          <w:rFonts w:ascii="GHEA Grapalat" w:hAnsi="GHEA Grapalat" w:cs="Sylfaen"/>
          <w:sz w:val="20"/>
          <w:lang w:val="af-ZA"/>
        </w:rPr>
        <w:t xml:space="preserve"> </w:t>
      </w:r>
      <w:r w:rsidRPr="00B01C80">
        <w:rPr>
          <w:rFonts w:ascii="GHEA Grapalat" w:hAnsi="GHEA Grapalat" w:cs="Sylfaen"/>
          <w:sz w:val="20"/>
          <w:lang w:val="ru-RU"/>
        </w:rPr>
        <w:t>կարող</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բանակցությունների</w:t>
      </w:r>
      <w:r w:rsidRPr="00B01C80">
        <w:rPr>
          <w:rFonts w:ascii="GHEA Grapalat" w:hAnsi="GHEA Grapalat" w:cs="Sylfaen"/>
          <w:sz w:val="20"/>
          <w:lang w:val="af-ZA"/>
        </w:rPr>
        <w:t xml:space="preserve"> </w:t>
      </w:r>
      <w:r w:rsidRPr="00B01C80">
        <w:rPr>
          <w:rFonts w:ascii="GHEA Grapalat" w:hAnsi="GHEA Grapalat" w:cs="Sylfaen"/>
          <w:sz w:val="20"/>
          <w:lang w:val="ru-RU"/>
        </w:rPr>
        <w:t>արդյունքում</w:t>
      </w:r>
      <w:r w:rsidRPr="00B01C80">
        <w:rPr>
          <w:rFonts w:ascii="GHEA Grapalat" w:hAnsi="GHEA Grapalat" w:cs="Sylfaen"/>
          <w:sz w:val="20"/>
          <w:lang w:val="af-ZA"/>
        </w:rPr>
        <w:t xml:space="preserve"> </w:t>
      </w:r>
      <w:r w:rsidRPr="00B01C80">
        <w:rPr>
          <w:rFonts w:ascii="GHEA Grapalat" w:hAnsi="GHEA Grapalat" w:cs="Sylfaen"/>
          <w:sz w:val="20"/>
          <w:lang w:val="ru-RU"/>
        </w:rPr>
        <w:t>ցածր</w:t>
      </w:r>
      <w:r w:rsidRPr="00B01C80">
        <w:rPr>
          <w:rFonts w:ascii="GHEA Grapalat" w:hAnsi="GHEA Grapalat" w:cs="Sylfaen"/>
          <w:sz w:val="20"/>
          <w:lang w:val="af-ZA"/>
        </w:rPr>
        <w:t xml:space="preserve"> </w:t>
      </w:r>
      <w:r w:rsidRPr="00B01C80">
        <w:rPr>
          <w:rFonts w:ascii="GHEA Grapalat" w:hAnsi="GHEA Grapalat" w:cs="Sylfaen"/>
          <w:sz w:val="20"/>
          <w:lang w:val="ru-RU"/>
        </w:rPr>
        <w:t>գնային</w:t>
      </w:r>
      <w:r w:rsidRPr="00B01C80">
        <w:rPr>
          <w:rFonts w:ascii="GHEA Grapalat" w:hAnsi="GHEA Grapalat" w:cs="Sylfaen"/>
          <w:sz w:val="20"/>
          <w:lang w:val="af-ZA"/>
        </w:rPr>
        <w:t xml:space="preserve"> </w:t>
      </w:r>
      <w:r w:rsidRPr="00B01C80">
        <w:rPr>
          <w:rFonts w:ascii="GHEA Grapalat" w:hAnsi="GHEA Grapalat" w:cs="Sylfaen"/>
          <w:sz w:val="20"/>
          <w:lang w:val="ru-RU"/>
        </w:rPr>
        <w:t>առաջարկ</w:t>
      </w:r>
      <w:r w:rsidRPr="00B01C80">
        <w:rPr>
          <w:rFonts w:ascii="GHEA Grapalat" w:hAnsi="GHEA Grapalat" w:cs="Sylfaen"/>
          <w:sz w:val="20"/>
          <w:lang w:val="af-ZA"/>
        </w:rPr>
        <w:t xml:space="preserve"> </w:t>
      </w:r>
      <w:r w:rsidRPr="00B01C80">
        <w:rPr>
          <w:rFonts w:ascii="GHEA Grapalat" w:hAnsi="GHEA Grapalat" w:cs="Sylfaen"/>
          <w:sz w:val="20"/>
          <w:lang w:val="ru-RU"/>
        </w:rPr>
        <w:t>ներկայացրած</w:t>
      </w:r>
      <w:r w:rsidRPr="00B01C80">
        <w:rPr>
          <w:rFonts w:ascii="GHEA Grapalat" w:hAnsi="GHEA Grapalat" w:cs="Sylfaen"/>
          <w:sz w:val="20"/>
          <w:lang w:val="af-ZA"/>
        </w:rPr>
        <w:t xml:space="preserve"> </w:t>
      </w:r>
      <w:r w:rsidRPr="00B01C80">
        <w:rPr>
          <w:rFonts w:ascii="GHEA Grapalat" w:hAnsi="GHEA Grapalat" w:cs="Sylfaen"/>
          <w:sz w:val="20"/>
          <w:lang w:val="ru-RU"/>
        </w:rPr>
        <w:t>մասնակցին</w:t>
      </w:r>
      <w:r w:rsidRPr="00B01C80">
        <w:rPr>
          <w:rFonts w:ascii="GHEA Grapalat" w:hAnsi="GHEA Grapalat" w:cs="Sylfaen"/>
          <w:sz w:val="20"/>
          <w:lang w:val="af-ZA"/>
        </w:rPr>
        <w:t xml:space="preserve"> </w:t>
      </w:r>
      <w:r w:rsidRPr="00B01C80">
        <w:rPr>
          <w:rFonts w:ascii="GHEA Grapalat" w:hAnsi="GHEA Grapalat" w:cs="Sylfaen"/>
          <w:sz w:val="20"/>
          <w:lang w:val="ru-RU"/>
        </w:rPr>
        <w:t>հայտարարել</w:t>
      </w:r>
      <w:r w:rsidRPr="00B01C80">
        <w:rPr>
          <w:rFonts w:ascii="GHEA Grapalat" w:hAnsi="GHEA Grapalat" w:cs="Sylfaen"/>
          <w:sz w:val="20"/>
          <w:lang w:val="af-ZA"/>
        </w:rPr>
        <w:t xml:space="preserve"> </w:t>
      </w:r>
      <w:r w:rsidRPr="00B01C80">
        <w:rPr>
          <w:rFonts w:ascii="GHEA Grapalat" w:hAnsi="GHEA Grapalat" w:cs="Sylfaen"/>
          <w:sz w:val="20"/>
          <w:lang w:val="ru-RU"/>
        </w:rPr>
        <w:t>ընտրված</w:t>
      </w:r>
      <w:r w:rsidRPr="00B01C80">
        <w:rPr>
          <w:rFonts w:ascii="GHEA Grapalat" w:hAnsi="GHEA Grapalat" w:cs="Sylfaen"/>
          <w:sz w:val="20"/>
          <w:lang w:val="af-ZA"/>
        </w:rPr>
        <w:t xml:space="preserve"> </w:t>
      </w:r>
      <w:r w:rsidRPr="00B01C80">
        <w:rPr>
          <w:rFonts w:ascii="GHEA Grapalat" w:hAnsi="GHEA Grapalat" w:cs="Sylfaen"/>
          <w:sz w:val="20"/>
          <w:lang w:val="ru-RU"/>
        </w:rPr>
        <w:t>մասնակից՝</w:t>
      </w:r>
      <w:r w:rsidRPr="00B01C80">
        <w:rPr>
          <w:rFonts w:ascii="GHEA Grapalat" w:hAnsi="GHEA Grapalat" w:cs="Sylfaen"/>
          <w:sz w:val="20"/>
          <w:lang w:val="af-ZA"/>
        </w:rPr>
        <w:t xml:space="preserve"> </w:t>
      </w:r>
      <w:r w:rsidRPr="00B01C80">
        <w:rPr>
          <w:rFonts w:ascii="GHEA Grapalat" w:hAnsi="GHEA Grapalat" w:cs="Sylfaen"/>
          <w:sz w:val="20"/>
          <w:lang w:val="ru-RU"/>
        </w:rPr>
        <w:t>պայմանով</w:t>
      </w:r>
      <w:r w:rsidRPr="00B01C80">
        <w:rPr>
          <w:rFonts w:ascii="GHEA Grapalat" w:hAnsi="GHEA Grapalat" w:cs="Sylfaen"/>
          <w:sz w:val="20"/>
          <w:lang w:val="af-ZA"/>
        </w:rPr>
        <w:t xml:space="preserve">, </w:t>
      </w:r>
      <w:r w:rsidRPr="00B01C80">
        <w:rPr>
          <w:rFonts w:ascii="GHEA Grapalat" w:hAnsi="GHEA Grapalat" w:cs="Sylfaen"/>
          <w:sz w:val="20"/>
          <w:lang w:val="ru-RU"/>
        </w:rPr>
        <w:t>որ</w:t>
      </w:r>
      <w:r w:rsidRPr="00B01C80">
        <w:rPr>
          <w:rFonts w:ascii="GHEA Grapalat" w:hAnsi="GHEA Grapalat" w:cs="Sylfaen"/>
          <w:sz w:val="20"/>
          <w:lang w:val="af-ZA"/>
        </w:rPr>
        <w:t xml:space="preserve"> </w:t>
      </w:r>
      <w:r w:rsidRPr="00B01C80">
        <w:rPr>
          <w:rFonts w:ascii="GHEA Grapalat" w:hAnsi="GHEA Grapalat" w:cs="Sylfaen"/>
          <w:sz w:val="20"/>
          <w:lang w:val="ru-RU"/>
        </w:rPr>
        <w:t>վերջինիս</w:t>
      </w:r>
      <w:r w:rsidRPr="00B01C80">
        <w:rPr>
          <w:rFonts w:ascii="GHEA Grapalat" w:hAnsi="GHEA Grapalat" w:cs="Sylfaen"/>
          <w:sz w:val="20"/>
          <w:lang w:val="af-ZA"/>
        </w:rPr>
        <w:t xml:space="preserve"> </w:t>
      </w:r>
      <w:r w:rsidRPr="00B01C80">
        <w:rPr>
          <w:rFonts w:ascii="GHEA Grapalat" w:hAnsi="GHEA Grapalat" w:cs="Sylfaen"/>
          <w:sz w:val="20"/>
          <w:lang w:val="ru-RU"/>
        </w:rPr>
        <w:t>հետ</w:t>
      </w:r>
      <w:r w:rsidRPr="00B01C80">
        <w:rPr>
          <w:rFonts w:ascii="GHEA Grapalat" w:hAnsi="GHEA Grapalat" w:cs="Sylfaen"/>
          <w:sz w:val="20"/>
          <w:lang w:val="af-ZA"/>
        </w:rPr>
        <w:t xml:space="preserve"> </w:t>
      </w:r>
      <w:r w:rsidRPr="00B01C80">
        <w:rPr>
          <w:rFonts w:ascii="GHEA Grapalat" w:hAnsi="GHEA Grapalat" w:cs="Sylfaen"/>
          <w:sz w:val="20"/>
          <w:lang w:val="ru-RU"/>
        </w:rPr>
        <w:t>կնքվող</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պայմանագրով</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նախատեսված</w:t>
      </w:r>
      <w:r w:rsidRPr="00B01C80">
        <w:rPr>
          <w:rFonts w:ascii="GHEA Grapalat" w:hAnsi="GHEA Grapalat" w:cs="Sylfaen"/>
          <w:sz w:val="20"/>
          <w:lang w:val="af-ZA"/>
        </w:rPr>
        <w:t xml:space="preserve"> </w:t>
      </w:r>
      <w:r w:rsidRPr="00B01C80">
        <w:rPr>
          <w:rFonts w:ascii="GHEA Grapalat" w:hAnsi="GHEA Grapalat" w:cs="Sylfaen"/>
          <w:sz w:val="20"/>
          <w:lang w:val="ru-RU"/>
        </w:rPr>
        <w:t>կողմերի</w:t>
      </w:r>
      <w:r w:rsidRPr="00B01C80">
        <w:rPr>
          <w:rFonts w:ascii="GHEA Grapalat" w:hAnsi="GHEA Grapalat" w:cs="Sylfaen"/>
          <w:sz w:val="20"/>
          <w:lang w:val="af-ZA"/>
        </w:rPr>
        <w:t xml:space="preserve"> </w:t>
      </w:r>
      <w:r w:rsidRPr="00B01C80">
        <w:rPr>
          <w:rFonts w:ascii="GHEA Grapalat" w:hAnsi="GHEA Grapalat" w:cs="Sylfaen"/>
          <w:sz w:val="20"/>
          <w:lang w:val="ru-RU"/>
        </w:rPr>
        <w:t>իրավունքներն</w:t>
      </w:r>
      <w:r w:rsidRPr="00B01C80">
        <w:rPr>
          <w:rFonts w:ascii="GHEA Grapalat" w:hAnsi="GHEA Grapalat" w:cs="Sylfaen"/>
          <w:sz w:val="20"/>
          <w:lang w:val="af-ZA"/>
        </w:rPr>
        <w:t xml:space="preserve"> </w:t>
      </w:r>
      <w:r w:rsidRPr="00B01C80">
        <w:rPr>
          <w:rFonts w:ascii="GHEA Grapalat" w:hAnsi="GHEA Grapalat" w:cs="Sylfaen"/>
          <w:sz w:val="20"/>
          <w:lang w:val="ru-RU"/>
        </w:rPr>
        <w:t>ու</w:t>
      </w:r>
      <w:r w:rsidRPr="00B01C80">
        <w:rPr>
          <w:rFonts w:ascii="GHEA Grapalat" w:hAnsi="GHEA Grapalat" w:cs="Sylfaen"/>
          <w:sz w:val="20"/>
          <w:lang w:val="af-ZA"/>
        </w:rPr>
        <w:t xml:space="preserve"> </w:t>
      </w:r>
      <w:r w:rsidRPr="00B01C80">
        <w:rPr>
          <w:rFonts w:ascii="GHEA Grapalat" w:hAnsi="GHEA Grapalat" w:cs="Sylfaen"/>
          <w:sz w:val="20"/>
          <w:lang w:val="ru-RU"/>
        </w:rPr>
        <w:t>պարտականություններն</w:t>
      </w:r>
      <w:r w:rsidRPr="00B01C80">
        <w:rPr>
          <w:rFonts w:ascii="GHEA Grapalat" w:hAnsi="GHEA Grapalat" w:cs="Sylfaen"/>
          <w:sz w:val="20"/>
          <w:lang w:val="af-ZA"/>
        </w:rPr>
        <w:t xml:space="preserve"> </w:t>
      </w:r>
      <w:r w:rsidRPr="00B01C80">
        <w:rPr>
          <w:rFonts w:ascii="GHEA Grapalat" w:hAnsi="GHEA Grapalat" w:cs="Sylfaen"/>
          <w:sz w:val="20"/>
          <w:lang w:val="ru-RU"/>
        </w:rPr>
        <w:t>ուժի</w:t>
      </w:r>
      <w:r w:rsidRPr="00B01C80">
        <w:rPr>
          <w:rFonts w:ascii="GHEA Grapalat" w:hAnsi="GHEA Grapalat" w:cs="Sylfaen"/>
          <w:sz w:val="20"/>
          <w:lang w:val="af-ZA"/>
        </w:rPr>
        <w:t xml:space="preserve"> </w:t>
      </w:r>
      <w:r w:rsidRPr="00B01C80">
        <w:rPr>
          <w:rFonts w:ascii="GHEA Grapalat" w:hAnsi="GHEA Grapalat" w:cs="Sylfaen"/>
          <w:sz w:val="20"/>
          <w:lang w:val="ru-RU"/>
        </w:rPr>
        <w:t>մեջ</w:t>
      </w:r>
      <w:r w:rsidRPr="00B01C80">
        <w:rPr>
          <w:rFonts w:ascii="GHEA Grapalat" w:hAnsi="GHEA Grapalat" w:cs="Sylfaen"/>
          <w:sz w:val="20"/>
          <w:lang w:val="af-ZA"/>
        </w:rPr>
        <w:t xml:space="preserve"> </w:t>
      </w:r>
      <w:r w:rsidRPr="00B01C80">
        <w:rPr>
          <w:rFonts w:ascii="GHEA Grapalat" w:hAnsi="GHEA Grapalat" w:cs="Sylfaen"/>
          <w:sz w:val="20"/>
          <w:lang w:val="ru-RU"/>
        </w:rPr>
        <w:t>են</w:t>
      </w:r>
      <w:r w:rsidRPr="00B01C80">
        <w:rPr>
          <w:rFonts w:ascii="GHEA Grapalat" w:hAnsi="GHEA Grapalat" w:cs="Sylfaen"/>
          <w:sz w:val="20"/>
          <w:lang w:val="af-ZA"/>
        </w:rPr>
        <w:t xml:space="preserve"> </w:t>
      </w:r>
      <w:r w:rsidRPr="00B01C80">
        <w:rPr>
          <w:rFonts w:ascii="GHEA Grapalat" w:hAnsi="GHEA Grapalat" w:cs="Sylfaen"/>
          <w:sz w:val="20"/>
          <w:lang w:val="ru-RU"/>
        </w:rPr>
        <w:t>մտնում</w:t>
      </w:r>
      <w:r w:rsidRPr="00B01C80">
        <w:rPr>
          <w:rFonts w:ascii="GHEA Grapalat" w:hAnsi="GHEA Grapalat" w:cs="Sylfaen"/>
          <w:sz w:val="20"/>
          <w:lang w:val="af-ZA"/>
        </w:rPr>
        <w:t xml:space="preserve"> </w:t>
      </w:r>
      <w:r w:rsidRPr="00B01C80">
        <w:rPr>
          <w:rFonts w:ascii="GHEA Grapalat" w:hAnsi="GHEA Grapalat" w:cs="Sylfaen"/>
          <w:sz w:val="20"/>
          <w:lang w:val="ru-RU"/>
        </w:rPr>
        <w:t>գնման</w:t>
      </w:r>
      <w:r w:rsidRPr="00B01C80">
        <w:rPr>
          <w:rFonts w:ascii="GHEA Grapalat" w:hAnsi="GHEA Grapalat" w:cs="Sylfaen"/>
          <w:sz w:val="20"/>
          <w:lang w:val="af-ZA"/>
        </w:rPr>
        <w:t xml:space="preserve"> </w:t>
      </w:r>
      <w:r w:rsidRPr="00B01C80">
        <w:rPr>
          <w:rFonts w:ascii="GHEA Grapalat" w:hAnsi="GHEA Grapalat" w:cs="Sylfaen"/>
          <w:sz w:val="20"/>
          <w:lang w:val="ru-RU"/>
        </w:rPr>
        <w:t>գինը</w:t>
      </w:r>
      <w:r w:rsidRPr="00B01C80">
        <w:rPr>
          <w:rFonts w:ascii="GHEA Grapalat" w:hAnsi="GHEA Grapalat" w:cs="Sylfaen"/>
          <w:sz w:val="20"/>
          <w:lang w:val="af-ZA"/>
        </w:rPr>
        <w:t xml:space="preserve"> </w:t>
      </w:r>
      <w:r w:rsidRPr="00B01C80">
        <w:rPr>
          <w:rFonts w:ascii="GHEA Grapalat" w:hAnsi="GHEA Grapalat" w:cs="Sylfaen"/>
          <w:sz w:val="20"/>
          <w:lang w:val="ru-RU"/>
        </w:rPr>
        <w:t>գերազանցող</w:t>
      </w:r>
      <w:r w:rsidRPr="00B01C80">
        <w:rPr>
          <w:rFonts w:ascii="GHEA Grapalat" w:hAnsi="GHEA Grapalat" w:cs="Sylfaen"/>
          <w:sz w:val="20"/>
          <w:lang w:val="af-ZA"/>
        </w:rPr>
        <w:t xml:space="preserve"> </w:t>
      </w:r>
      <w:r w:rsidRPr="00B01C80">
        <w:rPr>
          <w:rFonts w:ascii="GHEA Grapalat" w:hAnsi="GHEA Grapalat" w:cs="Sylfaen"/>
          <w:sz w:val="20"/>
          <w:lang w:val="ru-RU"/>
        </w:rPr>
        <w:t>չափով</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նախատեսվելու</w:t>
      </w:r>
      <w:r w:rsidRPr="00B01C80">
        <w:rPr>
          <w:rFonts w:ascii="GHEA Grapalat" w:hAnsi="GHEA Grapalat" w:cs="Sylfaen"/>
          <w:sz w:val="20"/>
          <w:lang w:val="af-ZA"/>
        </w:rPr>
        <w:t xml:space="preserve"> </w:t>
      </w:r>
      <w:r w:rsidRPr="00B01C80">
        <w:rPr>
          <w:rFonts w:ascii="GHEA Grapalat" w:hAnsi="GHEA Grapalat" w:cs="Sylfaen"/>
          <w:sz w:val="20"/>
          <w:lang w:val="ru-RU"/>
        </w:rPr>
        <w:t>և</w:t>
      </w:r>
      <w:r w:rsidRPr="00B01C80">
        <w:rPr>
          <w:rFonts w:ascii="GHEA Grapalat" w:hAnsi="GHEA Grapalat" w:cs="Sylfaen"/>
          <w:sz w:val="20"/>
          <w:lang w:val="af-ZA"/>
        </w:rPr>
        <w:t xml:space="preserve"> </w:t>
      </w:r>
      <w:r w:rsidRPr="00B01C80">
        <w:rPr>
          <w:rFonts w:ascii="GHEA Grapalat" w:hAnsi="GHEA Grapalat" w:cs="Sylfaen"/>
          <w:sz w:val="20"/>
          <w:lang w:val="ru-RU"/>
        </w:rPr>
        <w:t>դրա</w:t>
      </w:r>
      <w:r w:rsidRPr="00B01C80">
        <w:rPr>
          <w:rFonts w:ascii="GHEA Grapalat" w:hAnsi="GHEA Grapalat" w:cs="Sylfaen"/>
          <w:sz w:val="20"/>
          <w:lang w:val="af-ZA"/>
        </w:rPr>
        <w:t xml:space="preserve"> </w:t>
      </w:r>
      <w:r w:rsidRPr="00B01C80">
        <w:rPr>
          <w:rFonts w:ascii="GHEA Grapalat" w:hAnsi="GHEA Grapalat" w:cs="Sylfaen"/>
          <w:sz w:val="20"/>
          <w:lang w:val="ru-RU"/>
        </w:rPr>
        <w:t>հիման</w:t>
      </w:r>
      <w:r w:rsidRPr="00B01C80">
        <w:rPr>
          <w:rFonts w:ascii="GHEA Grapalat" w:hAnsi="GHEA Grapalat" w:cs="Sylfaen"/>
          <w:sz w:val="20"/>
          <w:lang w:val="af-ZA"/>
        </w:rPr>
        <w:t xml:space="preserve"> </w:t>
      </w:r>
      <w:r w:rsidRPr="00B01C80">
        <w:rPr>
          <w:rFonts w:ascii="GHEA Grapalat" w:hAnsi="GHEA Grapalat" w:cs="Sylfaen"/>
          <w:sz w:val="20"/>
          <w:lang w:val="ru-RU"/>
        </w:rPr>
        <w:t>վրա</w:t>
      </w:r>
      <w:r w:rsidRPr="00B01C80">
        <w:rPr>
          <w:rFonts w:ascii="GHEA Grapalat" w:hAnsi="GHEA Grapalat" w:cs="Sylfaen"/>
          <w:sz w:val="20"/>
          <w:lang w:val="af-ZA"/>
        </w:rPr>
        <w:t xml:space="preserve"> </w:t>
      </w:r>
      <w:r w:rsidRPr="00B01C80">
        <w:rPr>
          <w:rFonts w:ascii="GHEA Grapalat" w:hAnsi="GHEA Grapalat" w:cs="Sylfaen"/>
          <w:sz w:val="20"/>
          <w:lang w:val="ru-RU"/>
        </w:rPr>
        <w:t>կողմերի</w:t>
      </w:r>
      <w:r w:rsidRPr="00B01C80">
        <w:rPr>
          <w:rFonts w:ascii="GHEA Grapalat" w:hAnsi="GHEA Grapalat" w:cs="Sylfaen"/>
          <w:sz w:val="20"/>
          <w:lang w:val="af-ZA"/>
        </w:rPr>
        <w:t xml:space="preserve"> </w:t>
      </w:r>
      <w:r w:rsidRPr="00B01C80">
        <w:rPr>
          <w:rFonts w:ascii="GHEA Grapalat" w:hAnsi="GHEA Grapalat" w:cs="Sylfaen"/>
          <w:sz w:val="20"/>
          <w:lang w:val="ru-RU"/>
        </w:rPr>
        <w:t>միջև</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համաձայնագիր</w:t>
      </w:r>
      <w:r w:rsidRPr="00B01C80">
        <w:rPr>
          <w:rFonts w:ascii="GHEA Grapalat" w:hAnsi="GHEA Grapalat" w:cs="Sylfaen"/>
          <w:sz w:val="20"/>
          <w:lang w:val="af-ZA"/>
        </w:rPr>
        <w:t xml:space="preserve"> </w:t>
      </w:r>
      <w:r w:rsidRPr="00B01C80">
        <w:rPr>
          <w:rFonts w:ascii="GHEA Grapalat" w:hAnsi="GHEA Grapalat" w:cs="Sylfaen"/>
          <w:sz w:val="20"/>
          <w:lang w:val="ru-RU"/>
        </w:rPr>
        <w:t>կնքելու</w:t>
      </w:r>
      <w:r w:rsidRPr="00B01C80">
        <w:rPr>
          <w:rFonts w:ascii="GHEA Grapalat" w:hAnsi="GHEA Grapalat" w:cs="Sylfaen"/>
          <w:sz w:val="20"/>
          <w:lang w:val="af-ZA"/>
        </w:rPr>
        <w:t xml:space="preserve"> </w:t>
      </w:r>
      <w:r w:rsidRPr="00B01C80">
        <w:rPr>
          <w:rFonts w:ascii="GHEA Grapalat" w:hAnsi="GHEA Grapalat" w:cs="Sylfaen"/>
          <w:sz w:val="20"/>
          <w:lang w:val="ru-RU"/>
        </w:rPr>
        <w:t>դեպքում</w:t>
      </w:r>
      <w:r w:rsidRPr="00B01C80">
        <w:rPr>
          <w:rFonts w:ascii="GHEA Grapalat" w:hAnsi="GHEA Grapalat" w:cs="Sylfaen"/>
          <w:sz w:val="20"/>
          <w:lang w:val="af-ZA"/>
        </w:rPr>
        <w:t xml:space="preserve">: </w:t>
      </w:r>
      <w:r w:rsidRPr="00B01C80">
        <w:rPr>
          <w:rFonts w:ascii="GHEA Grapalat" w:hAnsi="GHEA Grapalat" w:cs="Sylfaen"/>
          <w:sz w:val="20"/>
          <w:lang w:val="ru-RU"/>
        </w:rPr>
        <w:t>Ընդ</w:t>
      </w:r>
      <w:r w:rsidRPr="00B01C80">
        <w:rPr>
          <w:rFonts w:ascii="GHEA Grapalat" w:hAnsi="GHEA Grapalat" w:cs="Sylfaen"/>
          <w:sz w:val="20"/>
          <w:lang w:val="af-ZA"/>
        </w:rPr>
        <w:t xml:space="preserve"> </w:t>
      </w:r>
      <w:r w:rsidRPr="00B01C80">
        <w:rPr>
          <w:rFonts w:ascii="GHEA Grapalat" w:hAnsi="GHEA Grapalat" w:cs="Sylfaen"/>
          <w:sz w:val="20"/>
          <w:lang w:val="ru-RU"/>
        </w:rPr>
        <w:t>որում</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համաձայնագիրը</w:t>
      </w:r>
      <w:r w:rsidRPr="00B01C80">
        <w:rPr>
          <w:rFonts w:ascii="GHEA Grapalat" w:hAnsi="GHEA Grapalat" w:cs="Sylfaen"/>
          <w:sz w:val="20"/>
          <w:lang w:val="af-ZA"/>
        </w:rPr>
        <w:t xml:space="preserve"> </w:t>
      </w:r>
      <w:r w:rsidRPr="00B01C80">
        <w:rPr>
          <w:rFonts w:ascii="GHEA Grapalat" w:hAnsi="GHEA Grapalat" w:cs="Sylfaen"/>
          <w:sz w:val="20"/>
          <w:lang w:val="ru-RU"/>
        </w:rPr>
        <w:t>կնքվում</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միջոցները</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նախատեսվելուն</w:t>
      </w:r>
      <w:r w:rsidRPr="00B01C80">
        <w:rPr>
          <w:rFonts w:ascii="GHEA Grapalat" w:hAnsi="GHEA Grapalat" w:cs="Sylfaen"/>
          <w:sz w:val="20"/>
          <w:lang w:val="af-ZA"/>
        </w:rPr>
        <w:t xml:space="preserve"> </w:t>
      </w:r>
      <w:r w:rsidRPr="00B01C80">
        <w:rPr>
          <w:rFonts w:ascii="GHEA Grapalat" w:hAnsi="GHEA Grapalat" w:cs="Sylfaen"/>
          <w:sz w:val="20"/>
          <w:lang w:val="ru-RU"/>
        </w:rPr>
        <w:t>հաջորդող</w:t>
      </w:r>
      <w:r w:rsidRPr="00B01C80">
        <w:rPr>
          <w:rFonts w:ascii="GHEA Grapalat" w:hAnsi="GHEA Grapalat" w:cs="Sylfaen"/>
          <w:sz w:val="20"/>
          <w:lang w:val="af-ZA"/>
        </w:rPr>
        <w:t xml:space="preserve"> </w:t>
      </w:r>
      <w:r w:rsidRPr="00B01C80">
        <w:rPr>
          <w:rFonts w:ascii="GHEA Grapalat" w:hAnsi="GHEA Grapalat" w:cs="Sylfaen"/>
          <w:sz w:val="20"/>
          <w:lang w:val="ru-RU"/>
        </w:rPr>
        <w:t>տասնհինգ</w:t>
      </w:r>
      <w:r w:rsidRPr="00B01C80">
        <w:rPr>
          <w:rFonts w:ascii="GHEA Grapalat" w:hAnsi="GHEA Grapalat" w:cs="Sylfaen"/>
          <w:sz w:val="20"/>
          <w:lang w:val="af-ZA"/>
        </w:rPr>
        <w:t xml:space="preserve"> </w:t>
      </w:r>
      <w:r w:rsidRPr="00B01C80">
        <w:rPr>
          <w:rFonts w:ascii="GHEA Grapalat" w:hAnsi="GHEA Grapalat" w:cs="Sylfaen"/>
          <w:sz w:val="20"/>
          <w:lang w:val="ru-RU"/>
        </w:rPr>
        <w:t>աշխատանքային</w:t>
      </w:r>
      <w:r w:rsidRPr="00B01C80">
        <w:rPr>
          <w:rFonts w:ascii="GHEA Grapalat" w:hAnsi="GHEA Grapalat" w:cs="Sylfaen"/>
          <w:sz w:val="20"/>
          <w:lang w:val="af-ZA"/>
        </w:rPr>
        <w:t xml:space="preserve"> </w:t>
      </w:r>
      <w:r w:rsidRPr="00B01C80">
        <w:rPr>
          <w:rFonts w:ascii="GHEA Grapalat" w:hAnsi="GHEA Grapalat" w:cs="Sylfaen"/>
          <w:sz w:val="20"/>
          <w:lang w:val="ru-RU"/>
        </w:rPr>
        <w:t>օրվա</w:t>
      </w:r>
      <w:r w:rsidRPr="00B01C80">
        <w:rPr>
          <w:rFonts w:ascii="GHEA Grapalat" w:hAnsi="GHEA Grapalat" w:cs="Sylfaen"/>
          <w:sz w:val="20"/>
          <w:lang w:val="af-ZA"/>
        </w:rPr>
        <w:t xml:space="preserve"> </w:t>
      </w:r>
      <w:r w:rsidRPr="00B01C80">
        <w:rPr>
          <w:rFonts w:ascii="GHEA Grapalat" w:hAnsi="GHEA Grapalat" w:cs="Sylfaen"/>
          <w:sz w:val="20"/>
          <w:lang w:val="ru-RU"/>
        </w:rPr>
        <w:t>ընթացքում՝</w:t>
      </w:r>
      <w:r w:rsidRPr="00B01C80">
        <w:rPr>
          <w:rFonts w:ascii="GHEA Grapalat" w:hAnsi="GHEA Grapalat" w:cs="Sylfaen"/>
          <w:sz w:val="20"/>
          <w:lang w:val="af-ZA"/>
        </w:rPr>
        <w:t xml:space="preserve"> </w:t>
      </w:r>
      <w:r w:rsidRPr="00B01C80">
        <w:rPr>
          <w:rFonts w:ascii="GHEA Grapalat" w:hAnsi="GHEA Grapalat" w:cs="Sylfaen"/>
          <w:sz w:val="20"/>
          <w:lang w:val="ru-RU"/>
        </w:rPr>
        <w:t>աշխատանքի</w:t>
      </w:r>
      <w:r w:rsidRPr="00B01C80">
        <w:rPr>
          <w:rFonts w:ascii="GHEA Grapalat" w:hAnsi="GHEA Grapalat" w:cs="Sylfaen"/>
          <w:sz w:val="20"/>
          <w:lang w:val="af-ZA"/>
        </w:rPr>
        <w:t xml:space="preserve"> </w:t>
      </w:r>
      <w:r w:rsidRPr="00B01C80">
        <w:rPr>
          <w:rFonts w:ascii="GHEA Grapalat" w:hAnsi="GHEA Grapalat" w:cs="Sylfaen"/>
          <w:sz w:val="20"/>
          <w:lang w:val="ru-RU"/>
        </w:rPr>
        <w:t>կատարման</w:t>
      </w:r>
      <w:r w:rsidRPr="00B01C80">
        <w:rPr>
          <w:rFonts w:ascii="GHEA Grapalat" w:hAnsi="GHEA Grapalat" w:cs="Sylfaen"/>
          <w:sz w:val="20"/>
          <w:lang w:val="af-ZA"/>
        </w:rPr>
        <w:t xml:space="preserve"> </w:t>
      </w:r>
      <w:r w:rsidRPr="00B01C80">
        <w:rPr>
          <w:rFonts w:ascii="GHEA Grapalat" w:hAnsi="GHEA Grapalat" w:cs="Sylfaen"/>
          <w:sz w:val="20"/>
          <w:lang w:val="ru-RU"/>
        </w:rPr>
        <w:t>ժամկետները</w:t>
      </w:r>
      <w:r w:rsidRPr="00B01C80">
        <w:rPr>
          <w:rFonts w:ascii="GHEA Grapalat" w:hAnsi="GHEA Grapalat" w:cs="Sylfaen"/>
          <w:sz w:val="20"/>
          <w:lang w:val="af-ZA"/>
        </w:rPr>
        <w:t xml:space="preserve"> </w:t>
      </w:r>
      <w:r w:rsidRPr="00B01C80">
        <w:rPr>
          <w:rFonts w:ascii="GHEA Grapalat" w:hAnsi="GHEA Grapalat" w:cs="Sylfaen"/>
          <w:sz w:val="20"/>
          <w:lang w:val="ru-RU"/>
        </w:rPr>
        <w:t>երկարաձգելով</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պայմանագրի</w:t>
      </w:r>
      <w:r w:rsidRPr="00B01C80">
        <w:rPr>
          <w:rFonts w:ascii="GHEA Grapalat" w:hAnsi="GHEA Grapalat" w:cs="Sylfaen"/>
          <w:sz w:val="20"/>
          <w:lang w:val="af-ZA"/>
        </w:rPr>
        <w:t xml:space="preserve"> </w:t>
      </w:r>
      <w:r w:rsidRPr="00B01C80">
        <w:rPr>
          <w:rFonts w:ascii="GHEA Grapalat" w:hAnsi="GHEA Grapalat" w:cs="Sylfaen"/>
          <w:sz w:val="20"/>
          <w:lang w:val="ru-RU"/>
        </w:rPr>
        <w:t>կնքման</w:t>
      </w:r>
      <w:r w:rsidRPr="00B01C80">
        <w:rPr>
          <w:rFonts w:ascii="GHEA Grapalat" w:hAnsi="GHEA Grapalat" w:cs="Sylfaen"/>
          <w:sz w:val="20"/>
          <w:lang w:val="af-ZA"/>
        </w:rPr>
        <w:t xml:space="preserve"> </w:t>
      </w:r>
      <w:r w:rsidRPr="00B01C80">
        <w:rPr>
          <w:rFonts w:ascii="GHEA Grapalat" w:hAnsi="GHEA Grapalat" w:cs="Sylfaen"/>
          <w:sz w:val="20"/>
          <w:lang w:val="ru-RU"/>
        </w:rPr>
        <w:t>օրվանից</w:t>
      </w:r>
      <w:r w:rsidRPr="00B01C80">
        <w:rPr>
          <w:rFonts w:ascii="GHEA Grapalat" w:hAnsi="GHEA Grapalat" w:cs="Sylfaen"/>
          <w:sz w:val="20"/>
          <w:lang w:val="af-ZA"/>
        </w:rPr>
        <w:t xml:space="preserve"> </w:t>
      </w:r>
      <w:r w:rsidRPr="00B01C80">
        <w:rPr>
          <w:rFonts w:ascii="GHEA Grapalat" w:hAnsi="GHEA Grapalat" w:cs="Sylfaen"/>
          <w:sz w:val="20"/>
          <w:lang w:val="ru-RU"/>
        </w:rPr>
        <w:t>մինչև</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համաձայնագրի</w:t>
      </w:r>
      <w:r w:rsidRPr="00B01C80">
        <w:rPr>
          <w:rFonts w:ascii="GHEA Grapalat" w:hAnsi="GHEA Grapalat" w:cs="Sylfaen"/>
          <w:sz w:val="20"/>
          <w:lang w:val="af-ZA"/>
        </w:rPr>
        <w:t xml:space="preserve"> </w:t>
      </w:r>
      <w:r w:rsidRPr="00B01C80">
        <w:rPr>
          <w:rFonts w:ascii="GHEA Grapalat" w:hAnsi="GHEA Grapalat" w:cs="Sylfaen"/>
          <w:sz w:val="20"/>
          <w:lang w:val="ru-RU"/>
        </w:rPr>
        <w:t>կնքման</w:t>
      </w:r>
      <w:r w:rsidRPr="00B01C80">
        <w:rPr>
          <w:rFonts w:ascii="GHEA Grapalat" w:hAnsi="GHEA Grapalat" w:cs="Sylfaen"/>
          <w:sz w:val="20"/>
          <w:lang w:val="af-ZA"/>
        </w:rPr>
        <w:t xml:space="preserve"> </w:t>
      </w:r>
      <w:r w:rsidRPr="00B01C80">
        <w:rPr>
          <w:rFonts w:ascii="GHEA Grapalat" w:hAnsi="GHEA Grapalat" w:cs="Sylfaen"/>
          <w:sz w:val="20"/>
          <w:lang w:val="ru-RU"/>
        </w:rPr>
        <w:t>օրն</w:t>
      </w:r>
      <w:r w:rsidRPr="00B01C80">
        <w:rPr>
          <w:rFonts w:ascii="GHEA Grapalat" w:hAnsi="GHEA Grapalat" w:cs="Sylfaen"/>
          <w:sz w:val="20"/>
          <w:lang w:val="af-ZA"/>
        </w:rPr>
        <w:t xml:space="preserve"> </w:t>
      </w:r>
      <w:r w:rsidRPr="00B01C80">
        <w:rPr>
          <w:rFonts w:ascii="GHEA Grapalat" w:hAnsi="GHEA Grapalat" w:cs="Sylfaen"/>
          <w:sz w:val="20"/>
          <w:lang w:val="ru-RU"/>
        </w:rPr>
        <w:t>ընկած</w:t>
      </w:r>
      <w:r w:rsidRPr="00B01C80">
        <w:rPr>
          <w:rFonts w:ascii="GHEA Grapalat" w:hAnsi="GHEA Grapalat" w:cs="Sylfaen"/>
          <w:sz w:val="20"/>
          <w:lang w:val="af-ZA"/>
        </w:rPr>
        <w:t xml:space="preserve"> </w:t>
      </w:r>
      <w:r w:rsidRPr="00B01C80">
        <w:rPr>
          <w:rFonts w:ascii="GHEA Grapalat" w:hAnsi="GHEA Grapalat" w:cs="Sylfaen"/>
          <w:sz w:val="20"/>
          <w:lang w:val="ru-RU"/>
        </w:rPr>
        <w:t>ժամանակահատվածով</w:t>
      </w:r>
      <w:r w:rsidRPr="00B01C80">
        <w:rPr>
          <w:rFonts w:ascii="GHEA Grapalat" w:hAnsi="GHEA Grapalat" w:cs="Sylfaen"/>
          <w:sz w:val="20"/>
          <w:lang w:val="af-ZA"/>
        </w:rPr>
        <w:t xml:space="preserve">: </w:t>
      </w:r>
      <w:r w:rsidRPr="00B01C80">
        <w:rPr>
          <w:rFonts w:ascii="GHEA Grapalat" w:hAnsi="GHEA Grapalat" w:cs="Sylfaen"/>
          <w:sz w:val="20"/>
          <w:lang w:val="ru-RU"/>
        </w:rPr>
        <w:t>Սույն</w:t>
      </w:r>
      <w:r w:rsidRPr="00B01C80">
        <w:rPr>
          <w:rFonts w:ascii="GHEA Grapalat" w:hAnsi="GHEA Grapalat" w:cs="Sylfaen"/>
          <w:sz w:val="20"/>
          <w:lang w:val="af-ZA"/>
        </w:rPr>
        <w:t xml:space="preserve"> </w:t>
      </w:r>
      <w:r w:rsidRPr="00B01C80">
        <w:rPr>
          <w:rFonts w:ascii="GHEA Grapalat" w:hAnsi="GHEA Grapalat" w:cs="Sylfaen"/>
          <w:sz w:val="20"/>
          <w:lang w:val="ru-RU"/>
        </w:rPr>
        <w:t>պարբերության</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w:t>
      </w:r>
      <w:r w:rsidRPr="00B01C80">
        <w:rPr>
          <w:rFonts w:ascii="GHEA Grapalat" w:hAnsi="GHEA Grapalat" w:cs="Sylfaen"/>
          <w:sz w:val="20"/>
          <w:lang w:val="af-ZA"/>
        </w:rPr>
        <w:t xml:space="preserve"> </w:t>
      </w:r>
      <w:r w:rsidRPr="00B01C80">
        <w:rPr>
          <w:rFonts w:ascii="GHEA Grapalat" w:hAnsi="GHEA Grapalat" w:cs="Sylfaen"/>
          <w:sz w:val="20"/>
          <w:lang w:val="ru-RU"/>
        </w:rPr>
        <w:t>կնքված</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պայմանագիրը</w:t>
      </w:r>
      <w:r w:rsidRPr="00B01C80">
        <w:rPr>
          <w:rFonts w:ascii="GHEA Grapalat" w:hAnsi="GHEA Grapalat" w:cs="Sylfaen"/>
          <w:sz w:val="20"/>
          <w:lang w:val="af-ZA"/>
        </w:rPr>
        <w:t xml:space="preserve"> </w:t>
      </w:r>
      <w:r w:rsidRPr="00B01C80">
        <w:rPr>
          <w:rFonts w:ascii="GHEA Grapalat" w:hAnsi="GHEA Grapalat" w:cs="Sylfaen"/>
          <w:sz w:val="20"/>
          <w:lang w:val="ru-RU"/>
        </w:rPr>
        <w:t>լուծվում</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եթե</w:t>
      </w:r>
      <w:r w:rsidRPr="00B01C80">
        <w:rPr>
          <w:rFonts w:ascii="GHEA Grapalat" w:hAnsi="GHEA Grapalat" w:cs="Sylfaen"/>
          <w:sz w:val="20"/>
          <w:lang w:val="af-ZA"/>
        </w:rPr>
        <w:t xml:space="preserve"> </w:t>
      </w:r>
      <w:r w:rsidRPr="00B01C80">
        <w:rPr>
          <w:rFonts w:ascii="GHEA Grapalat" w:hAnsi="GHEA Grapalat" w:cs="Sylfaen"/>
          <w:sz w:val="20"/>
          <w:lang w:val="ru-RU"/>
        </w:rPr>
        <w:t>կնքելուն</w:t>
      </w:r>
      <w:r w:rsidRPr="00B01C80">
        <w:rPr>
          <w:rFonts w:ascii="GHEA Grapalat" w:hAnsi="GHEA Grapalat" w:cs="Sylfaen"/>
          <w:sz w:val="20"/>
          <w:lang w:val="af-ZA"/>
        </w:rPr>
        <w:t xml:space="preserve"> </w:t>
      </w:r>
      <w:r w:rsidRPr="00B01C80">
        <w:rPr>
          <w:rFonts w:ascii="GHEA Grapalat" w:hAnsi="GHEA Grapalat" w:cs="Sylfaen"/>
          <w:sz w:val="20"/>
          <w:lang w:val="ru-RU"/>
        </w:rPr>
        <w:t>հաջորդող</w:t>
      </w:r>
      <w:r w:rsidRPr="00B01C80">
        <w:rPr>
          <w:rFonts w:ascii="GHEA Grapalat" w:hAnsi="GHEA Grapalat" w:cs="Sylfaen"/>
          <w:sz w:val="20"/>
          <w:lang w:val="af-ZA"/>
        </w:rPr>
        <w:t xml:space="preserve"> </w:t>
      </w:r>
      <w:r w:rsidRPr="00B01C80">
        <w:rPr>
          <w:rFonts w:ascii="GHEA Grapalat" w:hAnsi="GHEA Grapalat" w:cs="Sylfaen"/>
          <w:sz w:val="20"/>
          <w:lang w:val="ru-RU"/>
        </w:rPr>
        <w:t>վաթսուն</w:t>
      </w:r>
      <w:r w:rsidRPr="00B01C80">
        <w:rPr>
          <w:rFonts w:ascii="GHEA Grapalat" w:hAnsi="GHEA Grapalat" w:cs="Sylfaen"/>
          <w:sz w:val="20"/>
          <w:lang w:val="af-ZA"/>
        </w:rPr>
        <w:t xml:space="preserve"> </w:t>
      </w:r>
      <w:r w:rsidRPr="00B01C80">
        <w:rPr>
          <w:rFonts w:ascii="GHEA Grapalat" w:hAnsi="GHEA Grapalat" w:cs="Sylfaen"/>
          <w:sz w:val="20"/>
          <w:lang w:val="ru-RU"/>
        </w:rPr>
        <w:t>օրացուցային</w:t>
      </w:r>
      <w:r w:rsidRPr="00B01C80">
        <w:rPr>
          <w:rFonts w:ascii="GHEA Grapalat" w:hAnsi="GHEA Grapalat" w:cs="Sylfaen"/>
          <w:sz w:val="20"/>
          <w:lang w:val="af-ZA"/>
        </w:rPr>
        <w:t xml:space="preserve"> </w:t>
      </w:r>
      <w:r w:rsidRPr="00B01C80">
        <w:rPr>
          <w:rFonts w:ascii="GHEA Grapalat" w:hAnsi="GHEA Grapalat" w:cs="Sylfaen"/>
          <w:sz w:val="20"/>
          <w:lang w:val="ru-RU"/>
        </w:rPr>
        <w:t>օրվա</w:t>
      </w:r>
      <w:r w:rsidRPr="00B01C80">
        <w:rPr>
          <w:rFonts w:ascii="GHEA Grapalat" w:hAnsi="GHEA Grapalat" w:cs="Sylfaen"/>
          <w:sz w:val="20"/>
          <w:lang w:val="af-ZA"/>
        </w:rPr>
        <w:t xml:space="preserve"> </w:t>
      </w:r>
      <w:r w:rsidRPr="00B01C80">
        <w:rPr>
          <w:rFonts w:ascii="GHEA Grapalat" w:hAnsi="GHEA Grapalat" w:cs="Sylfaen"/>
          <w:sz w:val="20"/>
          <w:lang w:val="ru-RU"/>
        </w:rPr>
        <w:t>ընթացքում</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w:t>
      </w:r>
      <w:r w:rsidRPr="00B01C80">
        <w:rPr>
          <w:rFonts w:ascii="GHEA Grapalat" w:hAnsi="GHEA Grapalat" w:cs="Sylfaen"/>
          <w:sz w:val="20"/>
          <w:lang w:val="af-ZA"/>
        </w:rPr>
        <w:t xml:space="preserve"> </w:t>
      </w:r>
      <w:r w:rsidRPr="00B01C80">
        <w:rPr>
          <w:rFonts w:ascii="GHEA Grapalat" w:hAnsi="GHEA Grapalat" w:cs="Sylfaen"/>
          <w:sz w:val="20"/>
          <w:lang w:val="ru-RU"/>
        </w:rPr>
        <w:t>չեն</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նախատեսվում</w:t>
      </w:r>
      <w:r>
        <w:rPr>
          <w:rFonts w:ascii="Cambria Math" w:hAnsi="Cambria Math" w:cs="Sylfaen"/>
          <w:sz w:val="20"/>
          <w:lang w:val="hy-AM"/>
        </w:rPr>
        <w:t>:</w:t>
      </w:r>
    </w:p>
    <w:p w14:paraId="05EB75E5" w14:textId="77777777" w:rsidR="00A66703" w:rsidRPr="00616808" w:rsidRDefault="00A66703" w:rsidP="00A66703">
      <w:pPr>
        <w:shd w:val="clear" w:color="auto" w:fill="FFFFFF"/>
        <w:ind w:firstLine="375"/>
        <w:jc w:val="both"/>
        <w:rPr>
          <w:rFonts w:ascii="GHEA Grapalat" w:hAnsi="GHEA Grapalat" w:cs="Sylfaen"/>
          <w:sz w:val="20"/>
          <w:lang w:val="hy-AM"/>
        </w:rPr>
      </w:pPr>
      <w:r w:rsidRPr="00640568">
        <w:rPr>
          <w:rFonts w:ascii="GHEA Grapalat" w:hAnsi="GHEA Grapalat" w:cs="Sylfaen"/>
          <w:sz w:val="20"/>
          <w:lang w:val="hy-AM"/>
        </w:rPr>
        <w:t>Սույն</w:t>
      </w:r>
      <w:r w:rsidRPr="004B72E3">
        <w:rPr>
          <w:rFonts w:ascii="GHEA Grapalat" w:hAnsi="GHEA Grapalat" w:cs="Sylfaen"/>
          <w:sz w:val="20"/>
          <w:lang w:val="af-ZA"/>
        </w:rPr>
        <w:t xml:space="preserve"> </w:t>
      </w:r>
      <w:r w:rsidRPr="00640568">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40568">
        <w:rPr>
          <w:rFonts w:ascii="GHEA Grapalat" w:hAnsi="GHEA Grapalat" w:cs="Sylfaen"/>
          <w:sz w:val="20"/>
          <w:lang w:val="hy-AM"/>
        </w:rPr>
        <w:t>պահանջները</w:t>
      </w:r>
      <w:r w:rsidRPr="004B72E3">
        <w:rPr>
          <w:rFonts w:ascii="GHEA Grapalat" w:hAnsi="GHEA Grapalat" w:cs="Sylfaen"/>
          <w:sz w:val="20"/>
          <w:lang w:val="af-ZA"/>
        </w:rPr>
        <w:t xml:space="preserve"> </w:t>
      </w:r>
      <w:r w:rsidRPr="00640568">
        <w:rPr>
          <w:rFonts w:ascii="GHEA Grapalat" w:hAnsi="GHEA Grapalat" w:cs="Sylfaen"/>
          <w:sz w:val="20"/>
          <w:lang w:val="hy-AM"/>
        </w:rPr>
        <w:t>չեն</w:t>
      </w:r>
      <w:r w:rsidRPr="004B72E3">
        <w:rPr>
          <w:rFonts w:ascii="GHEA Grapalat" w:hAnsi="GHEA Grapalat" w:cs="Sylfaen"/>
          <w:sz w:val="20"/>
          <w:lang w:val="af-ZA"/>
        </w:rPr>
        <w:t xml:space="preserve"> </w:t>
      </w:r>
      <w:r w:rsidRPr="00640568">
        <w:rPr>
          <w:rFonts w:ascii="GHEA Grapalat" w:hAnsi="GHEA Grapalat" w:cs="Sylfaen"/>
          <w:sz w:val="20"/>
          <w:lang w:val="hy-AM"/>
        </w:rPr>
        <w:t>կիրառվում</w:t>
      </w:r>
      <w:r w:rsidRPr="004B72E3">
        <w:rPr>
          <w:rFonts w:ascii="GHEA Grapalat" w:hAnsi="GHEA Grapalat" w:cs="Sylfaen"/>
          <w:sz w:val="20"/>
          <w:lang w:val="af-ZA"/>
        </w:rPr>
        <w:t xml:space="preserve"> </w:t>
      </w:r>
      <w:r w:rsidRPr="00640568">
        <w:rPr>
          <w:rFonts w:ascii="GHEA Grapalat" w:hAnsi="GHEA Grapalat" w:cs="Sylfaen"/>
          <w:sz w:val="20"/>
          <w:lang w:val="hy-AM"/>
        </w:rPr>
        <w:t>այն</w:t>
      </w:r>
      <w:r w:rsidRPr="004B72E3">
        <w:rPr>
          <w:rFonts w:ascii="GHEA Grapalat" w:hAnsi="GHEA Grapalat" w:cs="Sylfaen"/>
          <w:sz w:val="20"/>
          <w:lang w:val="af-ZA"/>
        </w:rPr>
        <w:t xml:space="preserve"> </w:t>
      </w:r>
      <w:r w:rsidRPr="00640568">
        <w:rPr>
          <w:rFonts w:ascii="GHEA Grapalat" w:hAnsi="GHEA Grapalat" w:cs="Sylfaen"/>
          <w:sz w:val="20"/>
          <w:lang w:val="hy-AM"/>
        </w:rPr>
        <w:t>դեպքում</w:t>
      </w:r>
      <w:r w:rsidRPr="004B72E3">
        <w:rPr>
          <w:rFonts w:ascii="GHEA Grapalat" w:hAnsi="GHEA Grapalat" w:cs="Sylfaen"/>
          <w:sz w:val="20"/>
          <w:lang w:val="af-ZA"/>
        </w:rPr>
        <w:t xml:space="preserve">, </w:t>
      </w:r>
      <w:r w:rsidRPr="00640568">
        <w:rPr>
          <w:rFonts w:ascii="GHEA Grapalat" w:hAnsi="GHEA Grapalat" w:cs="Sylfaen"/>
          <w:sz w:val="20"/>
          <w:lang w:val="hy-AM"/>
        </w:rPr>
        <w:t>երբ</w:t>
      </w:r>
      <w:r w:rsidRPr="004B72E3">
        <w:rPr>
          <w:rFonts w:ascii="GHEA Grapalat" w:hAnsi="GHEA Grapalat" w:cs="Sylfaen"/>
          <w:sz w:val="20"/>
          <w:lang w:val="af-ZA"/>
        </w:rPr>
        <w:t xml:space="preserve"> </w:t>
      </w:r>
      <w:r w:rsidRPr="00640568">
        <w:rPr>
          <w:rFonts w:ascii="GHEA Grapalat" w:hAnsi="GHEA Grapalat" w:cs="Sylfaen"/>
          <w:sz w:val="20"/>
          <w:lang w:val="hy-AM"/>
        </w:rPr>
        <w:t>հայտ</w:t>
      </w:r>
      <w:r w:rsidRPr="004B72E3">
        <w:rPr>
          <w:rFonts w:ascii="GHEA Grapalat" w:hAnsi="GHEA Grapalat" w:cs="Sylfaen"/>
          <w:sz w:val="20"/>
          <w:lang w:val="af-ZA"/>
        </w:rPr>
        <w:t xml:space="preserve"> </w:t>
      </w:r>
      <w:r w:rsidRPr="00640568">
        <w:rPr>
          <w:rFonts w:ascii="GHEA Grapalat" w:hAnsi="GHEA Grapalat" w:cs="Sylfaen"/>
          <w:sz w:val="20"/>
          <w:lang w:val="hy-AM"/>
        </w:rPr>
        <w:t>է</w:t>
      </w:r>
      <w:r w:rsidRPr="004B72E3">
        <w:rPr>
          <w:rFonts w:ascii="GHEA Grapalat" w:hAnsi="GHEA Grapalat" w:cs="Sylfaen"/>
          <w:sz w:val="20"/>
          <w:lang w:val="af-ZA"/>
        </w:rPr>
        <w:t xml:space="preserve"> </w:t>
      </w:r>
      <w:r w:rsidRPr="00640568">
        <w:rPr>
          <w:rFonts w:ascii="GHEA Grapalat" w:hAnsi="GHEA Grapalat" w:cs="Sylfaen"/>
          <w:sz w:val="20"/>
          <w:lang w:val="hy-AM"/>
        </w:rPr>
        <w:t>ներկայացել</w:t>
      </w:r>
      <w:r w:rsidRPr="004B72E3">
        <w:rPr>
          <w:rFonts w:ascii="GHEA Grapalat" w:hAnsi="GHEA Grapalat" w:cs="Sylfaen"/>
          <w:sz w:val="20"/>
          <w:lang w:val="af-ZA"/>
        </w:rPr>
        <w:t xml:space="preserve"> </w:t>
      </w:r>
      <w:r w:rsidRPr="00640568">
        <w:rPr>
          <w:rFonts w:ascii="GHEA Grapalat" w:hAnsi="GHEA Grapalat" w:cs="Sylfaen"/>
          <w:sz w:val="20"/>
          <w:lang w:val="hy-AM"/>
        </w:rPr>
        <w:t>մեկ</w:t>
      </w:r>
      <w:r w:rsidRPr="004B72E3">
        <w:rPr>
          <w:rFonts w:ascii="GHEA Grapalat" w:hAnsi="GHEA Grapalat" w:cs="Sylfaen"/>
          <w:sz w:val="20"/>
          <w:lang w:val="af-ZA"/>
        </w:rPr>
        <w:t xml:space="preserve"> </w:t>
      </w:r>
      <w:r w:rsidRPr="00640568">
        <w:rPr>
          <w:rFonts w:ascii="GHEA Grapalat" w:hAnsi="GHEA Grapalat" w:cs="Sylfaen"/>
          <w:sz w:val="20"/>
          <w:lang w:val="hy-AM"/>
        </w:rPr>
        <w:t>մասնակից</w:t>
      </w:r>
      <w:r w:rsidRPr="004B72E3">
        <w:rPr>
          <w:rFonts w:ascii="GHEA Grapalat" w:hAnsi="GHEA Grapalat" w:cs="Sylfaen"/>
          <w:sz w:val="20"/>
          <w:lang w:val="af-ZA"/>
        </w:rPr>
        <w:t xml:space="preserve"> </w:t>
      </w:r>
      <w:r w:rsidRPr="00640568">
        <w:rPr>
          <w:rFonts w:ascii="GHEA Grapalat" w:hAnsi="GHEA Grapalat" w:cs="Sylfaen"/>
          <w:sz w:val="20"/>
          <w:lang w:val="hy-AM"/>
        </w:rPr>
        <w:t>կամ</w:t>
      </w:r>
      <w:r w:rsidRPr="004B72E3">
        <w:rPr>
          <w:rFonts w:ascii="GHEA Grapalat" w:hAnsi="GHEA Grapalat" w:cs="Sylfaen"/>
          <w:sz w:val="20"/>
          <w:lang w:val="af-ZA"/>
        </w:rPr>
        <w:t xml:space="preserve"> </w:t>
      </w:r>
      <w:r w:rsidRPr="00640568">
        <w:rPr>
          <w:rFonts w:ascii="GHEA Grapalat" w:hAnsi="GHEA Grapalat" w:cs="Sylfaen"/>
          <w:sz w:val="20"/>
          <w:lang w:val="hy-AM"/>
        </w:rPr>
        <w:t>հրավերի</w:t>
      </w:r>
      <w:r w:rsidRPr="004B72E3">
        <w:rPr>
          <w:rFonts w:ascii="GHEA Grapalat" w:hAnsi="GHEA Grapalat" w:cs="Sylfaen"/>
          <w:sz w:val="20"/>
          <w:lang w:val="af-ZA"/>
        </w:rPr>
        <w:t xml:space="preserve"> </w:t>
      </w:r>
      <w:r w:rsidRPr="00640568">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40568">
        <w:rPr>
          <w:rFonts w:ascii="GHEA Grapalat" w:hAnsi="GHEA Grapalat" w:cs="Sylfaen"/>
          <w:sz w:val="20"/>
          <w:lang w:val="hy-AM"/>
        </w:rPr>
        <w:t>բավարար</w:t>
      </w:r>
      <w:r w:rsidRPr="004B72E3">
        <w:rPr>
          <w:rFonts w:ascii="GHEA Grapalat" w:hAnsi="GHEA Grapalat" w:cs="Sylfaen"/>
          <w:sz w:val="20"/>
          <w:lang w:val="af-ZA"/>
        </w:rPr>
        <w:t xml:space="preserve"> </w:t>
      </w:r>
      <w:r w:rsidRPr="00640568">
        <w:rPr>
          <w:rFonts w:ascii="GHEA Grapalat" w:hAnsi="GHEA Grapalat" w:cs="Sylfaen"/>
          <w:sz w:val="20"/>
          <w:lang w:val="hy-AM"/>
        </w:rPr>
        <w:t>է</w:t>
      </w:r>
      <w:r w:rsidRPr="004B72E3">
        <w:rPr>
          <w:rFonts w:ascii="GHEA Grapalat" w:hAnsi="GHEA Grapalat" w:cs="Sylfaen"/>
          <w:sz w:val="20"/>
          <w:lang w:val="af-ZA"/>
        </w:rPr>
        <w:t xml:space="preserve"> </w:t>
      </w:r>
      <w:r w:rsidRPr="00640568">
        <w:rPr>
          <w:rFonts w:ascii="GHEA Grapalat" w:hAnsi="GHEA Grapalat" w:cs="Sylfaen"/>
          <w:sz w:val="20"/>
          <w:lang w:val="hy-AM"/>
        </w:rPr>
        <w:t>գնահատվել</w:t>
      </w:r>
      <w:r w:rsidRPr="004B72E3">
        <w:rPr>
          <w:rFonts w:ascii="GHEA Grapalat" w:hAnsi="GHEA Grapalat" w:cs="Sylfaen"/>
          <w:sz w:val="20"/>
          <w:lang w:val="af-ZA"/>
        </w:rPr>
        <w:t xml:space="preserve"> </w:t>
      </w:r>
      <w:r w:rsidRPr="00640568">
        <w:rPr>
          <w:rFonts w:ascii="GHEA Grapalat" w:hAnsi="GHEA Grapalat" w:cs="Sylfaen"/>
          <w:sz w:val="20"/>
          <w:lang w:val="hy-AM"/>
        </w:rPr>
        <w:t>միայն</w:t>
      </w:r>
      <w:r w:rsidRPr="004B72E3">
        <w:rPr>
          <w:rFonts w:ascii="GHEA Grapalat" w:hAnsi="GHEA Grapalat" w:cs="Sylfaen"/>
          <w:sz w:val="20"/>
          <w:lang w:val="af-ZA"/>
        </w:rPr>
        <w:t xml:space="preserve"> </w:t>
      </w:r>
      <w:r w:rsidRPr="00640568">
        <w:rPr>
          <w:rFonts w:ascii="GHEA Grapalat" w:hAnsi="GHEA Grapalat" w:cs="Sylfaen"/>
          <w:sz w:val="20"/>
          <w:lang w:val="hy-AM"/>
        </w:rPr>
        <w:t>մեկ</w:t>
      </w:r>
      <w:r w:rsidRPr="004B72E3">
        <w:rPr>
          <w:rFonts w:ascii="GHEA Grapalat" w:hAnsi="GHEA Grapalat" w:cs="Sylfaen"/>
          <w:sz w:val="20"/>
          <w:lang w:val="af-ZA"/>
        </w:rPr>
        <w:t xml:space="preserve"> </w:t>
      </w:r>
      <w:r w:rsidRPr="00640568">
        <w:rPr>
          <w:rFonts w:ascii="GHEA Grapalat" w:hAnsi="GHEA Grapalat" w:cs="Sylfaen"/>
          <w:sz w:val="20"/>
          <w:lang w:val="hy-AM"/>
        </w:rPr>
        <w:t>մասնակցի</w:t>
      </w:r>
      <w:r w:rsidRPr="004B72E3">
        <w:rPr>
          <w:rFonts w:ascii="GHEA Grapalat" w:hAnsi="GHEA Grapalat" w:cs="Sylfaen"/>
          <w:sz w:val="20"/>
          <w:lang w:val="af-ZA"/>
        </w:rPr>
        <w:t xml:space="preserve"> </w:t>
      </w:r>
      <w:r w:rsidRPr="00640568">
        <w:rPr>
          <w:rFonts w:ascii="GHEA Grapalat" w:hAnsi="GHEA Grapalat" w:cs="Sylfaen"/>
          <w:sz w:val="20"/>
          <w:lang w:val="hy-AM"/>
        </w:rPr>
        <w:t>հայտ</w:t>
      </w:r>
      <w:r w:rsidRPr="004B72E3">
        <w:rPr>
          <w:rFonts w:ascii="GHEA Grapalat" w:hAnsi="GHEA Grapalat" w:cs="Sylfaen"/>
          <w:sz w:val="20"/>
          <w:lang w:val="af-ZA"/>
        </w:rPr>
        <w:t>:</w:t>
      </w:r>
    </w:p>
    <w:p w14:paraId="39E51BE2" w14:textId="77777777" w:rsidR="00A66703" w:rsidRDefault="00A66703" w:rsidP="00A66703">
      <w:pPr>
        <w:ind w:firstLine="708"/>
        <w:jc w:val="both"/>
        <w:rPr>
          <w:rFonts w:ascii="GHEA Grapalat" w:hAnsi="GHEA Grapalat" w:cs="Sylfaen"/>
          <w:sz w:val="20"/>
          <w:lang w:val="hy-AM"/>
        </w:rPr>
      </w:pPr>
      <w:r w:rsidRPr="00616808">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w:t>
      </w:r>
      <w:r w:rsidRPr="00704862">
        <w:rPr>
          <w:rFonts w:ascii="GHEA Grapalat" w:hAnsi="GHEA Grapalat" w:cs="Sylfaen"/>
          <w:sz w:val="20"/>
          <w:lang w:val="hy-AM"/>
        </w:rPr>
        <w:t>մ են գնման գին</w:t>
      </w:r>
      <w:r>
        <w:rPr>
          <w:rFonts w:ascii="GHEA Grapalat" w:hAnsi="GHEA Grapalat" w:cs="Sylfaen"/>
          <w:sz w:val="20"/>
          <w:lang w:val="hy-AM"/>
        </w:rPr>
        <w:t xml:space="preserve">ը, </w:t>
      </w:r>
      <w:r w:rsidRPr="00616808">
        <w:rPr>
          <w:rFonts w:ascii="GHEA Grapalat" w:hAnsi="GHEA Grapalat" w:cs="Sylfaen"/>
          <w:sz w:val="20"/>
          <w:lang w:val="hy-AM"/>
        </w:rPr>
        <w:t>կամ</w:t>
      </w:r>
      <w:r w:rsidRPr="005E1F72">
        <w:rPr>
          <w:rFonts w:ascii="GHEA Grapalat" w:hAnsi="GHEA Grapalat" w:cs="Sylfaen"/>
          <w:sz w:val="20"/>
          <w:lang w:val="af-ZA"/>
        </w:rPr>
        <w:t xml:space="preserve"> </w:t>
      </w:r>
      <w:r w:rsidRPr="00616808">
        <w:rPr>
          <w:rFonts w:ascii="GHEA Grapalat" w:hAnsi="GHEA Grapalat" w:cs="Sylfaen"/>
          <w:sz w:val="20"/>
          <w:lang w:val="hy-AM"/>
        </w:rPr>
        <w:t>նվազագույն</w:t>
      </w:r>
      <w:r w:rsidRPr="005E1F72">
        <w:rPr>
          <w:rFonts w:ascii="GHEA Grapalat" w:hAnsi="GHEA Grapalat" w:cs="Sylfaen"/>
          <w:sz w:val="20"/>
          <w:lang w:val="af-ZA"/>
        </w:rPr>
        <w:t xml:space="preserve"> </w:t>
      </w:r>
      <w:r w:rsidRPr="00616808">
        <w:rPr>
          <w:rFonts w:ascii="GHEA Grapalat" w:hAnsi="GHEA Grapalat" w:cs="Sylfaen"/>
          <w:sz w:val="20"/>
          <w:lang w:val="hy-AM"/>
        </w:rPr>
        <w:t>գները</w:t>
      </w:r>
      <w:r w:rsidRPr="005E1F72">
        <w:rPr>
          <w:rFonts w:ascii="GHEA Grapalat" w:hAnsi="GHEA Grapalat" w:cs="Sylfaen"/>
          <w:sz w:val="20"/>
          <w:lang w:val="af-ZA"/>
        </w:rPr>
        <w:t xml:space="preserve"> </w:t>
      </w:r>
      <w:r w:rsidRPr="00616808">
        <w:rPr>
          <w:rFonts w:ascii="GHEA Grapalat" w:hAnsi="GHEA Grapalat" w:cs="Sylfaen"/>
          <w:sz w:val="20"/>
          <w:lang w:val="hy-AM"/>
        </w:rPr>
        <w:t>հավասար</w:t>
      </w:r>
      <w:r w:rsidRPr="005E1F72">
        <w:rPr>
          <w:rFonts w:ascii="GHEA Grapalat" w:hAnsi="GHEA Grapalat" w:cs="Sylfaen"/>
          <w:sz w:val="20"/>
          <w:lang w:val="af-ZA"/>
        </w:rPr>
        <w:t xml:space="preserve"> </w:t>
      </w:r>
      <w:r w:rsidRPr="00616808">
        <w:rPr>
          <w:rFonts w:ascii="GHEA Grapalat" w:hAnsi="GHEA Grapalat" w:cs="Sylfaen"/>
          <w:sz w:val="20"/>
          <w:lang w:val="hy-AM"/>
        </w:rPr>
        <w:t>են</w:t>
      </w:r>
      <w:r w:rsidRPr="005E1F72">
        <w:rPr>
          <w:rFonts w:ascii="GHEA Grapalat" w:hAnsi="GHEA Grapalat" w:cs="Sylfaen"/>
          <w:sz w:val="20"/>
          <w:lang w:val="af-ZA"/>
        </w:rPr>
        <w:t xml:space="preserve">, </w:t>
      </w:r>
      <w:r w:rsidRPr="00616808">
        <w:rPr>
          <w:rFonts w:ascii="GHEA Grapalat" w:hAnsi="GHEA Grapalat" w:cs="Sylfaen"/>
          <w:sz w:val="20"/>
          <w:lang w:val="hy-AM"/>
        </w:rPr>
        <w:t>գնման</w:t>
      </w:r>
      <w:r w:rsidRPr="005E1F72">
        <w:rPr>
          <w:rFonts w:ascii="GHEA Grapalat" w:hAnsi="GHEA Grapalat" w:cs="Sylfaen"/>
          <w:sz w:val="20"/>
          <w:lang w:val="af-ZA"/>
        </w:rPr>
        <w:t xml:space="preserve"> </w:t>
      </w:r>
      <w:r w:rsidRPr="00616808">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616808">
        <w:rPr>
          <w:rFonts w:ascii="GHEA Grapalat" w:hAnsi="GHEA Grapalat" w:cs="Sylfaen"/>
          <w:sz w:val="20"/>
          <w:lang w:val="hy-AM"/>
        </w:rPr>
        <w:t>Օրենքի</w:t>
      </w:r>
      <w:r w:rsidRPr="005E1F72">
        <w:rPr>
          <w:rFonts w:ascii="GHEA Grapalat" w:hAnsi="GHEA Grapalat" w:cs="Sylfaen"/>
          <w:sz w:val="20"/>
          <w:lang w:val="af-ZA"/>
        </w:rPr>
        <w:t xml:space="preserve"> 37-</w:t>
      </w:r>
      <w:r w:rsidRPr="00616808">
        <w:rPr>
          <w:rFonts w:ascii="GHEA Grapalat" w:hAnsi="GHEA Grapalat" w:cs="Sylfaen"/>
          <w:sz w:val="20"/>
          <w:lang w:val="hy-AM"/>
        </w:rPr>
        <w:t>րդ</w:t>
      </w:r>
      <w:r w:rsidRPr="005E1F72">
        <w:rPr>
          <w:rFonts w:ascii="GHEA Grapalat" w:hAnsi="GHEA Grapalat" w:cs="Sylfaen"/>
          <w:sz w:val="20"/>
          <w:lang w:val="af-ZA"/>
        </w:rPr>
        <w:t xml:space="preserve"> </w:t>
      </w:r>
      <w:r w:rsidRPr="00616808">
        <w:rPr>
          <w:rFonts w:ascii="GHEA Grapalat" w:hAnsi="GHEA Grapalat" w:cs="Sylfaen"/>
          <w:sz w:val="20"/>
          <w:lang w:val="hy-AM"/>
        </w:rPr>
        <w:t>հոդվածի</w:t>
      </w:r>
      <w:r w:rsidRPr="005E1F72">
        <w:rPr>
          <w:rFonts w:ascii="GHEA Grapalat" w:hAnsi="GHEA Grapalat" w:cs="Sylfaen"/>
          <w:sz w:val="20"/>
          <w:lang w:val="af-ZA"/>
        </w:rPr>
        <w:t xml:space="preserve"> 1-</w:t>
      </w:r>
      <w:r w:rsidRPr="00616808">
        <w:rPr>
          <w:rFonts w:ascii="GHEA Grapalat" w:hAnsi="GHEA Grapalat" w:cs="Sylfaen"/>
          <w:sz w:val="20"/>
          <w:lang w:val="hy-AM"/>
        </w:rPr>
        <w:t>ին</w:t>
      </w:r>
      <w:r w:rsidRPr="005E1F72">
        <w:rPr>
          <w:rFonts w:ascii="GHEA Grapalat" w:hAnsi="GHEA Grapalat" w:cs="Sylfaen"/>
          <w:sz w:val="20"/>
          <w:lang w:val="af-ZA"/>
        </w:rPr>
        <w:t xml:space="preserve"> </w:t>
      </w:r>
      <w:r w:rsidRPr="00616808">
        <w:rPr>
          <w:rFonts w:ascii="GHEA Grapalat" w:hAnsi="GHEA Grapalat" w:cs="Sylfaen"/>
          <w:sz w:val="20"/>
          <w:lang w:val="hy-AM"/>
        </w:rPr>
        <w:t>մասի</w:t>
      </w:r>
      <w:r w:rsidRPr="005E1F72">
        <w:rPr>
          <w:rFonts w:ascii="GHEA Grapalat" w:hAnsi="GHEA Grapalat" w:cs="Sylfaen"/>
          <w:sz w:val="20"/>
          <w:lang w:val="af-ZA"/>
        </w:rPr>
        <w:t xml:space="preserve"> 1-</w:t>
      </w:r>
      <w:r w:rsidRPr="00616808">
        <w:rPr>
          <w:rFonts w:ascii="GHEA Grapalat" w:hAnsi="GHEA Grapalat" w:cs="Sylfaen"/>
          <w:sz w:val="20"/>
          <w:lang w:val="hy-AM"/>
        </w:rPr>
        <w:t>ին</w:t>
      </w:r>
      <w:r w:rsidRPr="005E1F72">
        <w:rPr>
          <w:rFonts w:ascii="GHEA Grapalat" w:hAnsi="GHEA Grapalat" w:cs="Sylfaen"/>
          <w:sz w:val="20"/>
          <w:lang w:val="af-ZA"/>
        </w:rPr>
        <w:t xml:space="preserve"> </w:t>
      </w:r>
      <w:r w:rsidRPr="00616808">
        <w:rPr>
          <w:rFonts w:ascii="GHEA Grapalat" w:hAnsi="GHEA Grapalat" w:cs="Sylfaen"/>
          <w:sz w:val="20"/>
          <w:lang w:val="hy-AM"/>
        </w:rPr>
        <w:t>կետի</w:t>
      </w:r>
      <w:r w:rsidRPr="005E1F72">
        <w:rPr>
          <w:rFonts w:ascii="GHEA Grapalat" w:hAnsi="GHEA Grapalat" w:cs="Sylfaen"/>
          <w:sz w:val="20"/>
          <w:lang w:val="af-ZA"/>
        </w:rPr>
        <w:t xml:space="preserve"> </w:t>
      </w:r>
      <w:r w:rsidRPr="00616808">
        <w:rPr>
          <w:rFonts w:ascii="GHEA Grapalat" w:hAnsi="GHEA Grapalat" w:cs="Sylfaen"/>
          <w:sz w:val="20"/>
          <w:lang w:val="hy-AM"/>
        </w:rPr>
        <w:t>հիման</w:t>
      </w:r>
      <w:r w:rsidRPr="005E1F72">
        <w:rPr>
          <w:rFonts w:ascii="GHEA Grapalat" w:hAnsi="GHEA Grapalat" w:cs="Sylfaen"/>
          <w:sz w:val="20"/>
          <w:lang w:val="af-ZA"/>
        </w:rPr>
        <w:t xml:space="preserve"> </w:t>
      </w:r>
      <w:r w:rsidRPr="00616808">
        <w:rPr>
          <w:rFonts w:ascii="GHEA Grapalat" w:hAnsi="GHEA Grapalat" w:cs="Sylfaen"/>
          <w:sz w:val="20"/>
          <w:lang w:val="hy-AM"/>
        </w:rPr>
        <w:t>վրա</w:t>
      </w:r>
      <w:r w:rsidRPr="005E1F72">
        <w:rPr>
          <w:rFonts w:ascii="GHEA Grapalat" w:hAnsi="GHEA Grapalat" w:cs="Sylfaen"/>
          <w:sz w:val="20"/>
          <w:lang w:val="af-ZA"/>
        </w:rPr>
        <w:t xml:space="preserve"> </w:t>
      </w:r>
      <w:r w:rsidRPr="00616808">
        <w:rPr>
          <w:rFonts w:ascii="GHEA Grapalat" w:hAnsi="GHEA Grapalat" w:cs="Sylfaen"/>
          <w:sz w:val="20"/>
          <w:lang w:val="hy-AM"/>
        </w:rPr>
        <w:t>հայտարարվում</w:t>
      </w:r>
      <w:r w:rsidRPr="005E1F72">
        <w:rPr>
          <w:rFonts w:ascii="GHEA Grapalat" w:hAnsi="GHEA Grapalat" w:cs="Sylfaen"/>
          <w:sz w:val="20"/>
          <w:lang w:val="af-ZA"/>
        </w:rPr>
        <w:t xml:space="preserve"> </w:t>
      </w:r>
      <w:r w:rsidRPr="00616808">
        <w:rPr>
          <w:rFonts w:ascii="GHEA Grapalat" w:hAnsi="GHEA Grapalat" w:cs="Sylfaen"/>
          <w:sz w:val="20"/>
          <w:lang w:val="hy-AM"/>
        </w:rPr>
        <w:t>է</w:t>
      </w:r>
      <w:r w:rsidRPr="005E1F72">
        <w:rPr>
          <w:rFonts w:ascii="GHEA Grapalat" w:hAnsi="GHEA Grapalat" w:cs="Sylfaen"/>
          <w:sz w:val="20"/>
          <w:lang w:val="af-ZA"/>
        </w:rPr>
        <w:t xml:space="preserve"> </w:t>
      </w:r>
      <w:r w:rsidRPr="00616808">
        <w:rPr>
          <w:rFonts w:ascii="GHEA Grapalat" w:hAnsi="GHEA Grapalat" w:cs="Sylfaen"/>
          <w:sz w:val="20"/>
          <w:lang w:val="hy-AM"/>
        </w:rPr>
        <w:t>չկայացած</w:t>
      </w:r>
      <w:r>
        <w:rPr>
          <w:rFonts w:ascii="GHEA Grapalat" w:hAnsi="GHEA Grapalat" w:cs="Sylfaen"/>
          <w:sz w:val="20"/>
          <w:lang w:val="hy-AM"/>
        </w:rPr>
        <w:t xml:space="preserve">, </w:t>
      </w:r>
      <w:r w:rsidRPr="00616808">
        <w:rPr>
          <w:rFonts w:ascii="GHEA Grapalat" w:hAnsi="GHEA Grapalat" w:cs="Sylfaen"/>
          <w:sz w:val="20"/>
          <w:lang w:val="hy-AM"/>
        </w:rPr>
        <w:t>բացառությամբ սույն ենթակետի «զ» պարբերությամբ նախատեսված դեպքի:</w:t>
      </w:r>
    </w:p>
    <w:p w14:paraId="256B8059" w14:textId="77777777" w:rsidR="00A66703" w:rsidRPr="005E1F72" w:rsidRDefault="00A66703" w:rsidP="00A66703">
      <w:pPr>
        <w:ind w:firstLine="708"/>
        <w:jc w:val="both"/>
        <w:rPr>
          <w:rFonts w:ascii="GHEA Grapalat" w:hAnsi="GHEA Grapalat"/>
          <w:sz w:val="20"/>
          <w:szCs w:val="20"/>
          <w:lang w:val="hy-AM" w:eastAsia="x-none"/>
        </w:rPr>
      </w:pPr>
      <w:r w:rsidRPr="005E1F72">
        <w:rPr>
          <w:rFonts w:ascii="GHEA Grapalat" w:hAnsi="GHEA Grapalat"/>
          <w:sz w:val="20"/>
          <w:szCs w:val="20"/>
          <w:lang w:val="af-ZA" w:eastAsia="x-none"/>
        </w:rPr>
        <w:t>8.</w:t>
      </w:r>
      <w:r w:rsidRPr="005E1F72">
        <w:rPr>
          <w:rFonts w:ascii="GHEA Grapalat" w:hAnsi="GHEA Grapalat"/>
          <w:sz w:val="20"/>
          <w:szCs w:val="20"/>
          <w:lang w:val="hy-AM" w:eastAsia="x-none"/>
        </w:rPr>
        <w:t>8</w:t>
      </w:r>
      <w:r w:rsidRPr="005E1F72">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5E1F72">
        <w:rPr>
          <w:rFonts w:ascii="GHEA Grapalat" w:hAnsi="GHEA Grapalat"/>
          <w:sz w:val="20"/>
          <w:szCs w:val="20"/>
          <w:lang w:val="hy-AM" w:eastAsia="x-none"/>
        </w:rPr>
        <w:t xml:space="preserve"> </w:t>
      </w:r>
      <w:r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sidRPr="005E1F72">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5E1F72">
        <w:rPr>
          <w:rFonts w:ascii="GHEA Grapalat" w:hAnsi="GHEA Grapalat"/>
          <w:sz w:val="20"/>
          <w:szCs w:val="20"/>
          <w:lang w:val="hy-AM" w:eastAsia="x-none"/>
        </w:rPr>
        <w:t>:</w:t>
      </w:r>
    </w:p>
    <w:p w14:paraId="2827A89B" w14:textId="77777777" w:rsidR="00A66703" w:rsidRDefault="00A66703" w:rsidP="00A66703">
      <w:pPr>
        <w:pStyle w:val="norm"/>
        <w:spacing w:line="240" w:lineRule="auto"/>
        <w:rPr>
          <w:rFonts w:ascii="GHEA Grapalat" w:hAnsi="GHEA Grapalat" w:cs="Sylfaen"/>
          <w:sz w:val="20"/>
          <w:szCs w:val="24"/>
          <w:lang w:val="af-ZA" w:eastAsia="en-US"/>
        </w:rPr>
      </w:pPr>
      <w:r w:rsidRPr="005E1F72">
        <w:rPr>
          <w:rFonts w:ascii="GHEA Grapalat" w:hAnsi="GHEA Grapalat"/>
          <w:sz w:val="20"/>
          <w:lang w:val="af-ZA" w:eastAsia="x-none"/>
        </w:rPr>
        <w:t>8.</w:t>
      </w:r>
      <w:r w:rsidRPr="005E1F72">
        <w:rPr>
          <w:rFonts w:ascii="GHEA Grapalat" w:hAnsi="GHEA Grapalat"/>
          <w:sz w:val="20"/>
          <w:lang w:val="hy-AM" w:eastAsia="x-none"/>
        </w:rPr>
        <w:t>9</w:t>
      </w:r>
      <w:r w:rsidRPr="005E1F72">
        <w:rPr>
          <w:rFonts w:ascii="GHEA Grapalat" w:hAnsi="GHEA Grapalat"/>
          <w:sz w:val="20"/>
          <w:lang w:val="af-ZA" w:eastAsia="x-none"/>
        </w:rPr>
        <w:t xml:space="preserve"> Եթե հայտերի բացման</w:t>
      </w:r>
      <w:r>
        <w:rPr>
          <w:rFonts w:ascii="GHEA Grapalat" w:hAnsi="GHEA Grapalat"/>
          <w:sz w:val="20"/>
          <w:lang w:val="hy-AM" w:eastAsia="x-none"/>
        </w:rPr>
        <w:t xml:space="preserve"> և գնահատման</w:t>
      </w:r>
      <w:r w:rsidRPr="005E1F72">
        <w:rPr>
          <w:rFonts w:ascii="GHEA Grapalat" w:hAnsi="GHEA Grapalat"/>
          <w:sz w:val="20"/>
          <w:lang w:val="af-ZA" w:eastAsia="x-none"/>
        </w:rPr>
        <w:t xml:space="preserve"> նիստի 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իրականացված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գնահատման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արդյուն</w:t>
      </w:r>
      <w:r w:rsidRPr="005E1F72">
        <w:rPr>
          <w:rFonts w:ascii="GHEA Grapalat" w:hAnsi="GHEA Grapalat" w:cs="Sylfaen"/>
          <w:sz w:val="20"/>
          <w:szCs w:val="24"/>
          <w:lang w:val="af-ZA" w:eastAsia="en-US"/>
        </w:rPr>
        <w:softHyphen/>
      </w:r>
      <w:r w:rsidRPr="005E1F72">
        <w:rPr>
          <w:rFonts w:ascii="GHEA Grapalat" w:hAnsi="GHEA Grapalat" w:cs="Sylfaen"/>
          <w:sz w:val="20"/>
          <w:szCs w:val="24"/>
          <w:lang w:val="hy-AM" w:eastAsia="en-US"/>
        </w:rPr>
        <w:t>քում</w:t>
      </w:r>
      <w:r w:rsidRPr="005E1F72">
        <w:rPr>
          <w:rFonts w:ascii="GHEA Grapalat" w:hAnsi="GHEA Grapalat" w:cs="Sylfaen"/>
          <w:sz w:val="20"/>
          <w:szCs w:val="24"/>
          <w:lang w:val="af-ZA" w:eastAsia="en-US"/>
        </w:rPr>
        <w:t xml:space="preserve"> մասնակցի </w:t>
      </w:r>
      <w:r w:rsidRPr="005E1F72">
        <w:rPr>
          <w:rFonts w:ascii="GHEA Grapalat" w:hAnsi="GHEA Grapalat" w:cs="Sylfaen"/>
          <w:sz w:val="20"/>
          <w:szCs w:val="24"/>
          <w:lang w:val="hy-AM" w:eastAsia="en-US"/>
        </w:rPr>
        <w:t>հայտում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արձանագրվում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անհամապատասխանություններ՝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հրավերի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պահանջների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նկատմամբ</w:t>
      </w:r>
      <w:r w:rsidRPr="005E1F72">
        <w:rPr>
          <w:rFonts w:ascii="GHEA Grapalat" w:hAnsi="GHEA Grapalat" w:cs="Sylfaen"/>
          <w:sz w:val="20"/>
          <w:szCs w:val="24"/>
          <w:lang w:val="af-ZA" w:eastAsia="en-US"/>
        </w:rPr>
        <w:t>,</w:t>
      </w:r>
      <w:bookmarkStart w:id="6" w:name="_Hlk9262487"/>
      <w:r w:rsidRPr="00476579">
        <w:rPr>
          <w:rFonts w:ascii="GHEA Grapalat" w:hAnsi="GHEA Grapalat" w:cs="Sylfaen"/>
          <w:sz w:val="20"/>
          <w:szCs w:val="24"/>
          <w:lang w:val="hy-AM" w:eastAsia="en-US"/>
        </w:rPr>
        <w:t xml:space="preserve"> </w:t>
      </w:r>
      <w:r w:rsidRPr="00C33722">
        <w:rPr>
          <w:rFonts w:ascii="GHEA Grapalat" w:hAnsi="GHEA Grapalat" w:cs="Sylfaen"/>
          <w:sz w:val="20"/>
          <w:szCs w:val="24"/>
          <w:lang w:val="hy-AM" w:eastAsia="en-US"/>
        </w:rPr>
        <w:t xml:space="preserve">ներառյալ </w:t>
      </w:r>
      <w:r>
        <w:rPr>
          <w:rFonts w:ascii="GHEA Grapalat" w:hAnsi="GHEA Grapalat" w:cs="Sylfaen"/>
          <w:sz w:val="20"/>
          <w:szCs w:val="24"/>
          <w:lang w:val="hy-AM" w:eastAsia="en-US"/>
        </w:rPr>
        <w:t xml:space="preserve">այնդեպքը, </w:t>
      </w:r>
      <w:r w:rsidRPr="00C33722">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w:t>
      </w:r>
      <w:r>
        <w:rPr>
          <w:rFonts w:ascii="GHEA Grapalat" w:hAnsi="GHEA Grapalat" w:cs="Sylfaen"/>
          <w:sz w:val="20"/>
          <w:szCs w:val="24"/>
          <w:lang w:val="hy-AM" w:eastAsia="en-US"/>
        </w:rPr>
        <w:t>ած</w:t>
      </w:r>
      <w:r w:rsidRPr="00C33722">
        <w:rPr>
          <w:rFonts w:ascii="GHEA Grapalat" w:hAnsi="GHEA Grapalat" w:cs="Sylfaen"/>
          <w:sz w:val="20"/>
          <w:szCs w:val="24"/>
          <w:lang w:val="hy-AM" w:eastAsia="en-US"/>
        </w:rPr>
        <w:t xml:space="preserve"> փաստաթղթերը կամ դրանց մի մասը հաստատված չեն էլեկտրոնային թվային ստորագրությամբ</w:t>
      </w:r>
      <w:r w:rsidRPr="002A4619">
        <w:rPr>
          <w:rFonts w:ascii="GHEA Grapalat" w:hAnsi="GHEA Grapalat" w:cs="Sylfaen"/>
          <w:sz w:val="20"/>
          <w:szCs w:val="24"/>
          <w:lang w:val="hy-AM" w:eastAsia="en-US"/>
        </w:rPr>
        <w:t>,</w:t>
      </w:r>
      <w:bookmarkEnd w:id="6"/>
      <w:r w:rsidRPr="002A4619">
        <w:rPr>
          <w:rFonts w:ascii="GHEA Grapalat" w:hAnsi="GHEA Grapalat" w:cs="Sylfaen"/>
          <w:sz w:val="20"/>
          <w:szCs w:val="24"/>
          <w:lang w:val="hy-AM" w:eastAsia="en-US"/>
        </w:rPr>
        <w:t xml:space="preserve"> </w:t>
      </w:r>
      <w:r w:rsidRPr="005E1F72">
        <w:rPr>
          <w:rFonts w:ascii="GHEA Grapalat" w:hAnsi="GHEA Grapalat" w:cs="Sylfaen"/>
          <w:sz w:val="20"/>
          <w:szCs w:val="24"/>
          <w:lang w:val="hy-AM" w:eastAsia="en-US"/>
        </w:rPr>
        <w:t>ապա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հանձնաժողովը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օրով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կասեցնում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իսկ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քարտուղարը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օրը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դրա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մասին</w:t>
      </w:r>
      <w:r w:rsidRPr="005E1F72">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համակարգի միջոցով </w:t>
      </w:r>
      <w:r w:rsidRPr="005E1F72">
        <w:rPr>
          <w:rFonts w:ascii="GHEA Grapalat" w:hAnsi="GHEA Grapalat" w:cs="Sylfaen"/>
          <w:sz w:val="20"/>
          <w:szCs w:val="24"/>
          <w:lang w:val="hy-AM" w:eastAsia="en-US"/>
        </w:rPr>
        <w:t>տեղեկացնում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hy-AM" w:eastAsia="en-US"/>
        </w:rPr>
        <w:t>ասնակցին՝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առաջարկելով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կասեցման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ավարտը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շտկել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անհամապատասխանությունը</w:t>
      </w:r>
      <w:r w:rsidRPr="005E1F72">
        <w:rPr>
          <w:rFonts w:ascii="GHEA Grapalat" w:hAnsi="GHEA Grapalat" w:cs="Sylfaen"/>
          <w:sz w:val="20"/>
          <w:szCs w:val="24"/>
          <w:lang w:val="af-ZA" w:eastAsia="en-US"/>
        </w:rPr>
        <w:t>:</w:t>
      </w:r>
    </w:p>
    <w:p w14:paraId="147C06B9" w14:textId="77777777" w:rsidR="00A66703" w:rsidRPr="0026557B" w:rsidRDefault="00A66703" w:rsidP="00A66703">
      <w:pPr>
        <w:pStyle w:val="norm"/>
        <w:spacing w:line="240" w:lineRule="auto"/>
        <w:rPr>
          <w:rFonts w:ascii="GHEA Grapalat" w:hAnsi="GHEA Grapalat" w:cs="Sylfaen"/>
          <w:sz w:val="20"/>
          <w:szCs w:val="24"/>
          <w:lang w:val="hy-AM" w:eastAsia="en-US"/>
        </w:rPr>
      </w:pPr>
      <w:r w:rsidRPr="0026557B">
        <w:rPr>
          <w:rFonts w:ascii="GHEA Grapalat" w:hAnsi="GHEA Grapalat" w:cs="Sylfaen"/>
          <w:sz w:val="20"/>
          <w:szCs w:val="24"/>
          <w:lang w:val="hy-AM" w:eastAsia="en-US"/>
        </w:rPr>
        <w:t xml:space="preserve">Մասնակցին ուղարկվող ծանուցման մեջ մանրամասն նկարագրվում են </w:t>
      </w:r>
      <w:r w:rsidRPr="000D2054">
        <w:rPr>
          <w:rFonts w:ascii="GHEA Grapalat" w:hAnsi="GHEA Grapalat" w:cs="Sylfaen"/>
          <w:sz w:val="20"/>
          <w:szCs w:val="24"/>
          <w:lang w:val="hy-AM" w:eastAsia="en-US"/>
        </w:rPr>
        <w:t>հայտի գն</w:t>
      </w:r>
      <w:r>
        <w:rPr>
          <w:rFonts w:ascii="GHEA Grapalat" w:hAnsi="GHEA Grapalat" w:cs="Sylfaen"/>
          <w:sz w:val="20"/>
          <w:szCs w:val="24"/>
          <w:lang w:eastAsia="en-US"/>
        </w:rPr>
        <w:t>ա</w:t>
      </w:r>
      <w:r w:rsidRPr="000D2054">
        <w:rPr>
          <w:rFonts w:ascii="GHEA Grapalat" w:hAnsi="GHEA Grapalat" w:cs="Sylfaen"/>
          <w:sz w:val="20"/>
          <w:szCs w:val="24"/>
          <w:lang w:val="hy-AM" w:eastAsia="en-US"/>
        </w:rPr>
        <w:t xml:space="preserve">հատման ընթացքում </w:t>
      </w:r>
      <w:r w:rsidRPr="0026557B">
        <w:rPr>
          <w:rFonts w:ascii="GHEA Grapalat" w:hAnsi="GHEA Grapalat" w:cs="Sylfaen"/>
          <w:sz w:val="20"/>
          <w:szCs w:val="24"/>
          <w:lang w:val="hy-AM" w:eastAsia="en-US"/>
        </w:rPr>
        <w:t xml:space="preserve">հայտնաբերված </w:t>
      </w:r>
      <w:r w:rsidRPr="000D2054">
        <w:rPr>
          <w:rFonts w:ascii="GHEA Grapalat" w:hAnsi="GHEA Grapalat" w:cs="Sylfaen"/>
          <w:sz w:val="20"/>
          <w:szCs w:val="24"/>
          <w:lang w:val="hy-AM" w:eastAsia="en-US"/>
        </w:rPr>
        <w:t xml:space="preserve">բոլոր </w:t>
      </w:r>
      <w:r w:rsidRPr="0026557B">
        <w:rPr>
          <w:rFonts w:ascii="GHEA Grapalat" w:hAnsi="GHEA Grapalat" w:cs="Sylfaen"/>
          <w:sz w:val="20"/>
          <w:szCs w:val="24"/>
          <w:lang w:val="hy-AM" w:eastAsia="en-US"/>
        </w:rPr>
        <w:t xml:space="preserve">անհամապատասխանությունները:   </w:t>
      </w:r>
    </w:p>
    <w:p w14:paraId="751A9476" w14:textId="77777777" w:rsidR="00A66703" w:rsidRPr="000D2054" w:rsidRDefault="00A66703" w:rsidP="00A66703">
      <w:pPr>
        <w:pStyle w:val="norm"/>
        <w:spacing w:line="240" w:lineRule="auto"/>
        <w:ind w:firstLine="567"/>
        <w:rPr>
          <w:rFonts w:ascii="GHEA Grapalat" w:hAnsi="GHEA Grapalat" w:cs="Sylfaen"/>
          <w:sz w:val="20"/>
          <w:szCs w:val="24"/>
          <w:lang w:val="hy-AM" w:eastAsia="en-US"/>
        </w:rPr>
      </w:pPr>
      <w:r w:rsidRPr="0026557B">
        <w:rPr>
          <w:rFonts w:ascii="GHEA Grapalat" w:hAnsi="GHEA Grapalat" w:cs="Sylfaen"/>
          <w:sz w:val="20"/>
          <w:szCs w:val="24"/>
          <w:lang w:val="af-ZA" w:eastAsia="en-US"/>
        </w:rPr>
        <w:t>8.</w:t>
      </w:r>
      <w:r w:rsidRPr="0026557B">
        <w:rPr>
          <w:rFonts w:ascii="GHEA Grapalat" w:hAnsi="GHEA Grapalat" w:cs="Sylfaen"/>
          <w:sz w:val="20"/>
          <w:szCs w:val="24"/>
          <w:lang w:val="hy-AM" w:eastAsia="en-US"/>
        </w:rPr>
        <w:t>10</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Եթե</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սույն</w:t>
      </w:r>
      <w:r w:rsidRPr="0026557B">
        <w:rPr>
          <w:rFonts w:ascii="GHEA Grapalat" w:hAnsi="GHEA Grapalat" w:cs="Sylfaen"/>
          <w:sz w:val="20"/>
          <w:szCs w:val="24"/>
          <w:lang w:val="af-ZA" w:eastAsia="en-US"/>
        </w:rPr>
        <w:t xml:space="preserve"> </w:t>
      </w:r>
      <w:r w:rsidRPr="00413A8A">
        <w:rPr>
          <w:rFonts w:ascii="GHEA Grapalat" w:hAnsi="GHEA Grapalat" w:cs="Sylfaen"/>
          <w:sz w:val="20"/>
          <w:szCs w:val="24"/>
          <w:lang w:val="hy-AM" w:eastAsia="en-US"/>
        </w:rPr>
        <w:t>հրավերի</w:t>
      </w:r>
      <w:r w:rsidRPr="0026557B">
        <w:rPr>
          <w:rFonts w:ascii="GHEA Grapalat" w:hAnsi="GHEA Grapalat" w:cs="Sylfaen"/>
          <w:sz w:val="20"/>
          <w:szCs w:val="24"/>
          <w:lang w:val="af-ZA" w:eastAsia="en-US"/>
        </w:rPr>
        <w:t xml:space="preserve"> 8.</w:t>
      </w:r>
      <w:r w:rsidRPr="0026557B">
        <w:rPr>
          <w:rFonts w:ascii="GHEA Grapalat" w:hAnsi="GHEA Grapalat" w:cs="Sylfaen"/>
          <w:sz w:val="20"/>
          <w:szCs w:val="24"/>
          <w:lang w:val="hy-AM" w:eastAsia="en-US"/>
        </w:rPr>
        <w:t>9</w:t>
      </w:r>
      <w:r w:rsidRPr="0026557B">
        <w:rPr>
          <w:rFonts w:ascii="GHEA Grapalat" w:hAnsi="GHEA Grapalat" w:cs="Sylfaen"/>
          <w:sz w:val="20"/>
          <w:szCs w:val="24"/>
          <w:lang w:val="af-ZA" w:eastAsia="en-US"/>
        </w:rPr>
        <w:t>-</w:t>
      </w:r>
      <w:r w:rsidRPr="00413A8A">
        <w:rPr>
          <w:rFonts w:ascii="GHEA Grapalat" w:hAnsi="GHEA Grapalat" w:cs="Sylfaen"/>
          <w:sz w:val="20"/>
          <w:szCs w:val="24"/>
          <w:lang w:val="hy-AM" w:eastAsia="en-US"/>
        </w:rPr>
        <w:t>րդ</w:t>
      </w:r>
      <w:r w:rsidRPr="0026557B">
        <w:rPr>
          <w:rFonts w:ascii="GHEA Grapalat" w:hAnsi="GHEA Grapalat" w:cs="Sylfaen"/>
          <w:sz w:val="20"/>
          <w:szCs w:val="24"/>
          <w:lang w:val="af-ZA" w:eastAsia="en-US"/>
        </w:rPr>
        <w:t xml:space="preserve"> </w:t>
      </w:r>
      <w:r w:rsidRPr="00413A8A">
        <w:rPr>
          <w:rFonts w:ascii="GHEA Grapalat" w:hAnsi="GHEA Grapalat" w:cs="Sylfaen"/>
          <w:sz w:val="20"/>
          <w:szCs w:val="24"/>
          <w:lang w:val="hy-AM" w:eastAsia="en-US"/>
        </w:rPr>
        <w:t>կետով</w:t>
      </w:r>
      <w:r w:rsidRPr="0026557B">
        <w:rPr>
          <w:rFonts w:ascii="GHEA Grapalat" w:hAnsi="GHEA Grapalat" w:cs="Sylfaen"/>
          <w:sz w:val="20"/>
          <w:szCs w:val="24"/>
          <w:lang w:val="af-ZA" w:eastAsia="en-US"/>
        </w:rPr>
        <w:t xml:space="preserve"> </w:t>
      </w:r>
      <w:r w:rsidRPr="00413A8A">
        <w:rPr>
          <w:rFonts w:ascii="GHEA Grapalat" w:hAnsi="GHEA Grapalat" w:cs="Sylfaen"/>
          <w:sz w:val="20"/>
          <w:szCs w:val="24"/>
          <w:lang w:val="hy-AM" w:eastAsia="en-US"/>
        </w:rPr>
        <w:t>սահմանված</w:t>
      </w:r>
      <w:r w:rsidRPr="0026557B">
        <w:rPr>
          <w:rFonts w:ascii="GHEA Grapalat" w:hAnsi="GHEA Grapalat" w:cs="Sylfaen"/>
          <w:sz w:val="20"/>
          <w:szCs w:val="24"/>
          <w:lang w:val="af-ZA" w:eastAsia="en-US"/>
        </w:rPr>
        <w:t xml:space="preserve"> </w:t>
      </w:r>
      <w:r w:rsidRPr="00413A8A">
        <w:rPr>
          <w:rFonts w:ascii="GHEA Grapalat" w:hAnsi="GHEA Grapalat" w:cs="Sylfaen"/>
          <w:sz w:val="20"/>
          <w:szCs w:val="24"/>
          <w:lang w:val="hy-AM" w:eastAsia="en-US"/>
        </w:rPr>
        <w:t>ժամկետում</w:t>
      </w:r>
      <w:r w:rsidRPr="0026557B">
        <w:rPr>
          <w:rFonts w:ascii="GHEA Grapalat" w:hAnsi="GHEA Grapalat" w:cs="Sylfaen"/>
          <w:sz w:val="20"/>
          <w:szCs w:val="24"/>
          <w:lang w:val="af-ZA" w:eastAsia="en-US"/>
        </w:rPr>
        <w:t xml:space="preserve"> մ</w:t>
      </w:r>
      <w:r w:rsidRPr="0026557B">
        <w:rPr>
          <w:rFonts w:ascii="GHEA Grapalat" w:hAnsi="GHEA Grapalat" w:cs="Sylfaen"/>
          <w:sz w:val="20"/>
          <w:szCs w:val="24"/>
          <w:lang w:val="hy-AM" w:eastAsia="en-US"/>
        </w:rPr>
        <w:t>ասնակիցը</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շտկում</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է</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արձանագրված</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անհամապատասխանությունը</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ապա</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վերջինիս</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հայտը</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գնահատվում</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է</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բավարար</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Հակառակ</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դեպքում տվյալ մասնակցի</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հայտը</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գնահատվում</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է</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անբավարար</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և</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մերժվում</w:t>
      </w:r>
      <w:r w:rsidRPr="0026557B">
        <w:rPr>
          <w:rFonts w:ascii="GHEA Grapalat" w:hAnsi="GHEA Grapalat" w:cs="Sylfaen"/>
          <w:sz w:val="20"/>
          <w:szCs w:val="24"/>
          <w:lang w:val="af-ZA" w:eastAsia="en-US"/>
        </w:rPr>
        <w:t xml:space="preserve"> </w:t>
      </w:r>
      <w:r w:rsidRPr="0026557B">
        <w:rPr>
          <w:rFonts w:ascii="GHEA Grapalat" w:hAnsi="GHEA Grapalat" w:cs="Sylfaen"/>
          <w:sz w:val="20"/>
          <w:szCs w:val="24"/>
          <w:lang w:val="hy-AM" w:eastAsia="en-US"/>
        </w:rPr>
        <w:t xml:space="preserve">է, ներառյալ եթե մասնակիցը սույն հրավերով </w:t>
      </w:r>
      <w:r w:rsidRPr="00413A8A">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17BE67FC" w14:textId="77777777" w:rsidR="00A66703" w:rsidRPr="005E1F72" w:rsidRDefault="00A66703" w:rsidP="00A66703">
      <w:pPr>
        <w:pStyle w:val="23"/>
        <w:spacing w:line="240" w:lineRule="auto"/>
        <w:ind w:firstLine="567"/>
        <w:rPr>
          <w:rFonts w:ascii="GHEA Grapalat" w:hAnsi="GHEA Grapalat" w:cs="Sylfaen"/>
          <w:szCs w:val="24"/>
          <w:lang w:val="hy-AM"/>
        </w:rPr>
      </w:pPr>
      <w:r w:rsidRPr="005E1F72">
        <w:rPr>
          <w:rFonts w:ascii="GHEA Grapalat" w:hAnsi="GHEA Grapalat" w:cs="Sylfaen"/>
          <w:szCs w:val="24"/>
        </w:rPr>
        <w:t>8.</w:t>
      </w:r>
      <w:r w:rsidRPr="005E1F72">
        <w:rPr>
          <w:rFonts w:ascii="GHEA Grapalat" w:hAnsi="GHEA Grapalat" w:cs="Sylfaen"/>
          <w:szCs w:val="24"/>
          <w:lang w:val="hy-AM"/>
        </w:rPr>
        <w:t>11</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sidRPr="005E1F72">
        <w:rPr>
          <w:rFonts w:ascii="GHEA Grapalat" w:hAnsi="GHEA Grapalat" w:cs="Sylfaen"/>
          <w:szCs w:val="24"/>
        </w:rPr>
        <w:t xml:space="preserve"> </w:t>
      </w:r>
      <w:r w:rsidRPr="000D2054">
        <w:rPr>
          <w:rFonts w:ascii="GHEA Grapalat" w:hAnsi="GHEA Grapalat" w:cs="Sylfaen"/>
          <w:szCs w:val="24"/>
          <w:lang w:val="hy-AM"/>
        </w:rPr>
        <w:t>չի</w:t>
      </w:r>
      <w:r w:rsidRPr="005E1F72">
        <w:rPr>
          <w:rFonts w:ascii="GHEA Grapalat" w:hAnsi="GHEA Grapalat" w:cs="Sylfaen"/>
          <w:szCs w:val="24"/>
        </w:rPr>
        <w:t xml:space="preserve"> </w:t>
      </w:r>
      <w:r w:rsidRPr="000D2054">
        <w:rPr>
          <w:rFonts w:ascii="GHEA Grapalat" w:hAnsi="GHEA Grapalat" w:cs="Sylfaen"/>
          <w:szCs w:val="24"/>
          <w:lang w:val="hy-AM"/>
        </w:rPr>
        <w:t>կարող</w:t>
      </w:r>
      <w:r w:rsidRPr="005E1F72">
        <w:rPr>
          <w:rFonts w:ascii="GHEA Grapalat" w:hAnsi="GHEA Grapalat" w:cs="Sylfaen"/>
          <w:szCs w:val="24"/>
        </w:rPr>
        <w:t xml:space="preserve"> </w:t>
      </w:r>
      <w:r w:rsidRPr="000D2054">
        <w:rPr>
          <w:rFonts w:ascii="GHEA Grapalat" w:hAnsi="GHEA Grapalat" w:cs="Sylfaen"/>
          <w:szCs w:val="24"/>
          <w:lang w:val="hy-AM"/>
        </w:rPr>
        <w:t>մասնակցել</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աշխատանքներին</w:t>
      </w:r>
      <w:r w:rsidRPr="005E1F72">
        <w:rPr>
          <w:rFonts w:ascii="GHEA Grapalat" w:hAnsi="GHEA Grapalat" w:cs="Sylfaen"/>
          <w:szCs w:val="24"/>
        </w:rPr>
        <w:t xml:space="preserve">, </w:t>
      </w:r>
      <w:r>
        <w:rPr>
          <w:rFonts w:ascii="GHEA Grapalat" w:hAnsi="GHEA Grapalat" w:cs="Sylfaen"/>
          <w:szCs w:val="24"/>
          <w:lang w:val="hy-AM"/>
        </w:rPr>
        <w:t>եթե հանձնաժողովի գործունեության ընթացքում</w:t>
      </w:r>
      <w:r w:rsidRPr="000D2054">
        <w:rPr>
          <w:rFonts w:ascii="GHEA Grapalat" w:hAnsi="GHEA Grapalat" w:cs="Sylfaen"/>
          <w:szCs w:val="24"/>
          <w:lang w:val="hy-AM"/>
        </w:rPr>
        <w:t>պարզվում</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որ</w:t>
      </w:r>
      <w:r w:rsidRPr="005E1F72">
        <w:rPr>
          <w:rFonts w:ascii="GHEA Grapalat" w:hAnsi="GHEA Grapalat" w:cs="Sylfaen"/>
          <w:szCs w:val="24"/>
        </w:rPr>
        <w:t xml:space="preserve"> </w:t>
      </w:r>
      <w:r w:rsidRPr="000D2054">
        <w:rPr>
          <w:rFonts w:ascii="GHEA Grapalat" w:hAnsi="GHEA Grapalat" w:cs="Sylfaen"/>
          <w:szCs w:val="24"/>
          <w:lang w:val="hy-AM"/>
        </w:rPr>
        <w:t>վերջիններիս</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lastRenderedPageBreak/>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իրենց</w:t>
      </w:r>
      <w:r w:rsidRPr="005E1F72">
        <w:rPr>
          <w:rFonts w:ascii="GHEA Grapalat" w:hAnsi="GHEA Grapalat" w:cs="Sylfaen"/>
          <w:szCs w:val="24"/>
        </w:rPr>
        <w:t xml:space="preserve"> </w:t>
      </w:r>
      <w:r w:rsidRPr="000D2054">
        <w:rPr>
          <w:rFonts w:ascii="GHEA Grapalat" w:hAnsi="GHEA Grapalat" w:cs="Sylfaen"/>
          <w:szCs w:val="24"/>
          <w:lang w:val="hy-AM"/>
        </w:rPr>
        <w:t>մերձավոր</w:t>
      </w:r>
      <w:r w:rsidRPr="005E1F72">
        <w:rPr>
          <w:rFonts w:ascii="GHEA Grapalat" w:hAnsi="GHEA Grapalat" w:cs="Sylfaen"/>
          <w:szCs w:val="24"/>
        </w:rPr>
        <w:t xml:space="preserve"> </w:t>
      </w:r>
      <w:r w:rsidRPr="000D2054">
        <w:rPr>
          <w:rFonts w:ascii="GHEA Grapalat" w:hAnsi="GHEA Grapalat" w:cs="Sylfaen"/>
          <w:szCs w:val="24"/>
          <w:lang w:val="hy-AM"/>
        </w:rPr>
        <w:t>ազգակցությամբ</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խնամիությամբ</w:t>
      </w:r>
      <w:r w:rsidRPr="005E1F72">
        <w:rPr>
          <w:rFonts w:ascii="GHEA Grapalat" w:hAnsi="GHEA Grapalat" w:cs="Sylfaen"/>
          <w:szCs w:val="24"/>
        </w:rPr>
        <w:t xml:space="preserve"> </w:t>
      </w:r>
      <w:r w:rsidRPr="000D2054">
        <w:rPr>
          <w:rFonts w:ascii="GHEA Grapalat" w:hAnsi="GHEA Grapalat" w:cs="Sylfaen"/>
          <w:szCs w:val="24"/>
          <w:lang w:val="hy-AM"/>
        </w:rPr>
        <w:t>կապված</w:t>
      </w:r>
      <w:r w:rsidRPr="005E1F72">
        <w:rPr>
          <w:rFonts w:ascii="GHEA Grapalat" w:hAnsi="GHEA Grapalat" w:cs="Sylfaen"/>
          <w:szCs w:val="24"/>
        </w:rPr>
        <w:t xml:space="preserve"> </w:t>
      </w:r>
      <w:r w:rsidRPr="000D2054">
        <w:rPr>
          <w:rFonts w:ascii="GHEA Grapalat" w:hAnsi="GHEA Grapalat" w:cs="Sylfaen"/>
          <w:szCs w:val="24"/>
          <w:lang w:val="hy-AM"/>
        </w:rPr>
        <w:t>անձը</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ամուսին</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sidRPr="005E1F72">
        <w:rPr>
          <w:rFonts w:ascii="GHEA Grapalat" w:hAnsi="GHEA Grapalat" w:cs="Sylfaen"/>
          <w:szCs w:val="24"/>
        </w:rPr>
        <w:t xml:space="preserve">, </w:t>
      </w:r>
      <w:r w:rsidRPr="000D2054">
        <w:rPr>
          <w:rFonts w:ascii="GHEA Grapalat" w:hAnsi="GHEA Grapalat" w:cs="Sylfaen"/>
          <w:szCs w:val="24"/>
          <w:lang w:val="hy-AM"/>
        </w:rPr>
        <w:t>քույր</w:t>
      </w:r>
      <w:r w:rsidRPr="005E1F72">
        <w:rPr>
          <w:rFonts w:ascii="GHEA Grapalat" w:hAnsi="GHEA Grapalat" w:cs="Sylfaen"/>
          <w:szCs w:val="24"/>
        </w:rPr>
        <w:t>,</w:t>
      </w:r>
      <w:r>
        <w:rPr>
          <w:rFonts w:ascii="GHEA Grapalat" w:hAnsi="GHEA Grapalat" w:cs="Sylfaen"/>
          <w:szCs w:val="24"/>
          <w:lang w:val="hy-AM"/>
        </w:rPr>
        <w:t>տատ, պապ, թոռ,</w:t>
      </w:r>
      <w:r w:rsidRPr="005E1F72">
        <w:rPr>
          <w:rFonts w:ascii="GHEA Grapalat" w:hAnsi="GHEA Grapalat" w:cs="Sylfaen"/>
          <w:szCs w:val="24"/>
        </w:rPr>
        <w:t xml:space="preserve"> </w:t>
      </w:r>
      <w:r w:rsidRPr="000D2054">
        <w:rPr>
          <w:rFonts w:ascii="GHEA Grapalat" w:hAnsi="GHEA Grapalat" w:cs="Sylfaen"/>
          <w:szCs w:val="24"/>
          <w:lang w:val="hy-AM"/>
        </w:rPr>
        <w:t>ինչպես</w:t>
      </w:r>
      <w:r w:rsidRPr="005E1F72">
        <w:rPr>
          <w:rFonts w:ascii="GHEA Grapalat" w:hAnsi="GHEA Grapalat" w:cs="Sylfaen"/>
          <w:szCs w:val="24"/>
        </w:rPr>
        <w:t xml:space="preserve"> </w:t>
      </w:r>
      <w:r w:rsidRPr="000D2054">
        <w:rPr>
          <w:rFonts w:ascii="GHEA Grapalat" w:hAnsi="GHEA Grapalat" w:cs="Sylfaen"/>
          <w:szCs w:val="24"/>
          <w:lang w:val="hy-AM"/>
        </w:rPr>
        <w:t>նաև</w:t>
      </w:r>
      <w:r w:rsidRPr="005E1F72">
        <w:rPr>
          <w:rFonts w:ascii="GHEA Grapalat" w:hAnsi="GHEA Grapalat" w:cs="Sylfaen"/>
          <w:szCs w:val="24"/>
        </w:rPr>
        <w:t xml:space="preserve"> </w:t>
      </w:r>
      <w:r w:rsidRPr="000D2054">
        <w:rPr>
          <w:rFonts w:ascii="GHEA Grapalat" w:hAnsi="GHEA Grapalat" w:cs="Sylfaen"/>
          <w:szCs w:val="24"/>
          <w:lang w:val="hy-AM"/>
        </w:rPr>
        <w:t>ամուսնու</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Pr>
          <w:rFonts w:ascii="GHEA Grapalat" w:hAnsi="GHEA Grapalat" w:cs="Sylfaen"/>
          <w:szCs w:val="24"/>
          <w:lang w:val="hy-AM"/>
        </w:rPr>
        <w:t>,</w:t>
      </w:r>
      <w:r w:rsidRPr="005E1F72">
        <w:rPr>
          <w:rFonts w:ascii="GHEA Grapalat" w:hAnsi="GHEA Grapalat" w:cs="Sylfaen"/>
          <w:szCs w:val="24"/>
        </w:rPr>
        <w:t xml:space="preserve"> </w:t>
      </w:r>
      <w:r w:rsidRPr="000D2054">
        <w:rPr>
          <w:rFonts w:ascii="GHEA Grapalat" w:hAnsi="GHEA Grapalat" w:cs="Sylfaen"/>
          <w:szCs w:val="24"/>
          <w:lang w:val="hy-AM"/>
        </w:rPr>
        <w:t>քույր</w:t>
      </w:r>
      <w:r>
        <w:rPr>
          <w:rFonts w:ascii="GHEA Grapalat" w:hAnsi="GHEA Grapalat" w:cs="Sylfaen"/>
          <w:szCs w:val="24"/>
          <w:lang w:val="hy-AM"/>
        </w:rPr>
        <w:t>, տատ, պապ, թոռ</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այդ</w:t>
      </w:r>
      <w:r w:rsidRPr="005E1F72">
        <w:rPr>
          <w:rFonts w:ascii="GHEA Grapalat" w:hAnsi="GHEA Grapalat" w:cs="Sylfaen"/>
          <w:szCs w:val="24"/>
        </w:rPr>
        <w:t xml:space="preserve"> </w:t>
      </w:r>
      <w:r w:rsidRPr="000D2054">
        <w:rPr>
          <w:rFonts w:ascii="GHEA Grapalat" w:hAnsi="GHEA Grapalat" w:cs="Sylfaen"/>
          <w:szCs w:val="24"/>
          <w:lang w:val="hy-AM"/>
        </w:rPr>
        <w:t>անձի</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ընթացակարգին</w:t>
      </w:r>
      <w:r w:rsidRPr="005E1F72">
        <w:rPr>
          <w:rFonts w:ascii="GHEA Grapalat" w:hAnsi="GHEA Grapalat" w:cs="Sylfaen"/>
          <w:szCs w:val="24"/>
        </w:rPr>
        <w:t xml:space="preserve"> </w:t>
      </w:r>
      <w:r w:rsidRPr="000D2054">
        <w:rPr>
          <w:rFonts w:ascii="GHEA Grapalat" w:hAnsi="GHEA Grapalat" w:cs="Sylfaen"/>
          <w:szCs w:val="24"/>
          <w:lang w:val="hy-AM"/>
        </w:rPr>
        <w:t>մասնակցելու</w:t>
      </w:r>
      <w:r w:rsidRPr="005E1F72">
        <w:rPr>
          <w:rFonts w:ascii="GHEA Grapalat" w:hAnsi="GHEA Grapalat" w:cs="Sylfaen"/>
          <w:szCs w:val="24"/>
        </w:rPr>
        <w:t xml:space="preserve"> </w:t>
      </w:r>
      <w:r w:rsidRPr="000D2054">
        <w:rPr>
          <w:rFonts w:ascii="GHEA Grapalat" w:hAnsi="GHEA Grapalat" w:cs="Sylfaen"/>
          <w:szCs w:val="24"/>
          <w:lang w:val="hy-AM"/>
        </w:rPr>
        <w:t>համար</w:t>
      </w:r>
      <w:r w:rsidRPr="005E1F72">
        <w:rPr>
          <w:rFonts w:ascii="GHEA Grapalat" w:hAnsi="GHEA Grapalat" w:cs="Sylfaen"/>
          <w:szCs w:val="24"/>
        </w:rPr>
        <w:t xml:space="preserve"> </w:t>
      </w:r>
      <w:r w:rsidRPr="000D2054">
        <w:rPr>
          <w:rFonts w:ascii="GHEA Grapalat" w:hAnsi="GHEA Grapalat" w:cs="Sylfaen"/>
          <w:szCs w:val="24"/>
          <w:lang w:val="hy-AM"/>
        </w:rPr>
        <w:t>ներկայացրել</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0D2054">
        <w:rPr>
          <w:rFonts w:ascii="GHEA Grapalat" w:hAnsi="GHEA Grapalat" w:cs="Sylfaen"/>
          <w:szCs w:val="24"/>
          <w:lang w:val="hy-AM"/>
        </w:rPr>
        <w:t>Եթե</w:t>
      </w:r>
      <w:r w:rsidRPr="005E1F72">
        <w:rPr>
          <w:rFonts w:ascii="GHEA Grapalat" w:hAnsi="GHEA Grapalat" w:cs="Sylfaen"/>
          <w:szCs w:val="24"/>
        </w:rPr>
        <w:t xml:space="preserve"> </w:t>
      </w:r>
      <w:r w:rsidRPr="000D2054">
        <w:rPr>
          <w:rFonts w:ascii="GHEA Grapalat" w:hAnsi="GHEA Grapalat" w:cs="Sylfaen"/>
          <w:szCs w:val="24"/>
          <w:lang w:val="hy-AM"/>
        </w:rPr>
        <w:t>առկա</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կետով</w:t>
      </w:r>
      <w:r w:rsidRPr="005E1F72">
        <w:rPr>
          <w:rFonts w:ascii="GHEA Grapalat" w:hAnsi="GHEA Grapalat" w:cs="Sylfaen"/>
          <w:szCs w:val="24"/>
        </w:rPr>
        <w:t xml:space="preserve"> </w:t>
      </w:r>
      <w:r w:rsidRPr="000D2054">
        <w:rPr>
          <w:rFonts w:ascii="GHEA Grapalat" w:hAnsi="GHEA Grapalat" w:cs="Sylfaen"/>
          <w:szCs w:val="24"/>
          <w:lang w:val="hy-AM"/>
        </w:rPr>
        <w:t>նախատեսված</w:t>
      </w:r>
      <w:r w:rsidRPr="005E1F72">
        <w:rPr>
          <w:rFonts w:ascii="GHEA Grapalat" w:hAnsi="GHEA Grapalat" w:cs="Sylfaen"/>
          <w:szCs w:val="24"/>
        </w:rPr>
        <w:t xml:space="preserve"> </w:t>
      </w:r>
      <w:r w:rsidRPr="000D2054">
        <w:rPr>
          <w:rFonts w:ascii="GHEA Grapalat" w:hAnsi="GHEA Grapalat" w:cs="Sylfaen"/>
          <w:szCs w:val="24"/>
          <w:lang w:val="hy-AM"/>
        </w:rPr>
        <w:t>պայմանը</w:t>
      </w:r>
      <w:r w:rsidRPr="005E1F72">
        <w:rPr>
          <w:rFonts w:ascii="GHEA Grapalat" w:hAnsi="GHEA Grapalat" w:cs="Sylfaen"/>
          <w:szCs w:val="24"/>
        </w:rPr>
        <w:t xml:space="preserve">, </w:t>
      </w:r>
      <w:r w:rsidRPr="000D2054">
        <w:rPr>
          <w:rFonts w:ascii="GHEA Grapalat" w:hAnsi="GHEA Grapalat" w:cs="Sylfaen"/>
          <w:szCs w:val="24"/>
          <w:lang w:val="hy-AM"/>
        </w:rPr>
        <w:t>ապա</w:t>
      </w:r>
      <w:r w:rsidRPr="005E1F72">
        <w:rPr>
          <w:rFonts w:ascii="GHEA Grapalat" w:hAnsi="GHEA Grapalat" w:cs="Sylfaen"/>
          <w:szCs w:val="24"/>
        </w:rPr>
        <w:t xml:space="preserve"> </w:t>
      </w:r>
      <w:r>
        <w:rPr>
          <w:rFonts w:ascii="GHEA Grapalat" w:hAnsi="GHEA Grapalat" w:cs="Sylfaen"/>
          <w:szCs w:val="24"/>
          <w:lang w:val="hy-AM"/>
        </w:rPr>
        <w:t xml:space="preserve"> սույն </w:t>
      </w:r>
      <w:r w:rsidRPr="000D2054">
        <w:rPr>
          <w:rFonts w:ascii="GHEA Grapalat" w:hAnsi="GHEA Grapalat" w:cs="Sylfaen"/>
          <w:szCs w:val="24"/>
          <w:lang w:val="hy-AM"/>
        </w:rPr>
        <w:t>ընթացակարգի</w:t>
      </w:r>
      <w:r w:rsidRPr="005E1F72">
        <w:rPr>
          <w:rFonts w:ascii="GHEA Grapalat" w:hAnsi="GHEA Grapalat" w:cs="Sylfaen"/>
          <w:szCs w:val="24"/>
        </w:rPr>
        <w:t xml:space="preserve"> </w:t>
      </w:r>
      <w:r w:rsidRPr="000D2054">
        <w:rPr>
          <w:rFonts w:ascii="GHEA Grapalat" w:hAnsi="GHEA Grapalat" w:cs="Sylfaen"/>
          <w:szCs w:val="24"/>
          <w:lang w:val="hy-AM"/>
        </w:rPr>
        <w:t>առնչությամբ</w:t>
      </w:r>
      <w:r w:rsidRPr="005E1F72">
        <w:rPr>
          <w:rFonts w:ascii="GHEA Grapalat" w:hAnsi="GHEA Grapalat" w:cs="Sylfaen"/>
          <w:szCs w:val="24"/>
        </w:rPr>
        <w:t xml:space="preserve"> </w:t>
      </w:r>
      <w:r w:rsidRPr="000D2054">
        <w:rPr>
          <w:rFonts w:ascii="GHEA Grapalat" w:hAnsi="GHEA Grapalat" w:cs="Sylfaen"/>
          <w:szCs w:val="24"/>
          <w:lang w:val="hy-AM"/>
        </w:rPr>
        <w:t>շահերի</w:t>
      </w:r>
      <w:r w:rsidRPr="005E1F72">
        <w:rPr>
          <w:rFonts w:ascii="GHEA Grapalat" w:hAnsi="GHEA Grapalat" w:cs="Sylfaen"/>
          <w:szCs w:val="24"/>
        </w:rPr>
        <w:t xml:space="preserve"> </w:t>
      </w:r>
      <w:r w:rsidRPr="000D2054">
        <w:rPr>
          <w:rFonts w:ascii="GHEA Grapalat" w:hAnsi="GHEA Grapalat" w:cs="Sylfaen"/>
          <w:szCs w:val="24"/>
          <w:lang w:val="hy-AM"/>
        </w:rPr>
        <w:t>բախում</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Pr>
          <w:rFonts w:ascii="GHEA Grapalat" w:hAnsi="GHEA Grapalat" w:cs="Sylfaen"/>
          <w:szCs w:val="24"/>
          <w:lang w:val="hy-AM"/>
        </w:rPr>
        <w:t xml:space="preserve"> անհապաղ</w:t>
      </w:r>
      <w:r w:rsidRPr="005E1F72">
        <w:rPr>
          <w:rFonts w:ascii="GHEA Grapalat" w:hAnsi="GHEA Grapalat" w:cs="Sylfaen"/>
          <w:szCs w:val="24"/>
        </w:rPr>
        <w:t xml:space="preserve"> </w:t>
      </w:r>
      <w:r w:rsidRPr="000D2054">
        <w:rPr>
          <w:rFonts w:ascii="GHEA Grapalat" w:hAnsi="GHEA Grapalat" w:cs="Sylfaen"/>
          <w:szCs w:val="24"/>
          <w:lang w:val="hy-AM"/>
        </w:rPr>
        <w:t>ինքնաբացարկ</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հայտնում</w:t>
      </w:r>
      <w:r w:rsidRPr="005E1F72">
        <w:rPr>
          <w:rFonts w:ascii="GHEA Grapalat" w:hAnsi="GHEA Grapalat" w:cs="Sylfaen"/>
          <w:szCs w:val="24"/>
        </w:rPr>
        <w:t xml:space="preserve"> </w:t>
      </w:r>
      <w:r>
        <w:rPr>
          <w:rFonts w:ascii="GHEA Grapalat" w:hAnsi="GHEA Grapalat" w:cs="Sylfaen"/>
          <w:szCs w:val="24"/>
          <w:lang w:val="hy-AM"/>
        </w:rPr>
        <w:t>սույն</w:t>
      </w:r>
      <w:r w:rsidRPr="000D2054">
        <w:rPr>
          <w:rFonts w:ascii="GHEA Grapalat" w:hAnsi="GHEA Grapalat" w:cs="Sylfaen"/>
          <w:szCs w:val="24"/>
          <w:lang w:val="hy-AM"/>
        </w:rPr>
        <w:t>ընթացակարգից</w:t>
      </w:r>
      <w:r w:rsidRPr="005E1F72">
        <w:rPr>
          <w:rFonts w:ascii="GHEA Grapalat" w:hAnsi="GHEA Grapalat" w:cs="Sylfaen"/>
          <w:szCs w:val="24"/>
        </w:rPr>
        <w:t xml:space="preserve">: </w:t>
      </w:r>
    </w:p>
    <w:p w14:paraId="090CD810" w14:textId="77777777" w:rsidR="00A66703" w:rsidRPr="005E1F72" w:rsidRDefault="00A66703" w:rsidP="00A66703">
      <w:pPr>
        <w:pStyle w:val="23"/>
        <w:spacing w:line="240" w:lineRule="auto"/>
        <w:ind w:firstLine="567"/>
        <w:rPr>
          <w:rFonts w:ascii="GHEA Grapalat" w:hAnsi="GHEA Grapalat" w:cs="Sylfaen"/>
          <w:szCs w:val="24"/>
          <w:lang w:val="hy-AM"/>
        </w:rPr>
      </w:pPr>
      <w:r w:rsidRPr="005E1F72">
        <w:rPr>
          <w:rFonts w:ascii="GHEA Grapalat" w:hAnsi="GHEA Grapalat" w:cs="Sylfaen"/>
          <w:szCs w:val="24"/>
          <w:lang w:val="hy-AM"/>
        </w:rPr>
        <w:t xml:space="preserve">8.12 </w:t>
      </w:r>
      <w:r w:rsidRPr="005E1F72">
        <w:rPr>
          <w:rFonts w:ascii="GHEA Grapalat" w:hAnsi="GHEA Grapalat" w:cs="Sylfaen"/>
          <w:szCs w:val="24"/>
          <w:lang w:val="es-ES"/>
        </w:rPr>
        <w:t xml:space="preserve">Հայտերը բացվելուց </w:t>
      </w:r>
      <w:r>
        <w:rPr>
          <w:rFonts w:ascii="GHEA Grapalat" w:hAnsi="GHEA Grapalat" w:cs="Sylfaen"/>
          <w:szCs w:val="24"/>
          <w:lang w:val="es-ES"/>
        </w:rPr>
        <w:t xml:space="preserve">և գնահատվելուց  </w:t>
      </w:r>
      <w:r w:rsidRPr="005E1F72">
        <w:rPr>
          <w:rFonts w:ascii="GHEA Grapalat" w:hAnsi="GHEA Grapalat" w:cs="Sylfaen"/>
          <w:szCs w:val="24"/>
          <w:lang w:val="es-ES"/>
        </w:rPr>
        <w:t>հետո կազմվում է արձանագրություն`</w:t>
      </w:r>
      <w:r w:rsidRPr="005E1F72">
        <w:rPr>
          <w:rFonts w:ascii="GHEA Grapalat" w:hAnsi="GHEA Grapalat" w:cs="Sylfaen"/>
        </w:rPr>
        <w:t xml:space="preserve"> գնումների մասին ՀՀ օրենսդրությամբ սահմանված կարգով</w:t>
      </w:r>
      <w:r w:rsidRPr="005E1F72">
        <w:rPr>
          <w:rFonts w:ascii="GHEA Grapalat" w:hAnsi="GHEA Grapalat" w:cs="Sylfaen"/>
          <w:lang w:val="hy-AM"/>
        </w:rPr>
        <w:t>:</w:t>
      </w:r>
      <w:r w:rsidRPr="005E79C4">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5E79C4">
        <w:rPr>
          <w:rFonts w:ascii="GHEA Grapalat" w:hAnsi="GHEA Grapalat" w:cs="Sylfaen"/>
          <w:szCs w:val="24"/>
          <w:lang w:val="hy-AM"/>
        </w:rPr>
        <w:t>Արձանագրությունն</w:t>
      </w:r>
      <w:r w:rsidRPr="005E1F72">
        <w:rPr>
          <w:rFonts w:ascii="GHEA Grapalat" w:hAnsi="GHEA Grapalat" w:cs="Sylfaen"/>
          <w:szCs w:val="24"/>
        </w:rPr>
        <w:t xml:space="preserve"> </w:t>
      </w:r>
      <w:r w:rsidRPr="005E79C4">
        <w:rPr>
          <w:rFonts w:ascii="GHEA Grapalat" w:hAnsi="GHEA Grapalat" w:cs="Sylfaen"/>
          <w:szCs w:val="24"/>
          <w:lang w:val="hy-AM"/>
        </w:rPr>
        <w:t>ստորագրում</w:t>
      </w:r>
      <w:r w:rsidRPr="005E1F72">
        <w:rPr>
          <w:rFonts w:ascii="GHEA Grapalat" w:hAnsi="GHEA Grapalat" w:cs="Sylfaen"/>
          <w:szCs w:val="24"/>
        </w:rPr>
        <w:t xml:space="preserve"> </w:t>
      </w:r>
      <w:r w:rsidRPr="005E79C4">
        <w:rPr>
          <w:rFonts w:ascii="GHEA Grapalat" w:hAnsi="GHEA Grapalat" w:cs="Sylfaen"/>
          <w:szCs w:val="24"/>
          <w:lang w:val="hy-AM"/>
        </w:rPr>
        <w:t>են</w:t>
      </w:r>
      <w:r w:rsidRPr="005E1F72">
        <w:rPr>
          <w:rFonts w:ascii="GHEA Grapalat" w:hAnsi="GHEA Grapalat" w:cs="Sylfaen"/>
          <w:szCs w:val="24"/>
        </w:rPr>
        <w:t xml:space="preserve"> </w:t>
      </w:r>
      <w:r w:rsidRPr="005E79C4">
        <w:rPr>
          <w:rFonts w:ascii="GHEA Grapalat" w:hAnsi="GHEA Grapalat" w:cs="Sylfaen"/>
          <w:szCs w:val="24"/>
          <w:lang w:val="hy-AM"/>
        </w:rPr>
        <w:t>հանձնաժողովի</w:t>
      </w:r>
      <w:r w:rsidRPr="005E1F72">
        <w:rPr>
          <w:rFonts w:ascii="GHEA Grapalat" w:hAnsi="GHEA Grapalat" w:cs="Sylfaen"/>
          <w:szCs w:val="24"/>
        </w:rPr>
        <w:t xml:space="preserve"> </w:t>
      </w:r>
      <w:r w:rsidRPr="005E79C4">
        <w:rPr>
          <w:rFonts w:ascii="GHEA Grapalat" w:hAnsi="GHEA Grapalat" w:cs="Sylfaen"/>
          <w:szCs w:val="24"/>
          <w:lang w:val="hy-AM"/>
        </w:rPr>
        <w:t>նիստին</w:t>
      </w:r>
      <w:r w:rsidRPr="005E1F72">
        <w:rPr>
          <w:rFonts w:ascii="GHEA Grapalat" w:hAnsi="GHEA Grapalat" w:cs="Sylfaen"/>
          <w:szCs w:val="24"/>
        </w:rPr>
        <w:t xml:space="preserve"> </w:t>
      </w:r>
      <w:r w:rsidRPr="005E79C4">
        <w:rPr>
          <w:rFonts w:ascii="GHEA Grapalat" w:hAnsi="GHEA Grapalat" w:cs="Sylfaen"/>
          <w:szCs w:val="24"/>
          <w:lang w:val="hy-AM"/>
        </w:rPr>
        <w:t>ներկա</w:t>
      </w:r>
      <w:r w:rsidRPr="005E1F72">
        <w:rPr>
          <w:rFonts w:ascii="GHEA Grapalat" w:hAnsi="GHEA Grapalat" w:cs="Sylfaen"/>
          <w:szCs w:val="24"/>
        </w:rPr>
        <w:t xml:space="preserve"> </w:t>
      </w:r>
      <w:r w:rsidRPr="005E79C4">
        <w:rPr>
          <w:rFonts w:ascii="GHEA Grapalat" w:hAnsi="GHEA Grapalat" w:cs="Sylfaen"/>
          <w:szCs w:val="24"/>
          <w:lang w:val="hy-AM"/>
        </w:rPr>
        <w:t>անդամները։</w:t>
      </w:r>
      <w:r w:rsidRPr="005E1F72">
        <w:rPr>
          <w:rFonts w:ascii="GHEA Grapalat" w:hAnsi="GHEA Grapalat" w:cs="Sylfaen"/>
          <w:szCs w:val="24"/>
          <w:lang w:val="hy-AM"/>
        </w:rPr>
        <w:t xml:space="preserve">8.13 </w:t>
      </w:r>
      <w:r w:rsidRPr="005E1F72">
        <w:rPr>
          <w:rFonts w:ascii="GHEA Grapalat" w:hAnsi="GHEA Grapalat" w:cs="Sylfaen"/>
          <w:szCs w:val="24"/>
        </w:rPr>
        <w:t xml:space="preserve"> Հանձնաժողովի քարտուղարը հայտերի բացման</w:t>
      </w:r>
      <w:r>
        <w:rPr>
          <w:rFonts w:ascii="GHEA Grapalat" w:hAnsi="GHEA Grapalat" w:cs="Sylfaen"/>
          <w:szCs w:val="24"/>
          <w:lang w:val="hy-AM"/>
        </w:rPr>
        <w:t xml:space="preserve"> և գնահատման</w:t>
      </w:r>
      <w:r w:rsidRPr="005E1F72">
        <w:rPr>
          <w:rFonts w:ascii="GHEA Grapalat" w:hAnsi="GHEA Grapalat" w:cs="Sylfaen"/>
          <w:szCs w:val="24"/>
        </w:rPr>
        <w:t xml:space="preserve"> նիստի ավարտից հետո ոչ ուշ քան</w:t>
      </w:r>
      <w:r w:rsidRPr="005E1F72">
        <w:rPr>
          <w:rFonts w:ascii="GHEA Grapalat" w:hAnsi="GHEA Grapalat" w:cs="Arial"/>
          <w:spacing w:val="-8"/>
          <w:sz w:val="24"/>
          <w:szCs w:val="24"/>
        </w:rPr>
        <w:t xml:space="preserve"> </w:t>
      </w:r>
      <w:r w:rsidRPr="005E1F72">
        <w:rPr>
          <w:rFonts w:ascii="GHEA Grapalat" w:hAnsi="GHEA Grapalat" w:cs="Sylfaen"/>
          <w:szCs w:val="24"/>
        </w:rPr>
        <w:t xml:space="preserve"> հաջորդող աշխատանքային օրը` </w:t>
      </w:r>
    </w:p>
    <w:p w14:paraId="4CC996FB" w14:textId="77777777" w:rsidR="00A66703" w:rsidRDefault="00A66703" w:rsidP="00A66703">
      <w:pPr>
        <w:pStyle w:val="23"/>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Pr>
          <w:rFonts w:ascii="GHEA Grapalat" w:hAnsi="GHEA Grapalat" w:cs="Sylfaen"/>
        </w:rPr>
        <w:t xml:space="preserve">և գնահատման </w:t>
      </w:r>
      <w:r w:rsidRPr="00D571F0">
        <w:rPr>
          <w:rFonts w:ascii="GHEA Grapalat" w:hAnsi="GHEA Grapalat" w:cs="Sylfaen"/>
          <w:lang w:val="hy-AM"/>
        </w:rPr>
        <w:t xml:space="preserve">նիստի արձանագրության բնօրինակից արտատպված (սկանավորված) տարբերակը </w:t>
      </w:r>
      <w:r w:rsidRPr="00413A8A">
        <w:rPr>
          <w:rFonts w:ascii="GHEA Grapalat" w:hAnsi="GHEA Grapalat" w:cs="Sylfaen"/>
          <w:lang w:val="hy-AM"/>
        </w:rPr>
        <w:t>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6CB20BB9" w14:textId="77777777" w:rsidR="00A66703" w:rsidRPr="00640568"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w:t>
      </w:r>
      <w:r>
        <w:rPr>
          <w:rFonts w:ascii="GHEA Grapalat" w:hAnsi="GHEA Grapalat" w:cs="Sylfaen"/>
          <w:szCs w:val="24"/>
        </w:rPr>
        <w:t xml:space="preserve">և գնահատման </w:t>
      </w:r>
      <w:r w:rsidRPr="005E1F72">
        <w:rPr>
          <w:rFonts w:ascii="GHEA Grapalat" w:hAnsi="GHEA Grapalat" w:cs="Sylfaen"/>
          <w:szCs w:val="24"/>
        </w:rPr>
        <w:t xml:space="preserve">նիստից հետո հրավիրվող նիստերին, ստորագրում են սույն ենթակետում </w:t>
      </w:r>
      <w:r w:rsidRPr="00640568">
        <w:rPr>
          <w:rFonts w:ascii="GHEA Grapalat" w:hAnsi="GHEA Grapalat" w:cs="Sylfaen"/>
          <w:szCs w:val="24"/>
        </w:rPr>
        <w:t>նախատեսված հայտարարությունները, որոնք տեղեկագրում քարտուղարը հրապարակում է ստորագրմանը հաջորդող աշխատանքային օրը.</w:t>
      </w:r>
    </w:p>
    <w:p w14:paraId="0578B1AB" w14:textId="77777777" w:rsidR="00A66703" w:rsidRPr="00640568" w:rsidRDefault="00A66703" w:rsidP="00A66703">
      <w:pPr>
        <w:shd w:val="clear" w:color="auto" w:fill="FFFFFF"/>
        <w:ind w:firstLine="375"/>
        <w:jc w:val="both"/>
        <w:rPr>
          <w:rFonts w:ascii="GHEA Grapalat" w:hAnsi="GHEA Grapalat" w:cs="Sylfaen"/>
          <w:sz w:val="20"/>
          <w:lang w:val="af-ZA"/>
        </w:rPr>
      </w:pPr>
      <w:r w:rsidRPr="00640568">
        <w:rPr>
          <w:rFonts w:ascii="GHEA Grapalat" w:hAnsi="GHEA Grapalat"/>
          <w:lang w:val="af-ZA"/>
        </w:rPr>
        <w:tab/>
      </w:r>
      <w:r w:rsidRPr="00640568">
        <w:rPr>
          <w:rFonts w:ascii="GHEA Grapalat" w:hAnsi="GHEA Grapalat" w:cs="Sylfaen"/>
          <w:sz w:val="20"/>
          <w:lang w:val="af-ZA"/>
        </w:rPr>
        <w:t xml:space="preserve">8.14 </w:t>
      </w:r>
      <w:r w:rsidRPr="00640568">
        <w:rPr>
          <w:rFonts w:ascii="GHEA Grapalat" w:hAnsi="GHEA Grapalat" w:cs="Sylfaen"/>
          <w:sz w:val="20"/>
        </w:rPr>
        <w:t>Օրենքի</w:t>
      </w:r>
      <w:r w:rsidRPr="00640568">
        <w:rPr>
          <w:rFonts w:ascii="GHEA Grapalat" w:hAnsi="GHEA Grapalat" w:cs="Sylfaen"/>
          <w:sz w:val="20"/>
          <w:lang w:val="af-ZA"/>
        </w:rPr>
        <w:t xml:space="preserve"> 6-</w:t>
      </w:r>
      <w:r w:rsidRPr="00640568">
        <w:rPr>
          <w:rFonts w:ascii="GHEA Grapalat" w:hAnsi="GHEA Grapalat" w:cs="Sylfaen"/>
          <w:sz w:val="20"/>
        </w:rPr>
        <w:t>րդ</w:t>
      </w:r>
      <w:r w:rsidRPr="00640568">
        <w:rPr>
          <w:rFonts w:ascii="GHEA Grapalat" w:hAnsi="GHEA Grapalat" w:cs="Sylfaen"/>
          <w:sz w:val="20"/>
          <w:lang w:val="af-ZA"/>
        </w:rPr>
        <w:t xml:space="preserve"> </w:t>
      </w:r>
      <w:r w:rsidRPr="00640568">
        <w:rPr>
          <w:rFonts w:ascii="GHEA Grapalat" w:hAnsi="GHEA Grapalat" w:cs="Sylfaen"/>
          <w:sz w:val="20"/>
        </w:rPr>
        <w:t>հոդվածի</w:t>
      </w:r>
      <w:r w:rsidRPr="00640568">
        <w:rPr>
          <w:rFonts w:ascii="GHEA Grapalat" w:hAnsi="GHEA Grapalat" w:cs="Sylfaen"/>
          <w:sz w:val="20"/>
          <w:lang w:val="af-ZA"/>
        </w:rPr>
        <w:t xml:space="preserve"> 1-</w:t>
      </w:r>
      <w:r w:rsidRPr="00640568">
        <w:rPr>
          <w:rFonts w:ascii="GHEA Grapalat" w:hAnsi="GHEA Grapalat" w:cs="Sylfaen"/>
          <w:sz w:val="20"/>
        </w:rPr>
        <w:t>ին</w:t>
      </w:r>
      <w:r w:rsidRPr="00640568">
        <w:rPr>
          <w:rFonts w:ascii="GHEA Grapalat" w:hAnsi="GHEA Grapalat" w:cs="Sylfaen"/>
          <w:sz w:val="20"/>
          <w:lang w:val="af-ZA"/>
        </w:rPr>
        <w:t xml:space="preserve"> </w:t>
      </w:r>
      <w:r w:rsidRPr="00640568">
        <w:rPr>
          <w:rFonts w:ascii="GHEA Grapalat" w:hAnsi="GHEA Grapalat" w:cs="Sylfaen"/>
          <w:sz w:val="20"/>
        </w:rPr>
        <w:t>մասի</w:t>
      </w:r>
      <w:r w:rsidRPr="00640568">
        <w:rPr>
          <w:rFonts w:ascii="GHEA Grapalat" w:hAnsi="GHEA Grapalat" w:cs="Sylfaen"/>
          <w:sz w:val="20"/>
          <w:lang w:val="af-ZA"/>
        </w:rPr>
        <w:t xml:space="preserve"> 6-</w:t>
      </w:r>
      <w:r w:rsidRPr="00640568">
        <w:rPr>
          <w:rFonts w:ascii="GHEA Grapalat" w:hAnsi="GHEA Grapalat" w:cs="Sylfaen"/>
          <w:sz w:val="20"/>
        </w:rPr>
        <w:t>րդ</w:t>
      </w:r>
      <w:r w:rsidRPr="00640568">
        <w:rPr>
          <w:rFonts w:ascii="GHEA Grapalat" w:hAnsi="GHEA Grapalat" w:cs="Sylfaen"/>
          <w:sz w:val="20"/>
          <w:lang w:val="af-ZA"/>
        </w:rPr>
        <w:t xml:space="preserve"> </w:t>
      </w:r>
      <w:r w:rsidRPr="00640568">
        <w:rPr>
          <w:rFonts w:ascii="GHEA Grapalat" w:hAnsi="GHEA Grapalat" w:cs="Sylfaen"/>
          <w:sz w:val="20"/>
        </w:rPr>
        <w:t>կետով</w:t>
      </w:r>
      <w:r w:rsidRPr="00640568">
        <w:rPr>
          <w:rFonts w:ascii="GHEA Grapalat" w:hAnsi="GHEA Grapalat" w:cs="Sylfaen"/>
          <w:sz w:val="20"/>
          <w:lang w:val="af-ZA"/>
        </w:rPr>
        <w:t xml:space="preserve"> </w:t>
      </w:r>
      <w:r w:rsidRPr="00640568">
        <w:rPr>
          <w:rFonts w:ascii="GHEA Grapalat" w:hAnsi="GHEA Grapalat" w:cs="Sylfaen"/>
          <w:sz w:val="20"/>
        </w:rPr>
        <w:t>նախատեսված</w:t>
      </w:r>
      <w:r w:rsidRPr="00640568">
        <w:rPr>
          <w:rFonts w:ascii="GHEA Grapalat" w:hAnsi="GHEA Grapalat" w:cs="Sylfaen"/>
          <w:sz w:val="20"/>
          <w:lang w:val="af-ZA"/>
        </w:rPr>
        <w:t xml:space="preserve"> </w:t>
      </w:r>
      <w:r w:rsidRPr="00640568">
        <w:rPr>
          <w:rFonts w:ascii="GHEA Grapalat" w:hAnsi="GHEA Grapalat" w:cs="Sylfaen"/>
          <w:sz w:val="20"/>
        </w:rPr>
        <w:t>հիմքերն</w:t>
      </w:r>
      <w:r w:rsidRPr="00640568">
        <w:rPr>
          <w:rFonts w:ascii="GHEA Grapalat" w:hAnsi="GHEA Grapalat" w:cs="Sylfaen"/>
          <w:sz w:val="20"/>
          <w:lang w:val="af-ZA"/>
        </w:rPr>
        <w:t xml:space="preserve"> </w:t>
      </w:r>
      <w:r w:rsidRPr="00640568">
        <w:rPr>
          <w:rFonts w:ascii="GHEA Grapalat" w:hAnsi="GHEA Grapalat" w:cs="Sylfaen"/>
          <w:sz w:val="20"/>
        </w:rPr>
        <w:t>ի</w:t>
      </w:r>
      <w:r w:rsidRPr="00640568">
        <w:rPr>
          <w:rFonts w:ascii="GHEA Grapalat" w:hAnsi="GHEA Grapalat" w:cs="Sylfaen"/>
          <w:sz w:val="20"/>
          <w:lang w:val="af-ZA"/>
        </w:rPr>
        <w:t xml:space="preserve"> </w:t>
      </w:r>
      <w:r w:rsidRPr="00640568">
        <w:rPr>
          <w:rFonts w:ascii="GHEA Grapalat" w:hAnsi="GHEA Grapalat" w:cs="Sylfaen"/>
          <w:sz w:val="20"/>
        </w:rPr>
        <w:t>հայտ</w:t>
      </w:r>
      <w:r w:rsidRPr="00640568">
        <w:rPr>
          <w:rFonts w:ascii="GHEA Grapalat" w:hAnsi="GHEA Grapalat" w:cs="Sylfaen"/>
          <w:sz w:val="20"/>
          <w:lang w:val="af-ZA"/>
        </w:rPr>
        <w:t xml:space="preserve"> </w:t>
      </w:r>
      <w:r w:rsidRPr="00640568">
        <w:rPr>
          <w:rFonts w:ascii="GHEA Grapalat" w:hAnsi="GHEA Grapalat" w:cs="Sylfaen"/>
          <w:sz w:val="20"/>
        </w:rPr>
        <w:t>գալու</w:t>
      </w:r>
      <w:r w:rsidRPr="00640568">
        <w:rPr>
          <w:rFonts w:ascii="GHEA Grapalat" w:hAnsi="GHEA Grapalat" w:cs="Sylfaen"/>
          <w:sz w:val="20"/>
          <w:lang w:val="af-ZA"/>
        </w:rPr>
        <w:t xml:space="preserve"> </w:t>
      </w:r>
      <w:r w:rsidRPr="00640568">
        <w:rPr>
          <w:rFonts w:ascii="GHEA Grapalat" w:hAnsi="GHEA Grapalat" w:cs="Sylfaen"/>
          <w:sz w:val="20"/>
          <w:lang w:val="ru-RU"/>
        </w:rPr>
        <w:t>դեպքում</w:t>
      </w:r>
      <w:r w:rsidRPr="00640568">
        <w:rPr>
          <w:rFonts w:ascii="GHEA Grapalat" w:hAnsi="GHEA Grapalat" w:cs="Sylfaen"/>
          <w:sz w:val="20"/>
          <w:lang w:val="af-ZA"/>
        </w:rPr>
        <w:t xml:space="preserve"> </w:t>
      </w:r>
      <w:r w:rsidRPr="00640568">
        <w:rPr>
          <w:rFonts w:ascii="GHEA Grapalat" w:hAnsi="GHEA Grapalat" w:cs="Sylfaen"/>
          <w:sz w:val="20"/>
          <w:lang w:val="ru-RU"/>
        </w:rPr>
        <w:t>պատվիրատուի</w:t>
      </w:r>
      <w:r w:rsidRPr="00640568">
        <w:rPr>
          <w:rFonts w:ascii="GHEA Grapalat" w:hAnsi="GHEA Grapalat" w:cs="Sylfaen"/>
          <w:sz w:val="20"/>
          <w:lang w:val="af-ZA"/>
        </w:rPr>
        <w:t xml:space="preserve"> </w:t>
      </w:r>
      <w:r w:rsidRPr="00640568">
        <w:rPr>
          <w:rFonts w:ascii="GHEA Grapalat" w:hAnsi="GHEA Grapalat" w:cs="Sylfaen"/>
          <w:sz w:val="20"/>
          <w:lang w:val="ru-RU"/>
        </w:rPr>
        <w:t>ղեկավարի</w:t>
      </w:r>
      <w:r w:rsidRPr="00640568">
        <w:rPr>
          <w:rFonts w:ascii="GHEA Grapalat" w:hAnsi="GHEA Grapalat" w:cs="Sylfaen"/>
          <w:sz w:val="20"/>
          <w:lang w:val="af-ZA"/>
        </w:rPr>
        <w:t xml:space="preserve"> </w:t>
      </w:r>
      <w:r w:rsidRPr="00640568">
        <w:rPr>
          <w:rFonts w:ascii="GHEA Grapalat" w:hAnsi="GHEA Grapalat" w:cs="Sylfaen"/>
          <w:sz w:val="20"/>
          <w:lang w:val="ru-RU"/>
        </w:rPr>
        <w:t>պատճառաբանված</w:t>
      </w:r>
      <w:r w:rsidRPr="00640568">
        <w:rPr>
          <w:rFonts w:ascii="GHEA Grapalat" w:hAnsi="GHEA Grapalat" w:cs="Sylfaen"/>
          <w:sz w:val="20"/>
          <w:lang w:val="af-ZA"/>
        </w:rPr>
        <w:t xml:space="preserve"> </w:t>
      </w:r>
      <w:r w:rsidRPr="00640568">
        <w:rPr>
          <w:rFonts w:ascii="GHEA Grapalat" w:hAnsi="GHEA Grapalat" w:cs="Sylfaen"/>
          <w:sz w:val="20"/>
          <w:lang w:val="ru-RU"/>
        </w:rPr>
        <w:t>որոշման</w:t>
      </w:r>
      <w:r w:rsidRPr="00640568">
        <w:rPr>
          <w:rFonts w:ascii="GHEA Grapalat" w:hAnsi="GHEA Grapalat" w:cs="Sylfaen"/>
          <w:sz w:val="20"/>
          <w:lang w:val="af-ZA"/>
        </w:rPr>
        <w:t xml:space="preserve"> </w:t>
      </w:r>
      <w:r w:rsidRPr="00640568">
        <w:rPr>
          <w:rFonts w:ascii="GHEA Grapalat" w:hAnsi="GHEA Grapalat" w:cs="Sylfaen"/>
          <w:sz w:val="20"/>
          <w:lang w:val="ru-RU"/>
        </w:rPr>
        <w:t>հիման</w:t>
      </w:r>
      <w:r w:rsidRPr="00640568">
        <w:rPr>
          <w:rFonts w:ascii="GHEA Grapalat" w:hAnsi="GHEA Grapalat" w:cs="Sylfaen"/>
          <w:sz w:val="20"/>
          <w:lang w:val="af-ZA"/>
        </w:rPr>
        <w:t xml:space="preserve"> </w:t>
      </w:r>
      <w:r w:rsidRPr="00640568">
        <w:rPr>
          <w:rFonts w:ascii="GHEA Grapalat" w:hAnsi="GHEA Grapalat" w:cs="Sylfaen"/>
          <w:sz w:val="20"/>
          <w:lang w:val="ru-RU"/>
        </w:rPr>
        <w:t>վրա</w:t>
      </w:r>
      <w:r w:rsidRPr="00640568">
        <w:rPr>
          <w:rFonts w:ascii="GHEA Grapalat" w:hAnsi="GHEA Grapalat" w:cs="Sylfaen"/>
          <w:sz w:val="20"/>
          <w:lang w:val="af-ZA"/>
        </w:rPr>
        <w:t xml:space="preserve">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մարմինը</w:t>
      </w:r>
      <w:r w:rsidRPr="00640568">
        <w:rPr>
          <w:rFonts w:ascii="GHEA Grapalat" w:hAnsi="GHEA Grapalat" w:cs="Sylfaen"/>
          <w:sz w:val="20"/>
          <w:lang w:val="af-ZA"/>
        </w:rPr>
        <w:t xml:space="preserve"> </w:t>
      </w:r>
      <w:r w:rsidRPr="00640568">
        <w:rPr>
          <w:rFonts w:ascii="GHEA Grapalat" w:hAnsi="GHEA Grapalat" w:cs="Sylfaen"/>
          <w:sz w:val="20"/>
          <w:lang w:val="ru-RU"/>
        </w:rPr>
        <w:t>մասնակցին</w:t>
      </w:r>
      <w:r w:rsidRPr="00640568">
        <w:rPr>
          <w:rFonts w:ascii="GHEA Grapalat" w:hAnsi="GHEA Grapalat" w:cs="Sylfaen"/>
          <w:sz w:val="20"/>
          <w:lang w:val="af-ZA"/>
        </w:rPr>
        <w:t xml:space="preserve"> </w:t>
      </w:r>
      <w:r w:rsidRPr="00640568">
        <w:rPr>
          <w:rFonts w:ascii="GHEA Grapalat" w:hAnsi="GHEA Grapalat" w:cs="Sylfaen"/>
          <w:sz w:val="20"/>
          <w:lang w:val="ru-RU"/>
        </w:rPr>
        <w:t>ներառում</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գնումների</w:t>
      </w:r>
      <w:r w:rsidRPr="00640568">
        <w:rPr>
          <w:rFonts w:ascii="GHEA Grapalat" w:hAnsi="GHEA Grapalat" w:cs="Sylfaen"/>
          <w:sz w:val="20"/>
          <w:lang w:val="af-ZA"/>
        </w:rPr>
        <w:t xml:space="preserve"> </w:t>
      </w:r>
      <w:r w:rsidRPr="00640568">
        <w:rPr>
          <w:rFonts w:ascii="GHEA Grapalat" w:hAnsi="GHEA Grapalat" w:cs="Sylfaen"/>
          <w:sz w:val="20"/>
          <w:lang w:val="ru-RU"/>
        </w:rPr>
        <w:t>գործընթացին</w:t>
      </w:r>
      <w:r w:rsidRPr="00640568">
        <w:rPr>
          <w:rFonts w:ascii="GHEA Grapalat" w:hAnsi="GHEA Grapalat" w:cs="Sylfaen"/>
          <w:sz w:val="20"/>
          <w:lang w:val="af-ZA"/>
        </w:rPr>
        <w:t xml:space="preserve"> </w:t>
      </w:r>
      <w:r w:rsidRPr="00640568">
        <w:rPr>
          <w:rFonts w:ascii="GHEA Grapalat" w:hAnsi="GHEA Grapalat" w:cs="Sylfaen"/>
          <w:sz w:val="20"/>
          <w:lang w:val="ru-RU"/>
        </w:rPr>
        <w:t>մասնակցելու</w:t>
      </w:r>
      <w:r w:rsidRPr="00640568">
        <w:rPr>
          <w:rFonts w:ascii="GHEA Grapalat" w:hAnsi="GHEA Grapalat" w:cs="Sylfaen"/>
          <w:sz w:val="20"/>
          <w:lang w:val="af-ZA"/>
        </w:rPr>
        <w:t xml:space="preserve"> </w:t>
      </w:r>
      <w:r w:rsidRPr="00640568">
        <w:rPr>
          <w:rFonts w:ascii="GHEA Grapalat" w:hAnsi="GHEA Grapalat" w:cs="Sylfaen"/>
          <w:sz w:val="20"/>
          <w:lang w:val="ru-RU"/>
        </w:rPr>
        <w:t>իրավունք</w:t>
      </w:r>
      <w:r w:rsidRPr="00640568">
        <w:rPr>
          <w:rFonts w:ascii="GHEA Grapalat" w:hAnsi="GHEA Grapalat" w:cs="Sylfaen"/>
          <w:sz w:val="20"/>
          <w:lang w:val="af-ZA"/>
        </w:rPr>
        <w:t xml:space="preserve"> </w:t>
      </w:r>
      <w:r w:rsidRPr="00640568">
        <w:rPr>
          <w:rFonts w:ascii="GHEA Grapalat" w:hAnsi="GHEA Grapalat" w:cs="Sylfaen"/>
          <w:sz w:val="20"/>
          <w:lang w:val="ru-RU"/>
        </w:rPr>
        <w:t>չունեցող</w:t>
      </w:r>
      <w:r w:rsidRPr="00640568">
        <w:rPr>
          <w:rFonts w:ascii="GHEA Grapalat" w:hAnsi="GHEA Grapalat" w:cs="Sylfaen"/>
          <w:sz w:val="20"/>
          <w:lang w:val="af-ZA"/>
        </w:rPr>
        <w:t xml:space="preserve"> </w:t>
      </w:r>
      <w:r w:rsidRPr="00640568">
        <w:rPr>
          <w:rFonts w:ascii="GHEA Grapalat" w:hAnsi="GHEA Grapalat" w:cs="Sylfaen"/>
          <w:sz w:val="20"/>
          <w:lang w:val="ru-RU"/>
        </w:rPr>
        <w:t>մասնակիցների</w:t>
      </w:r>
      <w:r w:rsidRPr="00640568">
        <w:rPr>
          <w:rFonts w:ascii="GHEA Grapalat" w:hAnsi="GHEA Grapalat" w:cs="Sylfaen"/>
          <w:sz w:val="20"/>
          <w:lang w:val="af-ZA"/>
        </w:rPr>
        <w:t xml:space="preserve"> </w:t>
      </w:r>
      <w:r w:rsidRPr="00640568">
        <w:rPr>
          <w:rFonts w:ascii="GHEA Grapalat" w:hAnsi="GHEA Grapalat" w:cs="Sylfaen"/>
          <w:sz w:val="20"/>
          <w:lang w:val="ru-RU"/>
        </w:rPr>
        <w:t>ցուցակում։</w:t>
      </w:r>
      <w:r w:rsidRPr="00640568">
        <w:rPr>
          <w:rFonts w:ascii="GHEA Grapalat" w:hAnsi="GHEA Grapalat" w:cs="Sylfaen"/>
          <w:sz w:val="20"/>
          <w:lang w:val="af-ZA"/>
        </w:rPr>
        <w:t xml:space="preserve"> </w:t>
      </w:r>
      <w:r w:rsidRPr="00640568">
        <w:rPr>
          <w:rFonts w:ascii="GHEA Grapalat" w:hAnsi="GHEA Grapalat" w:cs="Sylfaen"/>
          <w:sz w:val="20"/>
          <w:lang w:val="ru-RU"/>
        </w:rPr>
        <w:t>Ընդ</w:t>
      </w:r>
      <w:r w:rsidRPr="00640568">
        <w:rPr>
          <w:rFonts w:ascii="GHEA Grapalat" w:hAnsi="GHEA Grapalat" w:cs="Sylfaen"/>
          <w:sz w:val="20"/>
          <w:lang w:val="af-ZA"/>
        </w:rPr>
        <w:t xml:space="preserve"> </w:t>
      </w:r>
      <w:r w:rsidRPr="00640568">
        <w:rPr>
          <w:rFonts w:ascii="GHEA Grapalat" w:hAnsi="GHEA Grapalat" w:cs="Sylfaen"/>
          <w:sz w:val="20"/>
          <w:lang w:val="ru-RU"/>
        </w:rPr>
        <w:t>որում</w:t>
      </w:r>
      <w:r w:rsidRPr="00640568">
        <w:rPr>
          <w:rFonts w:ascii="GHEA Grapalat" w:hAnsi="GHEA Grapalat" w:cs="Sylfaen"/>
          <w:sz w:val="20"/>
          <w:lang w:val="af-ZA"/>
        </w:rPr>
        <w:t xml:space="preserve"> </w:t>
      </w:r>
      <w:r w:rsidRPr="00640568">
        <w:rPr>
          <w:rFonts w:ascii="Calibri" w:hAnsi="Calibri" w:cs="Calibri"/>
          <w:sz w:val="20"/>
          <w:lang w:val="af-ZA"/>
        </w:rPr>
        <w:t> </w:t>
      </w:r>
      <w:r w:rsidRPr="00640568">
        <w:rPr>
          <w:rFonts w:ascii="GHEA Grapalat" w:hAnsi="GHEA Grapalat" w:cs="Sylfaen"/>
          <w:sz w:val="20"/>
          <w:lang w:val="ru-RU"/>
        </w:rPr>
        <w:t>սույն</w:t>
      </w:r>
      <w:r w:rsidRPr="00640568">
        <w:rPr>
          <w:rFonts w:ascii="GHEA Grapalat" w:hAnsi="GHEA Grapalat" w:cs="Sylfaen"/>
          <w:sz w:val="20"/>
          <w:lang w:val="af-ZA"/>
        </w:rPr>
        <w:t xml:space="preserve"> </w:t>
      </w:r>
      <w:r w:rsidRPr="00640568">
        <w:rPr>
          <w:rFonts w:ascii="GHEA Grapalat" w:hAnsi="GHEA Grapalat" w:cs="Sylfaen"/>
          <w:sz w:val="20"/>
          <w:lang w:val="ru-RU"/>
        </w:rPr>
        <w:t>կետում</w:t>
      </w:r>
      <w:r w:rsidRPr="00640568">
        <w:rPr>
          <w:rFonts w:ascii="GHEA Grapalat" w:hAnsi="GHEA Grapalat" w:cs="Sylfaen"/>
          <w:sz w:val="20"/>
          <w:lang w:val="af-ZA"/>
        </w:rPr>
        <w:t xml:space="preserve"> </w:t>
      </w:r>
      <w:r w:rsidRPr="00640568">
        <w:rPr>
          <w:rFonts w:ascii="GHEA Grapalat" w:hAnsi="GHEA Grapalat" w:cs="Sylfaen"/>
          <w:sz w:val="20"/>
          <w:lang w:val="ru-RU"/>
        </w:rPr>
        <w:t>նշված</w:t>
      </w:r>
      <w:r w:rsidRPr="00640568">
        <w:rPr>
          <w:rFonts w:ascii="GHEA Grapalat" w:hAnsi="GHEA Grapalat" w:cs="Sylfaen"/>
          <w:sz w:val="20"/>
          <w:lang w:val="af-ZA"/>
        </w:rPr>
        <w:t xml:space="preserve"> </w:t>
      </w:r>
      <w:r w:rsidRPr="00640568">
        <w:rPr>
          <w:rFonts w:ascii="GHEA Grapalat" w:hAnsi="GHEA Grapalat" w:cs="Sylfaen"/>
          <w:sz w:val="20"/>
          <w:lang w:val="ru-RU"/>
        </w:rPr>
        <w:t>որոշումը</w:t>
      </w:r>
      <w:r w:rsidRPr="00640568">
        <w:rPr>
          <w:rFonts w:ascii="GHEA Grapalat" w:hAnsi="GHEA Grapalat" w:cs="Sylfaen"/>
          <w:sz w:val="20"/>
          <w:lang w:val="af-ZA"/>
        </w:rPr>
        <w:t xml:space="preserve"> </w:t>
      </w:r>
      <w:r w:rsidRPr="00640568">
        <w:rPr>
          <w:rFonts w:ascii="GHEA Grapalat" w:hAnsi="GHEA Grapalat" w:cs="Sylfaen"/>
          <w:sz w:val="20"/>
          <w:lang w:val="ru-RU"/>
        </w:rPr>
        <w:t>պատվիրատուի</w:t>
      </w:r>
      <w:r w:rsidRPr="00640568">
        <w:rPr>
          <w:rFonts w:ascii="GHEA Grapalat" w:hAnsi="GHEA Grapalat" w:cs="Sylfaen"/>
          <w:sz w:val="20"/>
          <w:lang w:val="af-ZA"/>
        </w:rPr>
        <w:t xml:space="preserve"> </w:t>
      </w:r>
      <w:r w:rsidRPr="00640568">
        <w:rPr>
          <w:rFonts w:ascii="GHEA Grapalat" w:hAnsi="GHEA Grapalat" w:cs="Sylfaen"/>
          <w:sz w:val="20"/>
          <w:lang w:val="ru-RU"/>
        </w:rPr>
        <w:t>ղեկավարը</w:t>
      </w:r>
      <w:r w:rsidRPr="00640568">
        <w:rPr>
          <w:rFonts w:ascii="GHEA Grapalat" w:hAnsi="GHEA Grapalat" w:cs="Sylfaen"/>
          <w:sz w:val="20"/>
          <w:lang w:val="af-ZA"/>
        </w:rPr>
        <w:t xml:space="preserve"> </w:t>
      </w:r>
      <w:r w:rsidRPr="00640568">
        <w:rPr>
          <w:rFonts w:ascii="GHEA Grapalat" w:hAnsi="GHEA Grapalat" w:cs="Sylfaen"/>
          <w:sz w:val="20"/>
          <w:lang w:val="ru-RU"/>
        </w:rPr>
        <w:t>կայացնում</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գնման</w:t>
      </w:r>
      <w:r w:rsidRPr="00640568">
        <w:rPr>
          <w:rFonts w:ascii="GHEA Grapalat" w:hAnsi="GHEA Grapalat" w:cs="Sylfaen"/>
          <w:sz w:val="20"/>
          <w:lang w:val="af-ZA"/>
        </w:rPr>
        <w:t xml:space="preserve"> </w:t>
      </w:r>
      <w:r w:rsidRPr="00640568">
        <w:rPr>
          <w:rFonts w:ascii="GHEA Grapalat" w:hAnsi="GHEA Grapalat" w:cs="Sylfaen"/>
          <w:sz w:val="20"/>
          <w:lang w:val="ru-RU"/>
        </w:rPr>
        <w:t>ընթացակարգը</w:t>
      </w:r>
      <w:r w:rsidRPr="00640568">
        <w:rPr>
          <w:rFonts w:ascii="GHEA Grapalat" w:hAnsi="GHEA Grapalat" w:cs="Sylfaen"/>
          <w:sz w:val="20"/>
          <w:lang w:val="af-ZA"/>
        </w:rPr>
        <w:t xml:space="preserve"> </w:t>
      </w:r>
      <w:r w:rsidRPr="00640568">
        <w:rPr>
          <w:rFonts w:ascii="GHEA Grapalat" w:hAnsi="GHEA Grapalat" w:cs="Sylfaen"/>
          <w:sz w:val="20"/>
          <w:lang w:val="ru-RU"/>
        </w:rPr>
        <w:t>չկայացած</w:t>
      </w:r>
      <w:r w:rsidRPr="00640568">
        <w:rPr>
          <w:rFonts w:ascii="GHEA Grapalat" w:hAnsi="GHEA Grapalat" w:cs="Sylfaen"/>
          <w:sz w:val="20"/>
          <w:lang w:val="af-ZA"/>
        </w:rPr>
        <w:t xml:space="preserve"> </w:t>
      </w:r>
      <w:r w:rsidRPr="00640568">
        <w:rPr>
          <w:rFonts w:ascii="GHEA Grapalat" w:hAnsi="GHEA Grapalat" w:cs="Sylfaen"/>
          <w:sz w:val="20"/>
          <w:lang w:val="ru-RU"/>
        </w:rPr>
        <w:t>հայտարարվելու</w:t>
      </w:r>
      <w:r w:rsidRPr="00640568">
        <w:rPr>
          <w:rFonts w:ascii="GHEA Grapalat" w:hAnsi="GHEA Grapalat" w:cs="Sylfaen"/>
          <w:sz w:val="20"/>
          <w:lang w:val="af-ZA"/>
        </w:rPr>
        <w:t xml:space="preserve"> </w:t>
      </w:r>
      <w:r w:rsidRPr="00640568">
        <w:rPr>
          <w:rFonts w:ascii="GHEA Grapalat" w:hAnsi="GHEA Grapalat" w:cs="Sylfaen"/>
          <w:sz w:val="20"/>
          <w:lang w:val="ru-RU"/>
        </w:rPr>
        <w:t>կամ</w:t>
      </w:r>
      <w:r w:rsidRPr="00640568">
        <w:rPr>
          <w:rFonts w:ascii="GHEA Grapalat" w:hAnsi="GHEA Grapalat" w:cs="Sylfaen"/>
          <w:sz w:val="20"/>
          <w:lang w:val="af-ZA"/>
        </w:rPr>
        <w:t xml:space="preserve"> </w:t>
      </w:r>
      <w:r w:rsidRPr="00640568">
        <w:rPr>
          <w:rFonts w:ascii="GHEA Grapalat" w:hAnsi="GHEA Grapalat" w:cs="Sylfaen"/>
          <w:sz w:val="20"/>
          <w:lang w:val="ru-RU"/>
        </w:rPr>
        <w:t>կնքված</w:t>
      </w:r>
      <w:r w:rsidRPr="00640568">
        <w:rPr>
          <w:rFonts w:ascii="GHEA Grapalat" w:hAnsi="GHEA Grapalat" w:cs="Sylfaen"/>
          <w:sz w:val="20"/>
          <w:lang w:val="af-ZA"/>
        </w:rPr>
        <w:t xml:space="preserve"> </w:t>
      </w:r>
      <w:r w:rsidRPr="00640568">
        <w:rPr>
          <w:rFonts w:ascii="GHEA Grapalat" w:hAnsi="GHEA Grapalat" w:cs="Sylfaen"/>
          <w:sz w:val="20"/>
          <w:lang w:val="ru-RU"/>
        </w:rPr>
        <w:t>պայմանագրի</w:t>
      </w:r>
      <w:r w:rsidRPr="00640568">
        <w:rPr>
          <w:rFonts w:ascii="GHEA Grapalat" w:hAnsi="GHEA Grapalat" w:cs="Sylfaen"/>
          <w:sz w:val="20"/>
          <w:lang w:val="af-ZA"/>
        </w:rPr>
        <w:t xml:space="preserve"> </w:t>
      </w:r>
      <w:r w:rsidRPr="00640568">
        <w:rPr>
          <w:rFonts w:ascii="GHEA Grapalat" w:hAnsi="GHEA Grapalat" w:cs="Sylfaen"/>
          <w:sz w:val="20"/>
          <w:lang w:val="ru-RU"/>
        </w:rPr>
        <w:t>վերաբերյալ</w:t>
      </w:r>
      <w:r w:rsidRPr="00640568">
        <w:rPr>
          <w:rFonts w:ascii="GHEA Grapalat" w:hAnsi="GHEA Grapalat" w:cs="Sylfaen"/>
          <w:sz w:val="20"/>
          <w:lang w:val="af-ZA"/>
        </w:rPr>
        <w:t xml:space="preserve"> </w:t>
      </w:r>
      <w:r w:rsidRPr="00640568">
        <w:rPr>
          <w:rFonts w:ascii="GHEA Grapalat" w:hAnsi="GHEA Grapalat" w:cs="Sylfaen"/>
          <w:sz w:val="20"/>
          <w:lang w:val="ru-RU"/>
        </w:rPr>
        <w:t>հայտարարությունը</w:t>
      </w:r>
      <w:r w:rsidRPr="00640568">
        <w:rPr>
          <w:rFonts w:ascii="GHEA Grapalat" w:hAnsi="GHEA Grapalat" w:cs="Sylfaen"/>
          <w:sz w:val="20"/>
          <w:lang w:val="af-ZA"/>
        </w:rPr>
        <w:t xml:space="preserve"> </w:t>
      </w:r>
      <w:r w:rsidRPr="00640568">
        <w:rPr>
          <w:rFonts w:ascii="GHEA Grapalat" w:hAnsi="GHEA Grapalat" w:cs="Sylfaen"/>
          <w:sz w:val="20"/>
          <w:lang w:val="ru-RU"/>
        </w:rPr>
        <w:t>հրապարակելու</w:t>
      </w:r>
      <w:r w:rsidRPr="00640568">
        <w:rPr>
          <w:rFonts w:ascii="GHEA Grapalat" w:hAnsi="GHEA Grapalat" w:cs="Sylfaen"/>
          <w:sz w:val="20"/>
          <w:lang w:val="af-ZA"/>
        </w:rPr>
        <w:t xml:space="preserve"> </w:t>
      </w:r>
      <w:r w:rsidRPr="00640568">
        <w:rPr>
          <w:rFonts w:ascii="GHEA Grapalat" w:hAnsi="GHEA Grapalat" w:cs="Sylfaen"/>
          <w:sz w:val="20"/>
          <w:lang w:val="ru-RU"/>
        </w:rPr>
        <w:t>կամ</w:t>
      </w:r>
      <w:r w:rsidRPr="00640568">
        <w:rPr>
          <w:rFonts w:ascii="GHEA Grapalat" w:hAnsi="GHEA Grapalat" w:cs="Sylfaen"/>
          <w:sz w:val="20"/>
          <w:lang w:val="af-ZA"/>
        </w:rPr>
        <w:t xml:space="preserve"> </w:t>
      </w:r>
      <w:r w:rsidRPr="00640568">
        <w:rPr>
          <w:rFonts w:ascii="GHEA Grapalat" w:hAnsi="GHEA Grapalat" w:cs="Sylfaen"/>
          <w:sz w:val="20"/>
          <w:lang w:val="ru-RU"/>
        </w:rPr>
        <w:t>պայմանագիրը</w:t>
      </w:r>
      <w:r w:rsidRPr="00640568">
        <w:rPr>
          <w:rFonts w:ascii="GHEA Grapalat" w:hAnsi="GHEA Grapalat" w:cs="Sylfaen"/>
          <w:sz w:val="20"/>
          <w:lang w:val="af-ZA"/>
        </w:rPr>
        <w:t xml:space="preserve"> </w:t>
      </w:r>
      <w:r w:rsidRPr="00640568">
        <w:rPr>
          <w:rFonts w:ascii="GHEA Grapalat" w:hAnsi="GHEA Grapalat" w:cs="Sylfaen"/>
          <w:sz w:val="20"/>
          <w:lang w:val="ru-RU"/>
        </w:rPr>
        <w:t>միակողմանի</w:t>
      </w:r>
      <w:r w:rsidRPr="00640568">
        <w:rPr>
          <w:rFonts w:ascii="GHEA Grapalat" w:hAnsi="GHEA Grapalat" w:cs="Sylfaen"/>
          <w:sz w:val="20"/>
          <w:lang w:val="af-ZA"/>
        </w:rPr>
        <w:t xml:space="preserve"> </w:t>
      </w:r>
      <w:r w:rsidRPr="00640568">
        <w:rPr>
          <w:rFonts w:ascii="GHEA Grapalat" w:hAnsi="GHEA Grapalat" w:cs="Sylfaen"/>
          <w:sz w:val="20"/>
          <w:lang w:val="ru-RU"/>
        </w:rPr>
        <w:t>լուծելու</w:t>
      </w:r>
      <w:r w:rsidRPr="00640568">
        <w:rPr>
          <w:rFonts w:ascii="GHEA Grapalat" w:hAnsi="GHEA Grapalat" w:cs="Sylfaen"/>
          <w:sz w:val="20"/>
          <w:lang w:val="af-ZA"/>
        </w:rPr>
        <w:t xml:space="preserve"> </w:t>
      </w:r>
      <w:r w:rsidRPr="00640568">
        <w:rPr>
          <w:rFonts w:ascii="GHEA Grapalat" w:hAnsi="GHEA Grapalat" w:cs="Sylfaen"/>
          <w:sz w:val="20"/>
          <w:lang w:val="ru-RU"/>
        </w:rPr>
        <w:t>մասին</w:t>
      </w:r>
      <w:r w:rsidRPr="00640568">
        <w:rPr>
          <w:rFonts w:ascii="GHEA Grapalat" w:hAnsi="GHEA Grapalat" w:cs="Sylfaen"/>
          <w:sz w:val="20"/>
          <w:lang w:val="af-ZA"/>
        </w:rPr>
        <w:t xml:space="preserve"> </w:t>
      </w:r>
      <w:r w:rsidRPr="00640568">
        <w:rPr>
          <w:rFonts w:ascii="GHEA Grapalat" w:hAnsi="GHEA Grapalat" w:cs="Sylfaen"/>
          <w:sz w:val="20"/>
          <w:lang w:val="ru-RU"/>
        </w:rPr>
        <w:t>հայտարարությունը</w:t>
      </w:r>
      <w:r w:rsidRPr="00640568">
        <w:rPr>
          <w:rFonts w:ascii="GHEA Grapalat" w:hAnsi="GHEA Grapalat" w:cs="Sylfaen"/>
          <w:sz w:val="20"/>
          <w:lang w:val="hy-AM"/>
        </w:rPr>
        <w:t xml:space="preserve"> </w:t>
      </w:r>
      <w:r w:rsidRPr="00640568">
        <w:rPr>
          <w:rFonts w:ascii="GHEA Grapalat" w:hAnsi="GHEA Grapalat" w:cs="Sylfaen"/>
          <w:sz w:val="20"/>
          <w:lang w:val="af-ZA"/>
        </w:rPr>
        <w:t>(</w:t>
      </w:r>
      <w:r w:rsidRPr="00640568">
        <w:rPr>
          <w:rFonts w:ascii="GHEA Grapalat" w:hAnsi="GHEA Grapalat" w:cs="Sylfaen"/>
          <w:sz w:val="20"/>
          <w:lang w:val="hy-AM"/>
        </w:rPr>
        <w:t>ծանուցումը</w:t>
      </w:r>
      <w:r w:rsidRPr="00640568">
        <w:rPr>
          <w:rFonts w:ascii="GHEA Grapalat" w:hAnsi="GHEA Grapalat" w:cs="Sylfaen"/>
          <w:sz w:val="20"/>
          <w:lang w:val="af-ZA"/>
        </w:rPr>
        <w:t xml:space="preserve">)  </w:t>
      </w:r>
      <w:r w:rsidRPr="00640568">
        <w:rPr>
          <w:rFonts w:ascii="GHEA Grapalat" w:hAnsi="GHEA Grapalat" w:cs="Sylfaen"/>
          <w:sz w:val="20"/>
          <w:lang w:val="ru-RU"/>
        </w:rPr>
        <w:t>հրապարակելու</w:t>
      </w:r>
      <w:r w:rsidRPr="00640568">
        <w:rPr>
          <w:rFonts w:ascii="GHEA Grapalat" w:hAnsi="GHEA Grapalat" w:cs="Sylfaen"/>
          <w:sz w:val="20"/>
          <w:lang w:val="af-ZA"/>
        </w:rPr>
        <w:t xml:space="preserve"> </w:t>
      </w:r>
      <w:r w:rsidRPr="00640568">
        <w:rPr>
          <w:rFonts w:ascii="GHEA Grapalat" w:hAnsi="GHEA Grapalat" w:cs="Sylfaen"/>
          <w:sz w:val="20"/>
          <w:lang w:val="ru-RU"/>
        </w:rPr>
        <w:t>օրվան</w:t>
      </w:r>
      <w:r w:rsidRPr="00640568">
        <w:rPr>
          <w:rFonts w:ascii="GHEA Grapalat" w:hAnsi="GHEA Grapalat" w:cs="Sylfaen"/>
          <w:sz w:val="20"/>
          <w:lang w:val="af-ZA"/>
        </w:rPr>
        <w:t xml:space="preserve"> </w:t>
      </w:r>
      <w:r w:rsidRPr="00640568">
        <w:rPr>
          <w:rFonts w:ascii="GHEA Grapalat" w:hAnsi="GHEA Grapalat" w:cs="Sylfaen"/>
          <w:sz w:val="20"/>
          <w:lang w:val="ru-RU"/>
        </w:rPr>
        <w:t>հաջորդող</w:t>
      </w:r>
      <w:r w:rsidRPr="00640568">
        <w:rPr>
          <w:rFonts w:ascii="GHEA Grapalat" w:hAnsi="GHEA Grapalat" w:cs="Sylfaen"/>
          <w:sz w:val="20"/>
          <w:lang w:val="af-ZA"/>
        </w:rPr>
        <w:t xml:space="preserve"> </w:t>
      </w:r>
      <w:r w:rsidRPr="00640568">
        <w:rPr>
          <w:rFonts w:ascii="GHEA Grapalat" w:hAnsi="GHEA Grapalat" w:cs="Sylfaen"/>
          <w:sz w:val="20"/>
          <w:lang w:val="ru-RU"/>
        </w:rPr>
        <w:t>տասն</w:t>
      </w:r>
      <w:r w:rsidRPr="00640568">
        <w:rPr>
          <w:rFonts w:ascii="GHEA Grapalat" w:hAnsi="GHEA Grapalat" w:cs="Sylfaen"/>
          <w:sz w:val="20"/>
          <w:lang w:val="hy-AM"/>
        </w:rPr>
        <w:t>երորդ</w:t>
      </w:r>
      <w:r w:rsidRPr="00640568">
        <w:rPr>
          <w:rFonts w:ascii="GHEA Grapalat" w:hAnsi="GHEA Grapalat" w:cs="Sylfaen"/>
          <w:sz w:val="20"/>
          <w:lang w:val="af-ZA"/>
        </w:rPr>
        <w:t xml:space="preserve"> </w:t>
      </w:r>
      <w:r w:rsidRPr="00640568">
        <w:rPr>
          <w:rFonts w:ascii="GHEA Grapalat" w:hAnsi="GHEA Grapalat" w:cs="Sylfaen"/>
          <w:sz w:val="20"/>
          <w:lang w:val="ru-RU"/>
        </w:rPr>
        <w:t>օր</w:t>
      </w:r>
      <w:r w:rsidRPr="00640568">
        <w:rPr>
          <w:rFonts w:ascii="GHEA Grapalat" w:hAnsi="GHEA Grapalat" w:cs="Sylfaen"/>
          <w:sz w:val="20"/>
          <w:lang w:val="hy-AM"/>
        </w:rPr>
        <w:t>ը</w:t>
      </w:r>
      <w:r w:rsidRPr="00640568">
        <w:rPr>
          <w:rFonts w:ascii="GHEA Grapalat" w:hAnsi="GHEA Grapalat" w:cs="Sylfaen"/>
          <w:sz w:val="20"/>
          <w:lang w:val="af-ZA"/>
        </w:rPr>
        <w:t xml:space="preserve">: </w:t>
      </w:r>
      <w:r w:rsidRPr="00640568">
        <w:rPr>
          <w:rFonts w:ascii="GHEA Grapalat" w:hAnsi="GHEA Grapalat" w:cs="Sylfaen"/>
          <w:sz w:val="20"/>
          <w:lang w:val="ru-RU"/>
        </w:rPr>
        <w:t>Որոշումը</w:t>
      </w:r>
      <w:r w:rsidRPr="00640568">
        <w:rPr>
          <w:rFonts w:ascii="GHEA Grapalat" w:hAnsi="GHEA Grapalat" w:cs="Sylfaen"/>
          <w:sz w:val="20"/>
          <w:lang w:val="af-ZA"/>
        </w:rPr>
        <w:t xml:space="preserve"> </w:t>
      </w:r>
      <w:r w:rsidRPr="00640568">
        <w:rPr>
          <w:rFonts w:ascii="GHEA Grapalat" w:hAnsi="GHEA Grapalat" w:cs="Sylfaen"/>
          <w:sz w:val="20"/>
          <w:lang w:val="ru-RU"/>
        </w:rPr>
        <w:t>կայացվելուն</w:t>
      </w:r>
      <w:r w:rsidRPr="00640568">
        <w:rPr>
          <w:rFonts w:ascii="GHEA Grapalat" w:hAnsi="GHEA Grapalat" w:cs="Sylfaen"/>
          <w:sz w:val="20"/>
          <w:lang w:val="af-ZA"/>
        </w:rPr>
        <w:t xml:space="preserve"> </w:t>
      </w:r>
      <w:r w:rsidRPr="00640568">
        <w:rPr>
          <w:rFonts w:ascii="GHEA Grapalat" w:hAnsi="GHEA Grapalat" w:cs="Sylfaen"/>
          <w:sz w:val="20"/>
          <w:lang w:val="ru-RU"/>
        </w:rPr>
        <w:t>հաջորդող</w:t>
      </w:r>
      <w:r w:rsidRPr="00640568">
        <w:rPr>
          <w:rFonts w:ascii="GHEA Grapalat" w:hAnsi="GHEA Grapalat" w:cs="Sylfaen"/>
          <w:sz w:val="20"/>
          <w:lang w:val="af-ZA"/>
        </w:rPr>
        <w:t xml:space="preserve"> </w:t>
      </w:r>
      <w:r w:rsidRPr="00640568">
        <w:rPr>
          <w:rFonts w:ascii="GHEA Grapalat" w:hAnsi="GHEA Grapalat" w:cs="Sylfaen"/>
          <w:sz w:val="20"/>
          <w:lang w:val="ru-RU"/>
        </w:rPr>
        <w:t>օրը</w:t>
      </w:r>
      <w:r w:rsidRPr="00640568">
        <w:rPr>
          <w:rFonts w:ascii="GHEA Grapalat" w:hAnsi="GHEA Grapalat" w:cs="Sylfaen"/>
          <w:sz w:val="20"/>
          <w:lang w:val="af-ZA"/>
        </w:rPr>
        <w:t xml:space="preserve"> </w:t>
      </w:r>
      <w:r w:rsidRPr="00640568">
        <w:rPr>
          <w:rFonts w:ascii="GHEA Grapalat" w:hAnsi="GHEA Grapalat" w:cs="Sylfaen"/>
          <w:sz w:val="20"/>
          <w:lang w:val="ru-RU"/>
        </w:rPr>
        <w:t>այն</w:t>
      </w:r>
      <w:r w:rsidRPr="00640568">
        <w:rPr>
          <w:rFonts w:ascii="GHEA Grapalat" w:hAnsi="GHEA Grapalat" w:cs="Sylfaen"/>
          <w:sz w:val="20"/>
          <w:lang w:val="af-ZA"/>
        </w:rPr>
        <w:t xml:space="preserve"> գրավոր </w:t>
      </w:r>
      <w:r w:rsidRPr="00640568">
        <w:rPr>
          <w:rFonts w:ascii="GHEA Grapalat" w:hAnsi="GHEA Grapalat" w:cs="Sylfaen"/>
          <w:sz w:val="20"/>
          <w:lang w:val="ru-RU"/>
        </w:rPr>
        <w:t>տրամադրվում</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մարմնին</w:t>
      </w:r>
      <w:r w:rsidRPr="00640568">
        <w:rPr>
          <w:rFonts w:ascii="GHEA Grapalat" w:hAnsi="GHEA Grapalat" w:cs="Sylfaen"/>
          <w:sz w:val="20"/>
          <w:lang w:val="af-ZA"/>
        </w:rPr>
        <w:t xml:space="preserve"> </w:t>
      </w:r>
      <w:r w:rsidRPr="00640568">
        <w:rPr>
          <w:rFonts w:ascii="GHEA Grapalat" w:hAnsi="GHEA Grapalat" w:cs="Sylfaen"/>
          <w:sz w:val="20"/>
          <w:lang w:val="ru-RU"/>
        </w:rPr>
        <w:t>և</w:t>
      </w:r>
      <w:r w:rsidRPr="00640568">
        <w:rPr>
          <w:rFonts w:ascii="GHEA Grapalat" w:hAnsi="GHEA Grapalat" w:cs="Sylfaen"/>
          <w:sz w:val="20"/>
          <w:lang w:val="af-ZA"/>
        </w:rPr>
        <w:t xml:space="preserve"> </w:t>
      </w:r>
      <w:r w:rsidRPr="00640568">
        <w:rPr>
          <w:rFonts w:ascii="GHEA Grapalat" w:hAnsi="GHEA Grapalat" w:cs="Sylfaen"/>
          <w:sz w:val="20"/>
          <w:lang w:val="ru-RU"/>
        </w:rPr>
        <w:t>մասնակցին</w:t>
      </w:r>
      <w:r w:rsidRPr="00640568">
        <w:rPr>
          <w:rFonts w:ascii="GHEA Grapalat" w:hAnsi="GHEA Grapalat" w:cs="Sylfaen"/>
          <w:sz w:val="20"/>
          <w:lang w:val="af-ZA"/>
        </w:rPr>
        <w:t xml:space="preserve">: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մարմինը</w:t>
      </w:r>
      <w:r w:rsidRPr="00640568">
        <w:rPr>
          <w:rFonts w:ascii="GHEA Grapalat" w:hAnsi="GHEA Grapalat" w:cs="Sylfaen"/>
          <w:sz w:val="20"/>
          <w:lang w:val="af-ZA"/>
        </w:rPr>
        <w:t xml:space="preserve"> </w:t>
      </w:r>
      <w:r w:rsidRPr="00640568">
        <w:rPr>
          <w:rFonts w:ascii="GHEA Grapalat" w:hAnsi="GHEA Grapalat" w:cs="Sylfaen"/>
          <w:sz w:val="20"/>
          <w:lang w:val="ru-RU"/>
        </w:rPr>
        <w:t>մասնակցին</w:t>
      </w:r>
      <w:r w:rsidRPr="00640568">
        <w:rPr>
          <w:rFonts w:ascii="GHEA Grapalat" w:hAnsi="GHEA Grapalat" w:cs="Sylfaen"/>
          <w:sz w:val="20"/>
          <w:lang w:val="af-ZA"/>
        </w:rPr>
        <w:t xml:space="preserve"> </w:t>
      </w:r>
      <w:r w:rsidRPr="00640568">
        <w:rPr>
          <w:rFonts w:ascii="GHEA Grapalat" w:hAnsi="GHEA Grapalat" w:cs="Sylfaen"/>
          <w:sz w:val="20"/>
          <w:lang w:val="ru-RU"/>
        </w:rPr>
        <w:t>ներառում</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գնումների</w:t>
      </w:r>
      <w:r w:rsidRPr="00640568">
        <w:rPr>
          <w:rFonts w:ascii="GHEA Grapalat" w:hAnsi="GHEA Grapalat" w:cs="Sylfaen"/>
          <w:sz w:val="20"/>
          <w:lang w:val="af-ZA"/>
        </w:rPr>
        <w:t xml:space="preserve"> </w:t>
      </w:r>
      <w:r w:rsidRPr="00640568">
        <w:rPr>
          <w:rFonts w:ascii="GHEA Grapalat" w:hAnsi="GHEA Grapalat" w:cs="Sylfaen"/>
          <w:sz w:val="20"/>
          <w:lang w:val="ru-RU"/>
        </w:rPr>
        <w:t>գործընթացին</w:t>
      </w:r>
      <w:r w:rsidRPr="00BA41C0">
        <w:rPr>
          <w:rFonts w:ascii="GHEA Grapalat" w:hAnsi="GHEA Grapalat" w:cs="Sylfaen"/>
          <w:sz w:val="20"/>
          <w:lang w:val="af-ZA"/>
        </w:rPr>
        <w:t xml:space="preserve"> </w:t>
      </w:r>
      <w:r w:rsidRPr="00BA41C0">
        <w:rPr>
          <w:rFonts w:ascii="GHEA Grapalat" w:hAnsi="GHEA Grapalat" w:cs="Sylfaen"/>
          <w:sz w:val="20"/>
          <w:lang w:val="ru-RU"/>
        </w:rPr>
        <w:t>մասնակցելու</w:t>
      </w:r>
      <w:r w:rsidRPr="00BA41C0">
        <w:rPr>
          <w:rFonts w:ascii="GHEA Grapalat" w:hAnsi="GHEA Grapalat" w:cs="Sylfaen"/>
          <w:sz w:val="20"/>
          <w:lang w:val="af-ZA"/>
        </w:rPr>
        <w:t xml:space="preserve"> </w:t>
      </w:r>
      <w:r w:rsidRPr="00BA41C0">
        <w:rPr>
          <w:rFonts w:ascii="GHEA Grapalat" w:hAnsi="GHEA Grapalat" w:cs="Sylfaen"/>
          <w:sz w:val="20"/>
          <w:lang w:val="ru-RU"/>
        </w:rPr>
        <w:t>իրավունք</w:t>
      </w:r>
      <w:r w:rsidRPr="00BA41C0">
        <w:rPr>
          <w:rFonts w:ascii="GHEA Grapalat" w:hAnsi="GHEA Grapalat" w:cs="Sylfaen"/>
          <w:sz w:val="20"/>
          <w:lang w:val="af-ZA"/>
        </w:rPr>
        <w:t xml:space="preserve"> </w:t>
      </w:r>
      <w:r w:rsidRPr="00BA41C0">
        <w:rPr>
          <w:rFonts w:ascii="GHEA Grapalat" w:hAnsi="GHEA Grapalat" w:cs="Sylfaen"/>
          <w:sz w:val="20"/>
          <w:lang w:val="ru-RU"/>
        </w:rPr>
        <w:t>չունեցող</w:t>
      </w:r>
      <w:r w:rsidRPr="00BA41C0">
        <w:rPr>
          <w:rFonts w:ascii="GHEA Grapalat" w:hAnsi="GHEA Grapalat" w:cs="Sylfaen"/>
          <w:sz w:val="20"/>
          <w:lang w:val="af-ZA"/>
        </w:rPr>
        <w:t xml:space="preserve"> </w:t>
      </w:r>
      <w:r w:rsidRPr="00BA41C0">
        <w:rPr>
          <w:rFonts w:ascii="GHEA Grapalat" w:hAnsi="GHEA Grapalat" w:cs="Sylfaen"/>
          <w:sz w:val="20"/>
          <w:lang w:val="ru-RU"/>
        </w:rPr>
        <w:t>մասնակիցների</w:t>
      </w:r>
      <w:r w:rsidRPr="00BA41C0">
        <w:rPr>
          <w:rFonts w:ascii="GHEA Grapalat" w:hAnsi="GHEA Grapalat" w:cs="Sylfaen"/>
          <w:sz w:val="20"/>
          <w:lang w:val="af-ZA"/>
        </w:rPr>
        <w:t xml:space="preserve"> </w:t>
      </w:r>
      <w:r w:rsidRPr="00BA41C0">
        <w:rPr>
          <w:rFonts w:ascii="GHEA Grapalat" w:hAnsi="GHEA Grapalat" w:cs="Sylfaen"/>
          <w:sz w:val="20"/>
          <w:lang w:val="ru-RU"/>
        </w:rPr>
        <w:t>ցուցակում</w:t>
      </w:r>
      <w:r w:rsidRPr="00BA41C0">
        <w:rPr>
          <w:rFonts w:ascii="GHEA Grapalat" w:hAnsi="GHEA Grapalat" w:cs="Sylfaen"/>
          <w:sz w:val="20"/>
          <w:lang w:val="af-ZA"/>
        </w:rPr>
        <w:t xml:space="preserve"> </w:t>
      </w:r>
      <w:r w:rsidRPr="00BA41C0">
        <w:rPr>
          <w:rFonts w:ascii="GHEA Grapalat" w:hAnsi="GHEA Grapalat" w:cs="Sylfaen"/>
          <w:sz w:val="20"/>
          <w:lang w:val="ru-RU"/>
        </w:rPr>
        <w:t>որոշումն</w:t>
      </w:r>
      <w:r w:rsidRPr="00BA41C0">
        <w:rPr>
          <w:rFonts w:ascii="GHEA Grapalat" w:hAnsi="GHEA Grapalat" w:cs="Sylfaen"/>
          <w:sz w:val="20"/>
          <w:lang w:val="af-ZA"/>
        </w:rPr>
        <w:t xml:space="preserve"> </w:t>
      </w:r>
      <w:r w:rsidRPr="00BA41C0">
        <w:rPr>
          <w:rFonts w:ascii="GHEA Grapalat" w:hAnsi="GHEA Grapalat" w:cs="Sylfaen"/>
          <w:sz w:val="20"/>
          <w:lang w:val="ru-RU"/>
        </w:rPr>
        <w:t>ստանալուն</w:t>
      </w:r>
      <w:r w:rsidRPr="00BA41C0">
        <w:rPr>
          <w:rFonts w:ascii="GHEA Grapalat" w:hAnsi="GHEA Grapalat" w:cs="Sylfaen"/>
          <w:sz w:val="20"/>
          <w:lang w:val="af-ZA"/>
        </w:rPr>
        <w:t xml:space="preserve"> </w:t>
      </w:r>
      <w:r w:rsidRPr="00BA41C0">
        <w:rPr>
          <w:rFonts w:ascii="GHEA Grapalat" w:hAnsi="GHEA Grapalat" w:cs="Sylfaen"/>
          <w:sz w:val="20"/>
          <w:lang w:val="ru-RU"/>
        </w:rPr>
        <w:t>հաջորդող</w:t>
      </w:r>
      <w:r w:rsidRPr="00BA41C0">
        <w:rPr>
          <w:rFonts w:ascii="GHEA Grapalat" w:hAnsi="GHEA Grapalat" w:cs="Sylfaen"/>
          <w:sz w:val="20"/>
          <w:lang w:val="af-ZA"/>
        </w:rPr>
        <w:t xml:space="preserve"> </w:t>
      </w:r>
      <w:r w:rsidRPr="00BA41C0">
        <w:rPr>
          <w:rFonts w:ascii="GHEA Grapalat" w:hAnsi="GHEA Grapalat" w:cs="Sylfaen"/>
          <w:sz w:val="20"/>
          <w:lang w:val="ru-RU"/>
        </w:rPr>
        <w:t>քառասուներորդ</w:t>
      </w:r>
      <w:r w:rsidRPr="00BA41C0">
        <w:rPr>
          <w:rFonts w:ascii="GHEA Grapalat" w:hAnsi="GHEA Grapalat" w:cs="Sylfaen"/>
          <w:sz w:val="20"/>
          <w:lang w:val="af-ZA"/>
        </w:rPr>
        <w:t xml:space="preserve"> </w:t>
      </w:r>
      <w:r w:rsidRPr="00BA41C0">
        <w:rPr>
          <w:rFonts w:ascii="GHEA Grapalat" w:hAnsi="GHEA Grapalat" w:cs="Sylfaen"/>
          <w:sz w:val="20"/>
          <w:lang w:val="ru-RU"/>
        </w:rPr>
        <w:t>օրվան</w:t>
      </w:r>
      <w:r w:rsidRPr="00BA41C0">
        <w:rPr>
          <w:rFonts w:ascii="GHEA Grapalat" w:hAnsi="GHEA Grapalat" w:cs="Sylfaen"/>
          <w:sz w:val="20"/>
          <w:lang w:val="af-ZA"/>
        </w:rPr>
        <w:t xml:space="preserve"> </w:t>
      </w:r>
      <w:r w:rsidRPr="00BA41C0">
        <w:rPr>
          <w:rFonts w:ascii="GHEA Grapalat" w:hAnsi="GHEA Grapalat" w:cs="Sylfaen"/>
          <w:sz w:val="20"/>
          <w:lang w:val="ru-RU"/>
        </w:rPr>
        <w:t>հաջորդող</w:t>
      </w:r>
      <w:r w:rsidRPr="00BA41C0">
        <w:rPr>
          <w:rFonts w:ascii="GHEA Grapalat" w:hAnsi="GHEA Grapalat" w:cs="Sylfaen"/>
          <w:sz w:val="20"/>
          <w:lang w:val="af-ZA"/>
        </w:rPr>
        <w:t xml:space="preserve"> </w:t>
      </w:r>
      <w:r w:rsidRPr="00BA41C0">
        <w:rPr>
          <w:rFonts w:ascii="GHEA Grapalat" w:hAnsi="GHEA Grapalat" w:cs="Sylfaen"/>
          <w:sz w:val="20"/>
          <w:lang w:val="ru-RU"/>
        </w:rPr>
        <w:t>հինգ</w:t>
      </w:r>
      <w:r>
        <w:rPr>
          <w:rFonts w:ascii="GHEA Grapalat" w:hAnsi="GHEA Grapalat" w:cs="Sylfaen"/>
          <w:sz w:val="20"/>
        </w:rPr>
        <w:t>երորդ</w:t>
      </w:r>
      <w:r w:rsidRPr="00BA41C0">
        <w:rPr>
          <w:rFonts w:ascii="GHEA Grapalat" w:hAnsi="GHEA Grapalat" w:cs="Sylfaen"/>
          <w:sz w:val="20"/>
          <w:lang w:val="af-ZA"/>
        </w:rPr>
        <w:t xml:space="preserve"> </w:t>
      </w:r>
      <w:r w:rsidRPr="00BA41C0">
        <w:rPr>
          <w:rFonts w:ascii="GHEA Grapalat" w:hAnsi="GHEA Grapalat" w:cs="Sylfaen"/>
          <w:sz w:val="20"/>
          <w:lang w:val="ru-RU"/>
        </w:rPr>
        <w:t>օր</w:t>
      </w:r>
      <w:r>
        <w:rPr>
          <w:rFonts w:ascii="GHEA Grapalat" w:hAnsi="GHEA Grapalat" w:cs="Sylfaen"/>
          <w:sz w:val="20"/>
        </w:rPr>
        <w:t>ը</w:t>
      </w:r>
      <w:r w:rsidRPr="00BA41C0">
        <w:rPr>
          <w:rFonts w:ascii="GHEA Grapalat" w:hAnsi="GHEA Grapalat" w:cs="Sylfaen"/>
          <w:sz w:val="20"/>
          <w:lang w:val="af-ZA"/>
        </w:rPr>
        <w:t xml:space="preserve">, </w:t>
      </w:r>
      <w:r w:rsidRPr="00BA41C0">
        <w:rPr>
          <w:rFonts w:ascii="GHEA Grapalat" w:hAnsi="GHEA Grapalat" w:cs="Sylfaen"/>
          <w:sz w:val="20"/>
          <w:lang w:val="ru-RU"/>
        </w:rPr>
        <w:t>իսկ</w:t>
      </w:r>
      <w:r w:rsidRPr="00BA41C0">
        <w:rPr>
          <w:rFonts w:ascii="GHEA Grapalat" w:hAnsi="GHEA Grapalat" w:cs="Sylfaen"/>
          <w:sz w:val="20"/>
          <w:lang w:val="af-ZA"/>
        </w:rPr>
        <w:t xml:space="preserve"> </w:t>
      </w:r>
      <w:r w:rsidRPr="00BA41C0">
        <w:rPr>
          <w:rFonts w:ascii="GHEA Grapalat" w:hAnsi="GHEA Grapalat" w:cs="Sylfaen"/>
          <w:sz w:val="20"/>
          <w:lang w:val="ru-RU"/>
        </w:rPr>
        <w:t>որոշումն</w:t>
      </w:r>
      <w:r w:rsidRPr="00BA41C0">
        <w:rPr>
          <w:rFonts w:ascii="GHEA Grapalat" w:hAnsi="GHEA Grapalat" w:cs="Sylfaen"/>
          <w:sz w:val="20"/>
          <w:lang w:val="af-ZA"/>
        </w:rPr>
        <w:t xml:space="preserve"> </w:t>
      </w:r>
      <w:r w:rsidRPr="00BA41C0">
        <w:rPr>
          <w:rFonts w:ascii="GHEA Grapalat" w:hAnsi="GHEA Grapalat" w:cs="Sylfaen"/>
          <w:sz w:val="20"/>
          <w:lang w:val="ru-RU"/>
        </w:rPr>
        <w:t>ստանալուն</w:t>
      </w:r>
      <w:r w:rsidRPr="00BA41C0">
        <w:rPr>
          <w:rFonts w:ascii="GHEA Grapalat" w:hAnsi="GHEA Grapalat" w:cs="Sylfaen"/>
          <w:sz w:val="20"/>
          <w:lang w:val="af-ZA"/>
        </w:rPr>
        <w:t xml:space="preserve"> </w:t>
      </w:r>
      <w:r w:rsidRPr="00BA41C0">
        <w:rPr>
          <w:rFonts w:ascii="GHEA Grapalat" w:hAnsi="GHEA Grapalat" w:cs="Sylfaen"/>
          <w:sz w:val="20"/>
          <w:lang w:val="ru-RU"/>
        </w:rPr>
        <w:t>հաջորդող</w:t>
      </w:r>
      <w:r w:rsidRPr="00BA41C0">
        <w:rPr>
          <w:rFonts w:ascii="GHEA Grapalat" w:hAnsi="GHEA Grapalat" w:cs="Sylfaen"/>
          <w:sz w:val="20"/>
          <w:lang w:val="af-ZA"/>
        </w:rPr>
        <w:t xml:space="preserve"> </w:t>
      </w:r>
      <w:r w:rsidRPr="00640568">
        <w:rPr>
          <w:rFonts w:ascii="GHEA Grapalat" w:hAnsi="GHEA Grapalat" w:cs="Sylfaen"/>
          <w:sz w:val="20"/>
          <w:lang w:val="ru-RU"/>
        </w:rPr>
        <w:t>քառասուներորդ</w:t>
      </w:r>
      <w:r w:rsidRPr="00640568">
        <w:rPr>
          <w:rFonts w:ascii="GHEA Grapalat" w:hAnsi="GHEA Grapalat" w:cs="Sylfaen"/>
          <w:sz w:val="20"/>
          <w:lang w:val="af-ZA"/>
        </w:rPr>
        <w:t xml:space="preserve"> </w:t>
      </w:r>
      <w:r w:rsidRPr="00640568">
        <w:rPr>
          <w:rFonts w:ascii="GHEA Grapalat" w:hAnsi="GHEA Grapalat" w:cs="Sylfaen"/>
          <w:sz w:val="20"/>
          <w:lang w:val="ru-RU"/>
        </w:rPr>
        <w:t>օրվա</w:t>
      </w:r>
      <w:r w:rsidRPr="00640568">
        <w:rPr>
          <w:rFonts w:ascii="GHEA Grapalat" w:hAnsi="GHEA Grapalat" w:cs="Sylfaen"/>
          <w:sz w:val="20"/>
          <w:lang w:val="af-ZA"/>
        </w:rPr>
        <w:t xml:space="preserve"> </w:t>
      </w:r>
      <w:r w:rsidRPr="00640568">
        <w:rPr>
          <w:rFonts w:ascii="GHEA Grapalat" w:hAnsi="GHEA Grapalat" w:cs="Sylfaen"/>
          <w:sz w:val="20"/>
          <w:lang w:val="ru-RU"/>
        </w:rPr>
        <w:t>դրությամբ</w:t>
      </w:r>
      <w:r w:rsidRPr="00640568">
        <w:rPr>
          <w:rFonts w:ascii="GHEA Grapalat" w:hAnsi="GHEA Grapalat" w:cs="Sylfaen"/>
          <w:sz w:val="20"/>
          <w:lang w:val="af-ZA"/>
        </w:rPr>
        <w:t xml:space="preserve"> </w:t>
      </w:r>
      <w:r w:rsidRPr="00640568">
        <w:rPr>
          <w:rFonts w:ascii="GHEA Grapalat" w:hAnsi="GHEA Grapalat" w:cs="Sylfaen"/>
          <w:sz w:val="20"/>
          <w:lang w:val="ru-RU"/>
        </w:rPr>
        <w:t>մասնակցի</w:t>
      </w:r>
      <w:r w:rsidRPr="00640568">
        <w:rPr>
          <w:rFonts w:ascii="GHEA Grapalat" w:hAnsi="GHEA Grapalat" w:cs="Sylfaen"/>
          <w:sz w:val="20"/>
          <w:lang w:val="af-ZA"/>
        </w:rPr>
        <w:t xml:space="preserve"> </w:t>
      </w:r>
      <w:r w:rsidRPr="00640568">
        <w:rPr>
          <w:rFonts w:ascii="GHEA Grapalat" w:hAnsi="GHEA Grapalat" w:cs="Sylfaen"/>
          <w:sz w:val="20"/>
          <w:lang w:val="ru-RU"/>
        </w:rPr>
        <w:t>կողմից</w:t>
      </w:r>
      <w:r w:rsidRPr="00640568">
        <w:rPr>
          <w:rFonts w:ascii="GHEA Grapalat" w:hAnsi="GHEA Grapalat" w:cs="Sylfaen"/>
          <w:sz w:val="20"/>
          <w:lang w:val="af-ZA"/>
        </w:rPr>
        <w:t xml:space="preserve"> </w:t>
      </w:r>
      <w:r w:rsidRPr="00640568">
        <w:rPr>
          <w:rFonts w:ascii="GHEA Grapalat" w:hAnsi="GHEA Grapalat" w:cs="Sylfaen"/>
          <w:sz w:val="20"/>
          <w:lang w:val="ru-RU"/>
        </w:rPr>
        <w:t>որոշման</w:t>
      </w:r>
      <w:r w:rsidRPr="00640568">
        <w:rPr>
          <w:rFonts w:ascii="GHEA Grapalat" w:hAnsi="GHEA Grapalat" w:cs="Sylfaen"/>
          <w:sz w:val="20"/>
          <w:lang w:val="af-ZA"/>
        </w:rPr>
        <w:t xml:space="preserve"> </w:t>
      </w:r>
      <w:r w:rsidRPr="00640568">
        <w:rPr>
          <w:rFonts w:ascii="GHEA Grapalat" w:hAnsi="GHEA Grapalat" w:cs="Sylfaen"/>
          <w:sz w:val="20"/>
          <w:lang w:val="ru-RU"/>
        </w:rPr>
        <w:t>բողոքարկման</w:t>
      </w:r>
      <w:r w:rsidRPr="00640568">
        <w:rPr>
          <w:rFonts w:ascii="GHEA Grapalat" w:hAnsi="GHEA Grapalat" w:cs="Sylfaen"/>
          <w:sz w:val="20"/>
          <w:lang w:val="af-ZA"/>
        </w:rPr>
        <w:t xml:space="preserve"> </w:t>
      </w:r>
      <w:r w:rsidRPr="00640568">
        <w:rPr>
          <w:rFonts w:ascii="GHEA Grapalat" w:hAnsi="GHEA Grapalat" w:cs="Sylfaen"/>
          <w:sz w:val="20"/>
          <w:lang w:val="ru-RU"/>
        </w:rPr>
        <w:t>վերաբերյալ</w:t>
      </w:r>
      <w:r w:rsidRPr="00640568">
        <w:rPr>
          <w:rFonts w:ascii="GHEA Grapalat" w:hAnsi="GHEA Grapalat" w:cs="Sylfaen"/>
          <w:sz w:val="20"/>
          <w:lang w:val="af-ZA"/>
        </w:rPr>
        <w:t xml:space="preserve"> </w:t>
      </w:r>
      <w:r w:rsidRPr="00640568">
        <w:rPr>
          <w:rFonts w:ascii="GHEA Grapalat" w:hAnsi="GHEA Grapalat" w:cs="Sylfaen"/>
          <w:sz w:val="20"/>
          <w:lang w:val="ru-RU"/>
        </w:rPr>
        <w:t>հարուցված</w:t>
      </w:r>
      <w:r w:rsidRPr="00640568">
        <w:rPr>
          <w:rFonts w:ascii="GHEA Grapalat" w:hAnsi="GHEA Grapalat" w:cs="Sylfaen"/>
          <w:sz w:val="20"/>
          <w:lang w:val="af-ZA"/>
        </w:rPr>
        <w:t xml:space="preserve"> </w:t>
      </w:r>
      <w:r w:rsidRPr="00640568">
        <w:rPr>
          <w:rFonts w:ascii="GHEA Grapalat" w:hAnsi="GHEA Grapalat" w:cs="Sylfaen"/>
          <w:sz w:val="20"/>
          <w:lang w:val="ru-RU"/>
        </w:rPr>
        <w:t>և</w:t>
      </w:r>
      <w:r w:rsidRPr="00640568">
        <w:rPr>
          <w:rFonts w:ascii="GHEA Grapalat" w:hAnsi="GHEA Grapalat" w:cs="Sylfaen"/>
          <w:sz w:val="20"/>
          <w:lang w:val="af-ZA"/>
        </w:rPr>
        <w:t xml:space="preserve"> </w:t>
      </w:r>
      <w:r w:rsidRPr="00640568">
        <w:rPr>
          <w:rFonts w:ascii="GHEA Grapalat" w:hAnsi="GHEA Grapalat" w:cs="Sylfaen"/>
          <w:sz w:val="20"/>
          <w:lang w:val="ru-RU"/>
        </w:rPr>
        <w:t>չավարտված</w:t>
      </w:r>
      <w:r w:rsidRPr="00640568">
        <w:rPr>
          <w:rFonts w:ascii="GHEA Grapalat" w:hAnsi="GHEA Grapalat" w:cs="Sylfaen"/>
          <w:sz w:val="20"/>
          <w:lang w:val="af-ZA"/>
        </w:rPr>
        <w:t xml:space="preserve"> </w:t>
      </w:r>
      <w:r w:rsidRPr="00640568">
        <w:rPr>
          <w:rFonts w:ascii="GHEA Grapalat" w:hAnsi="GHEA Grapalat" w:cs="Sylfaen"/>
          <w:sz w:val="20"/>
          <w:lang w:val="ru-RU"/>
        </w:rPr>
        <w:t>դատական</w:t>
      </w:r>
      <w:r w:rsidRPr="00640568">
        <w:rPr>
          <w:rFonts w:ascii="GHEA Grapalat" w:hAnsi="GHEA Grapalat" w:cs="Sylfaen"/>
          <w:sz w:val="20"/>
          <w:lang w:val="af-ZA"/>
        </w:rPr>
        <w:t xml:space="preserve"> </w:t>
      </w:r>
      <w:r w:rsidRPr="00640568">
        <w:rPr>
          <w:rFonts w:ascii="GHEA Grapalat" w:hAnsi="GHEA Grapalat" w:cs="Sylfaen"/>
          <w:sz w:val="20"/>
          <w:lang w:val="ru-RU"/>
        </w:rPr>
        <w:t>գործի</w:t>
      </w:r>
      <w:r w:rsidRPr="00640568">
        <w:rPr>
          <w:rFonts w:ascii="GHEA Grapalat" w:hAnsi="GHEA Grapalat" w:cs="Sylfaen"/>
          <w:sz w:val="20"/>
          <w:lang w:val="af-ZA"/>
        </w:rPr>
        <w:t xml:space="preserve"> </w:t>
      </w:r>
      <w:r w:rsidRPr="00640568">
        <w:rPr>
          <w:rFonts w:ascii="GHEA Grapalat" w:hAnsi="GHEA Grapalat" w:cs="Sylfaen"/>
          <w:sz w:val="20"/>
          <w:lang w:val="ru-RU"/>
        </w:rPr>
        <w:t>առկայության</w:t>
      </w:r>
      <w:r w:rsidRPr="00640568">
        <w:rPr>
          <w:rFonts w:ascii="GHEA Grapalat" w:hAnsi="GHEA Grapalat" w:cs="Sylfaen"/>
          <w:sz w:val="20"/>
          <w:lang w:val="af-ZA"/>
        </w:rPr>
        <w:t xml:space="preserve"> </w:t>
      </w:r>
      <w:r w:rsidRPr="00640568">
        <w:rPr>
          <w:rFonts w:ascii="GHEA Grapalat" w:hAnsi="GHEA Grapalat" w:cs="Sylfaen"/>
          <w:sz w:val="20"/>
          <w:lang w:val="ru-RU"/>
        </w:rPr>
        <w:t>դեպքում</w:t>
      </w:r>
      <w:r w:rsidRPr="00640568">
        <w:rPr>
          <w:rFonts w:ascii="GHEA Grapalat" w:hAnsi="GHEA Grapalat" w:cs="Sylfaen"/>
          <w:sz w:val="20"/>
          <w:lang w:val="af-ZA"/>
        </w:rPr>
        <w:t xml:space="preserve">` </w:t>
      </w:r>
      <w:r w:rsidRPr="00640568">
        <w:rPr>
          <w:rFonts w:ascii="GHEA Grapalat" w:hAnsi="GHEA Grapalat" w:cs="Sylfaen"/>
          <w:sz w:val="20"/>
          <w:lang w:val="ru-RU"/>
        </w:rPr>
        <w:t>տվյալ</w:t>
      </w:r>
      <w:r w:rsidRPr="00640568">
        <w:rPr>
          <w:rFonts w:ascii="GHEA Grapalat" w:hAnsi="GHEA Grapalat" w:cs="Sylfaen"/>
          <w:sz w:val="20"/>
          <w:lang w:val="af-ZA"/>
        </w:rPr>
        <w:t xml:space="preserve"> </w:t>
      </w:r>
      <w:r w:rsidRPr="00640568">
        <w:rPr>
          <w:rFonts w:ascii="GHEA Grapalat" w:hAnsi="GHEA Grapalat" w:cs="Sylfaen"/>
          <w:sz w:val="20"/>
          <w:lang w:val="ru-RU"/>
        </w:rPr>
        <w:t>դատական</w:t>
      </w:r>
      <w:r w:rsidRPr="00640568">
        <w:rPr>
          <w:rFonts w:ascii="GHEA Grapalat" w:hAnsi="GHEA Grapalat" w:cs="Sylfaen"/>
          <w:sz w:val="20"/>
          <w:lang w:val="af-ZA"/>
        </w:rPr>
        <w:t xml:space="preserve"> </w:t>
      </w:r>
      <w:r w:rsidRPr="00640568">
        <w:rPr>
          <w:rFonts w:ascii="GHEA Grapalat" w:hAnsi="GHEA Grapalat" w:cs="Sylfaen"/>
          <w:sz w:val="20"/>
          <w:lang w:val="ru-RU"/>
        </w:rPr>
        <w:t>գործով</w:t>
      </w:r>
      <w:r w:rsidRPr="00640568">
        <w:rPr>
          <w:rFonts w:ascii="GHEA Grapalat" w:hAnsi="GHEA Grapalat" w:cs="Sylfaen"/>
          <w:sz w:val="20"/>
          <w:lang w:val="af-ZA"/>
        </w:rPr>
        <w:t xml:space="preserve"> </w:t>
      </w:r>
      <w:r w:rsidRPr="00640568">
        <w:rPr>
          <w:rFonts w:ascii="GHEA Grapalat" w:hAnsi="GHEA Grapalat" w:cs="Sylfaen"/>
          <w:sz w:val="20"/>
          <w:lang w:val="ru-RU"/>
        </w:rPr>
        <w:t>եզրափակիչ</w:t>
      </w:r>
      <w:r w:rsidRPr="00640568">
        <w:rPr>
          <w:rFonts w:ascii="GHEA Grapalat" w:hAnsi="GHEA Grapalat" w:cs="Sylfaen"/>
          <w:sz w:val="20"/>
          <w:lang w:val="af-ZA"/>
        </w:rPr>
        <w:t xml:space="preserve"> </w:t>
      </w:r>
      <w:r w:rsidRPr="00640568">
        <w:rPr>
          <w:rFonts w:ascii="GHEA Grapalat" w:hAnsi="GHEA Grapalat" w:cs="Sylfaen"/>
          <w:sz w:val="20"/>
          <w:lang w:val="ru-RU"/>
        </w:rPr>
        <w:t>դատական</w:t>
      </w:r>
      <w:r w:rsidRPr="00640568">
        <w:rPr>
          <w:rFonts w:ascii="GHEA Grapalat" w:hAnsi="GHEA Grapalat" w:cs="Sylfaen"/>
          <w:sz w:val="20"/>
          <w:lang w:val="af-ZA"/>
        </w:rPr>
        <w:t xml:space="preserve"> </w:t>
      </w:r>
      <w:r w:rsidRPr="00640568">
        <w:rPr>
          <w:rFonts w:ascii="GHEA Grapalat" w:hAnsi="GHEA Grapalat" w:cs="Sylfaen"/>
          <w:sz w:val="20"/>
          <w:lang w:val="ru-RU"/>
        </w:rPr>
        <w:t>ակտն</w:t>
      </w:r>
      <w:r w:rsidRPr="00640568">
        <w:rPr>
          <w:rFonts w:ascii="GHEA Grapalat" w:hAnsi="GHEA Grapalat" w:cs="Sylfaen"/>
          <w:sz w:val="20"/>
          <w:lang w:val="af-ZA"/>
        </w:rPr>
        <w:t xml:space="preserve"> </w:t>
      </w:r>
      <w:r w:rsidRPr="00640568">
        <w:rPr>
          <w:rFonts w:ascii="GHEA Grapalat" w:hAnsi="GHEA Grapalat" w:cs="Sylfaen"/>
          <w:sz w:val="20"/>
          <w:lang w:val="ru-RU"/>
        </w:rPr>
        <w:t>ուժի</w:t>
      </w:r>
      <w:r w:rsidRPr="00640568">
        <w:rPr>
          <w:rFonts w:ascii="GHEA Grapalat" w:hAnsi="GHEA Grapalat" w:cs="Sylfaen"/>
          <w:sz w:val="20"/>
          <w:lang w:val="af-ZA"/>
        </w:rPr>
        <w:t xml:space="preserve"> </w:t>
      </w:r>
      <w:r w:rsidRPr="00640568">
        <w:rPr>
          <w:rFonts w:ascii="GHEA Grapalat" w:hAnsi="GHEA Grapalat" w:cs="Sylfaen"/>
          <w:sz w:val="20"/>
          <w:lang w:val="ru-RU"/>
        </w:rPr>
        <w:t>մեջ</w:t>
      </w:r>
      <w:r w:rsidRPr="00640568">
        <w:rPr>
          <w:rFonts w:ascii="GHEA Grapalat" w:hAnsi="GHEA Grapalat" w:cs="Sylfaen"/>
          <w:sz w:val="20"/>
          <w:lang w:val="af-ZA"/>
        </w:rPr>
        <w:t xml:space="preserve"> </w:t>
      </w:r>
      <w:r w:rsidRPr="00640568">
        <w:rPr>
          <w:rFonts w:ascii="GHEA Grapalat" w:hAnsi="GHEA Grapalat" w:cs="Sylfaen"/>
          <w:sz w:val="20"/>
          <w:lang w:val="ru-RU"/>
        </w:rPr>
        <w:t>մտնելու</w:t>
      </w:r>
      <w:r w:rsidRPr="00640568">
        <w:rPr>
          <w:rFonts w:ascii="GHEA Grapalat" w:hAnsi="GHEA Grapalat" w:cs="Sylfaen"/>
          <w:sz w:val="20"/>
          <w:lang w:val="af-ZA"/>
        </w:rPr>
        <w:t xml:space="preserve"> </w:t>
      </w:r>
      <w:r w:rsidRPr="00640568">
        <w:rPr>
          <w:rFonts w:ascii="GHEA Grapalat" w:hAnsi="GHEA Grapalat" w:cs="Sylfaen"/>
          <w:sz w:val="20"/>
          <w:lang w:val="ru-RU"/>
        </w:rPr>
        <w:t>օրվան</w:t>
      </w:r>
      <w:r w:rsidRPr="00640568">
        <w:rPr>
          <w:rFonts w:ascii="GHEA Grapalat" w:hAnsi="GHEA Grapalat" w:cs="Sylfaen"/>
          <w:sz w:val="20"/>
          <w:lang w:val="af-ZA"/>
        </w:rPr>
        <w:t xml:space="preserve"> </w:t>
      </w:r>
      <w:r w:rsidRPr="00640568">
        <w:rPr>
          <w:rFonts w:ascii="GHEA Grapalat" w:hAnsi="GHEA Grapalat" w:cs="Sylfaen"/>
          <w:sz w:val="20"/>
          <w:lang w:val="ru-RU"/>
        </w:rPr>
        <w:t>հաջորդող</w:t>
      </w:r>
      <w:r w:rsidRPr="00640568">
        <w:rPr>
          <w:rFonts w:ascii="GHEA Grapalat" w:hAnsi="GHEA Grapalat" w:cs="Sylfaen"/>
          <w:sz w:val="20"/>
          <w:lang w:val="af-ZA"/>
        </w:rPr>
        <w:t xml:space="preserve"> </w:t>
      </w:r>
      <w:r w:rsidRPr="00640568">
        <w:rPr>
          <w:rFonts w:ascii="GHEA Grapalat" w:hAnsi="GHEA Grapalat" w:cs="Sylfaen"/>
          <w:sz w:val="20"/>
          <w:lang w:val="ru-RU"/>
        </w:rPr>
        <w:t>հինգ</w:t>
      </w:r>
      <w:r w:rsidRPr="00640568">
        <w:rPr>
          <w:rFonts w:ascii="GHEA Grapalat" w:hAnsi="GHEA Grapalat" w:cs="Sylfaen"/>
          <w:sz w:val="20"/>
        </w:rPr>
        <w:t>երորդ</w:t>
      </w:r>
      <w:r w:rsidRPr="00640568">
        <w:rPr>
          <w:rFonts w:ascii="GHEA Grapalat" w:hAnsi="GHEA Grapalat" w:cs="Sylfaen"/>
          <w:sz w:val="20"/>
          <w:lang w:val="af-ZA"/>
        </w:rPr>
        <w:t xml:space="preserve"> </w:t>
      </w:r>
      <w:r w:rsidRPr="00640568">
        <w:rPr>
          <w:rFonts w:ascii="GHEA Grapalat" w:hAnsi="GHEA Grapalat" w:cs="Sylfaen"/>
          <w:sz w:val="20"/>
          <w:lang w:val="ru-RU"/>
        </w:rPr>
        <w:t>օր</w:t>
      </w:r>
      <w:r w:rsidRPr="00640568">
        <w:rPr>
          <w:rFonts w:ascii="GHEA Grapalat" w:hAnsi="GHEA Grapalat" w:cs="Sylfaen"/>
          <w:sz w:val="20"/>
        </w:rPr>
        <w:t>ը</w:t>
      </w:r>
      <w:r w:rsidRPr="00640568">
        <w:rPr>
          <w:rFonts w:ascii="GHEA Grapalat" w:hAnsi="GHEA Grapalat" w:cs="Sylfaen"/>
          <w:sz w:val="20"/>
          <w:lang w:val="af-ZA"/>
        </w:rPr>
        <w:t xml:space="preserve">, </w:t>
      </w:r>
      <w:r w:rsidRPr="00640568">
        <w:rPr>
          <w:rFonts w:ascii="GHEA Grapalat" w:hAnsi="GHEA Grapalat" w:cs="Sylfaen"/>
          <w:sz w:val="20"/>
          <w:lang w:val="ru-RU"/>
        </w:rPr>
        <w:t>եթե</w:t>
      </w:r>
      <w:r w:rsidRPr="00640568">
        <w:rPr>
          <w:rFonts w:ascii="GHEA Grapalat" w:hAnsi="GHEA Grapalat" w:cs="Sylfaen"/>
          <w:sz w:val="20"/>
          <w:lang w:val="af-ZA"/>
        </w:rPr>
        <w:t xml:space="preserve"> </w:t>
      </w:r>
      <w:r w:rsidRPr="00640568">
        <w:rPr>
          <w:rFonts w:ascii="GHEA Grapalat" w:hAnsi="GHEA Grapalat" w:cs="Sylfaen"/>
          <w:sz w:val="20"/>
          <w:lang w:val="ru-RU"/>
        </w:rPr>
        <w:t>դատական</w:t>
      </w:r>
      <w:r w:rsidRPr="00640568">
        <w:rPr>
          <w:rFonts w:ascii="GHEA Grapalat" w:hAnsi="GHEA Grapalat" w:cs="Sylfaen"/>
          <w:sz w:val="20"/>
          <w:lang w:val="af-ZA"/>
        </w:rPr>
        <w:t xml:space="preserve"> </w:t>
      </w:r>
      <w:r w:rsidRPr="00640568">
        <w:rPr>
          <w:rFonts w:ascii="GHEA Grapalat" w:hAnsi="GHEA Grapalat" w:cs="Sylfaen"/>
          <w:sz w:val="20"/>
          <w:lang w:val="ru-RU"/>
        </w:rPr>
        <w:t>քննության</w:t>
      </w:r>
      <w:r w:rsidRPr="00640568">
        <w:rPr>
          <w:rFonts w:ascii="GHEA Grapalat" w:hAnsi="GHEA Grapalat" w:cs="Sylfaen"/>
          <w:sz w:val="20"/>
          <w:lang w:val="af-ZA"/>
        </w:rPr>
        <w:t xml:space="preserve"> </w:t>
      </w:r>
      <w:r w:rsidRPr="00640568">
        <w:rPr>
          <w:rFonts w:ascii="GHEA Grapalat" w:hAnsi="GHEA Grapalat" w:cs="Sylfaen"/>
          <w:sz w:val="20"/>
          <w:lang w:val="ru-RU"/>
        </w:rPr>
        <w:t>արդյունքով</w:t>
      </w:r>
      <w:r w:rsidRPr="00640568">
        <w:rPr>
          <w:rFonts w:ascii="GHEA Grapalat" w:hAnsi="GHEA Grapalat" w:cs="Sylfaen"/>
          <w:sz w:val="20"/>
          <w:lang w:val="af-ZA"/>
        </w:rPr>
        <w:t xml:space="preserve"> </w:t>
      </w:r>
      <w:r w:rsidRPr="00640568">
        <w:rPr>
          <w:rFonts w:ascii="GHEA Grapalat" w:hAnsi="GHEA Grapalat" w:cs="Sylfaen"/>
          <w:sz w:val="20"/>
          <w:lang w:val="ru-RU"/>
        </w:rPr>
        <w:t>որոշման</w:t>
      </w:r>
      <w:r w:rsidRPr="00640568">
        <w:rPr>
          <w:rFonts w:ascii="GHEA Grapalat" w:hAnsi="GHEA Grapalat" w:cs="Sylfaen"/>
          <w:sz w:val="20"/>
          <w:lang w:val="af-ZA"/>
        </w:rPr>
        <w:t xml:space="preserve"> </w:t>
      </w:r>
      <w:r w:rsidRPr="00640568">
        <w:rPr>
          <w:rFonts w:ascii="GHEA Grapalat" w:hAnsi="GHEA Grapalat" w:cs="Sylfaen"/>
          <w:sz w:val="20"/>
          <w:lang w:val="ru-RU"/>
        </w:rPr>
        <w:t>կատարման</w:t>
      </w:r>
      <w:r w:rsidRPr="00640568">
        <w:rPr>
          <w:rFonts w:ascii="GHEA Grapalat" w:hAnsi="GHEA Grapalat" w:cs="Sylfaen"/>
          <w:sz w:val="20"/>
          <w:lang w:val="af-ZA"/>
        </w:rPr>
        <w:t xml:space="preserve"> </w:t>
      </w:r>
      <w:r w:rsidRPr="00640568">
        <w:rPr>
          <w:rFonts w:ascii="GHEA Grapalat" w:hAnsi="GHEA Grapalat" w:cs="Sylfaen"/>
          <w:sz w:val="20"/>
          <w:lang w:val="ru-RU"/>
        </w:rPr>
        <w:t>հնարավորությունը</w:t>
      </w:r>
      <w:r w:rsidRPr="00640568">
        <w:rPr>
          <w:rFonts w:ascii="GHEA Grapalat" w:hAnsi="GHEA Grapalat" w:cs="Sylfaen"/>
          <w:sz w:val="20"/>
          <w:lang w:val="af-ZA"/>
        </w:rPr>
        <w:t xml:space="preserve"> </w:t>
      </w:r>
      <w:r w:rsidRPr="00640568">
        <w:rPr>
          <w:rFonts w:ascii="GHEA Grapalat" w:hAnsi="GHEA Grapalat" w:cs="Sylfaen"/>
          <w:sz w:val="20"/>
          <w:lang w:val="ru-RU"/>
        </w:rPr>
        <w:t>չի</w:t>
      </w:r>
      <w:r w:rsidRPr="00640568">
        <w:rPr>
          <w:rFonts w:ascii="GHEA Grapalat" w:hAnsi="GHEA Grapalat" w:cs="Sylfaen"/>
          <w:sz w:val="20"/>
          <w:lang w:val="af-ZA"/>
        </w:rPr>
        <w:t xml:space="preserve"> </w:t>
      </w:r>
      <w:r w:rsidRPr="00640568">
        <w:rPr>
          <w:rFonts w:ascii="GHEA Grapalat" w:hAnsi="GHEA Grapalat" w:cs="Sylfaen"/>
          <w:sz w:val="20"/>
          <w:lang w:val="ru-RU"/>
        </w:rPr>
        <w:t>վերացել</w:t>
      </w:r>
      <w:r w:rsidRPr="00640568">
        <w:rPr>
          <w:rFonts w:ascii="GHEA Grapalat" w:hAnsi="GHEA Grapalat" w:cs="Sylfaen"/>
          <w:sz w:val="20"/>
          <w:lang w:val="af-ZA"/>
        </w:rPr>
        <w:t xml:space="preserve">: </w:t>
      </w:r>
    </w:p>
    <w:p w14:paraId="0244B189" w14:textId="77777777" w:rsidR="00A66703" w:rsidRPr="00640568" w:rsidRDefault="00A66703" w:rsidP="00A66703">
      <w:pPr>
        <w:shd w:val="clear" w:color="auto" w:fill="FFFFFF"/>
        <w:ind w:firstLine="375"/>
        <w:jc w:val="both"/>
        <w:rPr>
          <w:rFonts w:ascii="GHEA Grapalat" w:hAnsi="GHEA Grapalat" w:cs="Sylfaen"/>
          <w:sz w:val="20"/>
          <w:lang w:val="af-ZA"/>
        </w:rPr>
      </w:pPr>
      <w:r w:rsidRPr="00640568">
        <w:rPr>
          <w:rFonts w:ascii="GHEA Grapalat" w:hAnsi="GHEA Grapalat" w:cs="Sylfaen"/>
          <w:sz w:val="20"/>
          <w:lang w:val="af-ZA"/>
        </w:rPr>
        <w:t>Ընդ որում, եթե՝</w:t>
      </w:r>
    </w:p>
    <w:p w14:paraId="205B8207" w14:textId="77777777" w:rsidR="00A66703" w:rsidRPr="00640568" w:rsidRDefault="00A66703" w:rsidP="00A66703">
      <w:pPr>
        <w:pStyle w:val="aff3"/>
        <w:numPr>
          <w:ilvl w:val="0"/>
          <w:numId w:val="18"/>
        </w:numPr>
        <w:shd w:val="clear" w:color="auto" w:fill="FFFFFF"/>
        <w:ind w:left="0" w:firstLine="630"/>
        <w:jc w:val="both"/>
        <w:rPr>
          <w:rFonts w:ascii="GHEA Grapalat" w:hAnsi="GHEA Grapalat" w:cs="Sylfaen"/>
          <w:sz w:val="20"/>
          <w:lang w:val="af-ZA"/>
        </w:rPr>
      </w:pPr>
      <w:r w:rsidRPr="00640568">
        <w:rPr>
          <w:rFonts w:ascii="GHEA Grapalat" w:hAnsi="GHEA Grapalat" w:cs="Sylfaen"/>
          <w:sz w:val="20"/>
          <w:lang w:val="af-ZA"/>
        </w:rPr>
        <w:t xml:space="preserve">սույն կետով նախատեսված՝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r w:rsidRPr="00640568">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405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98154B" w14:textId="77777777" w:rsidR="00A66703" w:rsidRPr="00640568" w:rsidRDefault="00A66703" w:rsidP="00A66703">
      <w:pPr>
        <w:pStyle w:val="aff3"/>
        <w:numPr>
          <w:ilvl w:val="0"/>
          <w:numId w:val="18"/>
        </w:numPr>
        <w:shd w:val="clear" w:color="auto" w:fill="FFFFFF"/>
        <w:ind w:left="0" w:firstLine="375"/>
        <w:jc w:val="both"/>
        <w:rPr>
          <w:rFonts w:ascii="GHEA Grapalat" w:hAnsi="GHEA Grapalat" w:cs="Sylfaen"/>
          <w:sz w:val="20"/>
          <w:lang w:val="af-ZA"/>
        </w:rPr>
      </w:pPr>
      <w:r w:rsidRPr="006405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r w:rsidRPr="00640568">
        <w:rPr>
          <w:rFonts w:ascii="GHEA Grapalat" w:hAnsi="GHEA Grapalat" w:cs="Sylfaen"/>
          <w:sz w:val="20"/>
        </w:rPr>
        <w:t>նին որոշումը ներկայացվելու վերջնաժամկետը լրանալու</w:t>
      </w:r>
      <w:r w:rsidRPr="00640568">
        <w:rPr>
          <w:rFonts w:ascii="GHEA Grapalat" w:hAnsi="GHEA Grapalat" w:cs="Sylfaen"/>
          <w:sz w:val="20"/>
          <w:lang w:val="en-US"/>
        </w:rPr>
        <w:t>ց</w:t>
      </w:r>
      <w:r w:rsidRPr="00640568">
        <w:rPr>
          <w:rFonts w:ascii="GHEA Grapalat" w:hAnsi="GHEA Grapalat" w:cs="Sylfaen"/>
          <w:sz w:val="20"/>
          <w:lang w:val="af-ZA"/>
        </w:rPr>
        <w:t xml:space="preserve"> </w:t>
      </w:r>
      <w:r w:rsidRPr="00640568">
        <w:rPr>
          <w:rFonts w:ascii="GHEA Grapalat" w:hAnsi="GHEA Grapalat" w:cs="Sylfaen"/>
          <w:sz w:val="20"/>
          <w:lang w:val="en-US"/>
        </w:rPr>
        <w:t>հետո</w:t>
      </w:r>
      <w:r w:rsidRPr="00640568">
        <w:rPr>
          <w:rFonts w:ascii="GHEA Grapalat" w:hAnsi="GHEA Grapalat" w:cs="Sylfaen"/>
          <w:sz w:val="20"/>
          <w:lang w:val="af-ZA"/>
        </w:rPr>
        <w:t xml:space="preserve">, </w:t>
      </w:r>
      <w:r w:rsidRPr="00640568">
        <w:rPr>
          <w:rFonts w:ascii="GHEA Grapalat" w:hAnsi="GHEA Grapalat" w:cs="Sylfaen"/>
          <w:sz w:val="20"/>
          <w:lang w:val="en-US"/>
        </w:rPr>
        <w:t>բայց</w:t>
      </w:r>
      <w:r w:rsidRPr="00640568">
        <w:rPr>
          <w:rFonts w:ascii="GHEA Grapalat" w:hAnsi="GHEA Grapalat" w:cs="Sylfaen"/>
          <w:sz w:val="20"/>
          <w:lang w:val="af-ZA"/>
        </w:rPr>
        <w:t xml:space="preserve"> </w:t>
      </w:r>
      <w:r w:rsidRPr="00640568">
        <w:rPr>
          <w:rFonts w:ascii="GHEA Grapalat" w:hAnsi="GHEA Grapalat" w:cs="Sylfaen"/>
          <w:sz w:val="20"/>
          <w:lang w:val="en-US"/>
        </w:rPr>
        <w:t>ոչ</w:t>
      </w:r>
      <w:r w:rsidRPr="00640568">
        <w:rPr>
          <w:rFonts w:ascii="GHEA Grapalat" w:hAnsi="GHEA Grapalat" w:cs="Sylfaen"/>
          <w:sz w:val="20"/>
          <w:lang w:val="af-ZA"/>
        </w:rPr>
        <w:t xml:space="preserve"> </w:t>
      </w:r>
      <w:r w:rsidRPr="00640568">
        <w:rPr>
          <w:rFonts w:ascii="GHEA Grapalat" w:hAnsi="GHEA Grapalat" w:cs="Sylfaen"/>
          <w:sz w:val="20"/>
          <w:lang w:val="en-US"/>
        </w:rPr>
        <w:t>ուշ</w:t>
      </w:r>
      <w:r w:rsidRPr="00640568">
        <w:rPr>
          <w:rFonts w:ascii="GHEA Grapalat" w:hAnsi="GHEA Grapalat" w:cs="Sylfaen"/>
          <w:sz w:val="20"/>
          <w:lang w:val="af-ZA"/>
        </w:rPr>
        <w:t xml:space="preserve">, </w:t>
      </w:r>
      <w:r w:rsidRPr="00640568">
        <w:rPr>
          <w:rFonts w:ascii="GHEA Grapalat" w:hAnsi="GHEA Grapalat" w:cs="Sylfaen"/>
          <w:sz w:val="20"/>
          <w:lang w:val="en-US"/>
        </w:rPr>
        <w:t>քան</w:t>
      </w:r>
      <w:r w:rsidRPr="00640568">
        <w:rPr>
          <w:rFonts w:ascii="GHEA Grapalat" w:hAnsi="GHEA Grapalat" w:cs="Sylfaen"/>
          <w:sz w:val="20"/>
          <w:lang w:val="af-ZA"/>
        </w:rPr>
        <w:t xml:space="preserve"> </w:t>
      </w:r>
      <w:r w:rsidRPr="00640568">
        <w:rPr>
          <w:rFonts w:ascii="GHEA Grapalat" w:hAnsi="GHEA Grapalat" w:cs="Sylfaen"/>
          <w:sz w:val="20"/>
          <w:lang w:val="en-US"/>
        </w:rPr>
        <w:t>մասնակցին</w:t>
      </w:r>
      <w:r w:rsidRPr="00640568">
        <w:rPr>
          <w:rFonts w:ascii="GHEA Grapalat" w:hAnsi="GHEA Grapalat" w:cs="Sylfaen"/>
          <w:sz w:val="20"/>
          <w:lang w:val="af-ZA"/>
        </w:rPr>
        <w:t xml:space="preserve"> </w:t>
      </w:r>
      <w:r w:rsidRPr="00640568">
        <w:rPr>
          <w:rFonts w:ascii="GHEA Grapalat" w:hAnsi="GHEA Grapalat" w:cs="Sylfaen"/>
          <w:sz w:val="20"/>
          <w:lang w:val="en-US"/>
        </w:rPr>
        <w:t>կամ</w:t>
      </w:r>
      <w:r w:rsidRPr="00640568">
        <w:rPr>
          <w:rFonts w:ascii="GHEA Grapalat" w:hAnsi="GHEA Grapalat" w:cs="Sylfaen"/>
          <w:sz w:val="20"/>
          <w:lang w:val="af-ZA"/>
        </w:rPr>
        <w:t xml:space="preserve"> </w:t>
      </w:r>
      <w:r w:rsidRPr="00640568">
        <w:rPr>
          <w:rFonts w:ascii="GHEA Grapalat" w:hAnsi="GHEA Grapalat" w:cs="Sylfaen"/>
          <w:sz w:val="20"/>
          <w:lang w:val="en-US"/>
        </w:rPr>
        <w:t>պայմանագիր</w:t>
      </w:r>
      <w:r w:rsidRPr="00640568">
        <w:rPr>
          <w:rFonts w:ascii="GHEA Grapalat" w:hAnsi="GHEA Grapalat" w:cs="Sylfaen"/>
          <w:sz w:val="20"/>
          <w:lang w:val="af-ZA"/>
        </w:rPr>
        <w:t xml:space="preserve"> </w:t>
      </w:r>
      <w:r w:rsidRPr="00640568">
        <w:rPr>
          <w:rFonts w:ascii="GHEA Grapalat" w:hAnsi="GHEA Grapalat" w:cs="Sylfaen"/>
          <w:sz w:val="20"/>
          <w:lang w:val="en-US"/>
        </w:rPr>
        <w:t>կնքած</w:t>
      </w:r>
      <w:r w:rsidRPr="00640568">
        <w:rPr>
          <w:rFonts w:ascii="GHEA Grapalat" w:hAnsi="GHEA Grapalat" w:cs="Sylfaen"/>
          <w:sz w:val="20"/>
          <w:lang w:val="af-ZA"/>
        </w:rPr>
        <w:t xml:space="preserve"> </w:t>
      </w:r>
      <w:r w:rsidRPr="00640568">
        <w:rPr>
          <w:rFonts w:ascii="GHEA Grapalat" w:hAnsi="GHEA Grapalat" w:cs="Sylfaen"/>
          <w:sz w:val="20"/>
          <w:lang w:val="en-US"/>
        </w:rPr>
        <w:t>անձին</w:t>
      </w:r>
      <w:r w:rsidRPr="00640568">
        <w:rPr>
          <w:rFonts w:ascii="GHEA Grapalat" w:hAnsi="GHEA Grapalat" w:cs="Sylfaen"/>
          <w:sz w:val="20"/>
          <w:lang w:val="af-ZA"/>
        </w:rPr>
        <w:t xml:space="preserve"> </w:t>
      </w:r>
      <w:r w:rsidRPr="00640568">
        <w:rPr>
          <w:rFonts w:ascii="GHEA Grapalat" w:hAnsi="GHEA Grapalat" w:cs="Sylfaen"/>
          <w:sz w:val="20"/>
          <w:lang w:val="en-US"/>
        </w:rPr>
        <w:t>ցուցակում</w:t>
      </w:r>
      <w:r w:rsidRPr="00640568">
        <w:rPr>
          <w:rFonts w:ascii="GHEA Grapalat" w:hAnsi="GHEA Grapalat" w:cs="Sylfaen"/>
          <w:sz w:val="20"/>
          <w:lang w:val="af-ZA"/>
        </w:rPr>
        <w:t xml:space="preserve"> </w:t>
      </w:r>
      <w:r w:rsidRPr="00640568">
        <w:rPr>
          <w:rFonts w:ascii="GHEA Grapalat" w:hAnsi="GHEA Grapalat" w:cs="Sylfaen"/>
          <w:sz w:val="20"/>
          <w:lang w:val="en-US"/>
        </w:rPr>
        <w:t>ներառելու</w:t>
      </w:r>
      <w:r w:rsidRPr="00640568">
        <w:rPr>
          <w:rFonts w:ascii="GHEA Grapalat" w:hAnsi="GHEA Grapalat" w:cs="Sylfaen"/>
          <w:sz w:val="20"/>
          <w:lang w:val="af-ZA"/>
        </w:rPr>
        <w:t xml:space="preserve"> </w:t>
      </w:r>
      <w:r w:rsidRPr="00640568">
        <w:rPr>
          <w:rFonts w:ascii="GHEA Grapalat" w:hAnsi="GHEA Grapalat" w:cs="Sylfaen"/>
          <w:sz w:val="20"/>
          <w:lang w:val="en-US"/>
        </w:rPr>
        <w:t>վերջնաժամկետը</w:t>
      </w:r>
      <w:r w:rsidRPr="00640568">
        <w:rPr>
          <w:rFonts w:ascii="GHEA Grapalat" w:hAnsi="GHEA Grapalat" w:cs="Sylfaen"/>
          <w:sz w:val="20"/>
          <w:lang w:val="af-ZA"/>
        </w:rPr>
        <w:t xml:space="preserve"> </w:t>
      </w:r>
      <w:r w:rsidRPr="00640568">
        <w:rPr>
          <w:rFonts w:ascii="GHEA Grapalat" w:hAnsi="GHEA Grapalat" w:cs="Sylfaen"/>
          <w:sz w:val="20"/>
          <w:lang w:val="en-US"/>
        </w:rPr>
        <w:t>լրանալու</w:t>
      </w:r>
      <w:r w:rsidRPr="00640568">
        <w:rPr>
          <w:rFonts w:ascii="GHEA Grapalat" w:hAnsi="GHEA Grapalat" w:cs="Sylfaen"/>
          <w:sz w:val="20"/>
          <w:lang w:val="af-ZA"/>
        </w:rPr>
        <w:t xml:space="preserve"> </w:t>
      </w:r>
      <w:r w:rsidRPr="00640568">
        <w:rPr>
          <w:rFonts w:ascii="GHEA Grapalat" w:hAnsi="GHEA Grapalat" w:cs="Sylfaen"/>
          <w:sz w:val="20"/>
          <w:lang w:val="en-US"/>
        </w:rPr>
        <w:t>օրը</w:t>
      </w:r>
      <w:r w:rsidRPr="00640568">
        <w:rPr>
          <w:rFonts w:ascii="GHEA Grapalat" w:hAnsi="GHEA Grapalat" w:cs="Sylfaen"/>
          <w:sz w:val="20"/>
          <w:lang w:val="af-ZA"/>
        </w:rPr>
        <w:t xml:space="preserve">, </w:t>
      </w:r>
      <w:r w:rsidRPr="00640568">
        <w:rPr>
          <w:rFonts w:ascii="GHEA Grapalat" w:hAnsi="GHEA Grapalat" w:cs="Sylfaen"/>
          <w:sz w:val="20"/>
          <w:lang w:val="en-US"/>
        </w:rPr>
        <w:t>ապա</w:t>
      </w:r>
      <w:r w:rsidRPr="00640568">
        <w:rPr>
          <w:rFonts w:ascii="GHEA Grapalat" w:hAnsi="GHEA Grapalat" w:cs="Sylfaen"/>
          <w:sz w:val="20"/>
          <w:lang w:val="af-ZA"/>
        </w:rPr>
        <w:t xml:space="preserve"> </w:t>
      </w:r>
      <w:r w:rsidRPr="00640568">
        <w:rPr>
          <w:rFonts w:ascii="GHEA Grapalat" w:hAnsi="GHEA Grapalat" w:cs="Sylfaen"/>
          <w:sz w:val="20"/>
          <w:lang w:val="en-US"/>
        </w:rPr>
        <w:t>պատվիրատուն</w:t>
      </w:r>
      <w:r w:rsidRPr="00640568">
        <w:rPr>
          <w:rFonts w:ascii="GHEA Grapalat" w:hAnsi="GHEA Grapalat" w:cs="Sylfaen"/>
          <w:sz w:val="20"/>
          <w:lang w:val="af-ZA"/>
        </w:rPr>
        <w:t xml:space="preserve"> </w:t>
      </w:r>
      <w:r w:rsidRPr="00640568">
        <w:rPr>
          <w:rFonts w:ascii="GHEA Grapalat" w:hAnsi="GHEA Grapalat" w:cs="Sylfaen"/>
          <w:sz w:val="20"/>
          <w:lang w:val="en-US"/>
        </w:rPr>
        <w:t>դրա</w:t>
      </w:r>
      <w:r w:rsidRPr="00640568">
        <w:rPr>
          <w:rFonts w:ascii="GHEA Grapalat" w:hAnsi="GHEA Grapalat" w:cs="Sylfaen"/>
          <w:sz w:val="20"/>
          <w:lang w:val="af-ZA"/>
        </w:rPr>
        <w:t xml:space="preserve"> </w:t>
      </w:r>
      <w:r w:rsidRPr="00640568">
        <w:rPr>
          <w:rFonts w:ascii="GHEA Grapalat" w:hAnsi="GHEA Grapalat" w:cs="Sylfaen"/>
          <w:sz w:val="20"/>
          <w:lang w:val="en-US"/>
        </w:rPr>
        <w:t>մասին</w:t>
      </w:r>
      <w:r w:rsidRPr="00640568">
        <w:rPr>
          <w:rFonts w:ascii="GHEA Grapalat" w:hAnsi="GHEA Grapalat" w:cs="Sylfaen"/>
          <w:sz w:val="20"/>
          <w:lang w:val="af-ZA"/>
        </w:rPr>
        <w:t xml:space="preserve"> </w:t>
      </w:r>
      <w:r w:rsidRPr="00640568">
        <w:rPr>
          <w:rFonts w:ascii="GHEA Grapalat" w:hAnsi="GHEA Grapalat" w:cs="Sylfaen"/>
          <w:sz w:val="20"/>
          <w:lang w:val="en-US"/>
        </w:rPr>
        <w:t>գրավոր</w:t>
      </w:r>
      <w:r w:rsidRPr="00640568">
        <w:rPr>
          <w:rFonts w:ascii="GHEA Grapalat" w:hAnsi="GHEA Grapalat" w:cs="Sylfaen"/>
          <w:sz w:val="20"/>
          <w:lang w:val="af-ZA"/>
        </w:rPr>
        <w:t xml:space="preserve"> </w:t>
      </w:r>
      <w:r w:rsidRPr="00640568">
        <w:rPr>
          <w:rFonts w:ascii="GHEA Grapalat" w:hAnsi="GHEA Grapalat" w:cs="Sylfaen"/>
          <w:sz w:val="20"/>
          <w:lang w:val="en-US"/>
        </w:rPr>
        <w:t>տեղեկացնում</w:t>
      </w:r>
      <w:r w:rsidRPr="00640568">
        <w:rPr>
          <w:rFonts w:ascii="GHEA Grapalat" w:hAnsi="GHEA Grapalat" w:cs="Sylfaen"/>
          <w:sz w:val="20"/>
          <w:lang w:val="af-ZA"/>
        </w:rPr>
        <w:t xml:space="preserve"> </w:t>
      </w:r>
      <w:r w:rsidRPr="00640568">
        <w:rPr>
          <w:rFonts w:ascii="GHEA Grapalat" w:hAnsi="GHEA Grapalat" w:cs="Sylfaen"/>
          <w:sz w:val="20"/>
          <w:lang w:val="en-US"/>
        </w:rPr>
        <w:t>է</w:t>
      </w:r>
      <w:r w:rsidRPr="00640568">
        <w:rPr>
          <w:rFonts w:ascii="GHEA Grapalat" w:hAnsi="GHEA Grapalat" w:cs="Sylfaen"/>
          <w:sz w:val="20"/>
          <w:lang w:val="af-ZA"/>
        </w:rPr>
        <w:t xml:space="preserve"> </w:t>
      </w:r>
      <w:r w:rsidRPr="00640568">
        <w:rPr>
          <w:rFonts w:ascii="GHEA Grapalat" w:hAnsi="GHEA Grapalat" w:cs="Sylfaen"/>
          <w:sz w:val="20"/>
          <w:lang w:val="en-US"/>
        </w:rPr>
        <w:t>լիազորված</w:t>
      </w:r>
      <w:r w:rsidRPr="00640568">
        <w:rPr>
          <w:rFonts w:ascii="GHEA Grapalat" w:hAnsi="GHEA Grapalat" w:cs="Sylfaen"/>
          <w:sz w:val="20"/>
          <w:lang w:val="af-ZA"/>
        </w:rPr>
        <w:t xml:space="preserve"> </w:t>
      </w:r>
      <w:r w:rsidRPr="00640568">
        <w:rPr>
          <w:rFonts w:ascii="GHEA Grapalat" w:hAnsi="GHEA Grapalat" w:cs="Sylfaen"/>
          <w:sz w:val="20"/>
          <w:lang w:val="en-US"/>
        </w:rPr>
        <w:t>մարմին</w:t>
      </w:r>
      <w:r w:rsidRPr="00640568">
        <w:rPr>
          <w:rFonts w:ascii="GHEA Grapalat" w:hAnsi="GHEA Grapalat" w:cs="Sylfaen"/>
          <w:sz w:val="20"/>
          <w:lang w:val="af-ZA"/>
        </w:rPr>
        <w:t xml:space="preserve">, </w:t>
      </w:r>
      <w:r w:rsidRPr="00640568">
        <w:rPr>
          <w:rFonts w:ascii="GHEA Grapalat" w:hAnsi="GHEA Grapalat" w:cs="Sylfaen"/>
          <w:sz w:val="20"/>
          <w:lang w:val="en-US"/>
        </w:rPr>
        <w:t>որի</w:t>
      </w:r>
      <w:r w:rsidRPr="00640568">
        <w:rPr>
          <w:rFonts w:ascii="GHEA Grapalat" w:hAnsi="GHEA Grapalat" w:cs="Sylfaen"/>
          <w:sz w:val="20"/>
          <w:lang w:val="af-ZA"/>
        </w:rPr>
        <w:t xml:space="preserve"> </w:t>
      </w:r>
      <w:r w:rsidRPr="00640568">
        <w:rPr>
          <w:rFonts w:ascii="GHEA Grapalat" w:hAnsi="GHEA Grapalat" w:cs="Sylfaen"/>
          <w:sz w:val="20"/>
          <w:lang w:val="en-US"/>
        </w:rPr>
        <w:t>հիման</w:t>
      </w:r>
      <w:r w:rsidRPr="00640568">
        <w:rPr>
          <w:rFonts w:ascii="GHEA Grapalat" w:hAnsi="GHEA Grapalat" w:cs="Sylfaen"/>
          <w:sz w:val="20"/>
          <w:lang w:val="af-ZA"/>
        </w:rPr>
        <w:t xml:space="preserve"> </w:t>
      </w:r>
      <w:r w:rsidRPr="00640568">
        <w:rPr>
          <w:rFonts w:ascii="GHEA Grapalat" w:hAnsi="GHEA Grapalat" w:cs="Sylfaen"/>
          <w:sz w:val="20"/>
          <w:lang w:val="en-US"/>
        </w:rPr>
        <w:t>վրա</w:t>
      </w:r>
      <w:r w:rsidRPr="00640568">
        <w:rPr>
          <w:rFonts w:ascii="GHEA Grapalat" w:hAnsi="GHEA Grapalat" w:cs="Sylfaen"/>
          <w:sz w:val="20"/>
          <w:lang w:val="af-ZA"/>
        </w:rPr>
        <w:t xml:space="preserve"> </w:t>
      </w:r>
      <w:r w:rsidRPr="00640568">
        <w:rPr>
          <w:rFonts w:ascii="GHEA Grapalat" w:hAnsi="GHEA Grapalat" w:cs="Sylfaen"/>
          <w:sz w:val="20"/>
          <w:lang w:val="en-US"/>
        </w:rPr>
        <w:t>մասնակիցը</w:t>
      </w:r>
      <w:r w:rsidRPr="00640568">
        <w:rPr>
          <w:rFonts w:ascii="GHEA Grapalat" w:hAnsi="GHEA Grapalat" w:cs="Sylfaen"/>
          <w:sz w:val="20"/>
          <w:lang w:val="af-ZA"/>
        </w:rPr>
        <w:t xml:space="preserve"> </w:t>
      </w:r>
      <w:r w:rsidRPr="00640568">
        <w:rPr>
          <w:rFonts w:ascii="GHEA Grapalat" w:hAnsi="GHEA Grapalat" w:cs="Sylfaen"/>
          <w:sz w:val="20"/>
          <w:lang w:val="en-US"/>
        </w:rPr>
        <w:t>չի</w:t>
      </w:r>
      <w:r w:rsidRPr="00640568">
        <w:rPr>
          <w:rFonts w:ascii="GHEA Grapalat" w:hAnsi="GHEA Grapalat" w:cs="Sylfaen"/>
          <w:sz w:val="20"/>
          <w:lang w:val="af-ZA"/>
        </w:rPr>
        <w:t xml:space="preserve"> </w:t>
      </w:r>
      <w:r w:rsidRPr="00640568">
        <w:rPr>
          <w:rFonts w:ascii="GHEA Grapalat" w:hAnsi="GHEA Grapalat" w:cs="Sylfaen"/>
          <w:sz w:val="20"/>
          <w:lang w:val="en-US"/>
        </w:rPr>
        <w:t>ներառվում</w:t>
      </w:r>
      <w:r w:rsidRPr="00640568">
        <w:rPr>
          <w:rFonts w:ascii="GHEA Grapalat" w:hAnsi="GHEA Grapalat" w:cs="Sylfaen"/>
          <w:sz w:val="20"/>
          <w:lang w:val="af-ZA"/>
        </w:rPr>
        <w:t xml:space="preserve"> </w:t>
      </w:r>
      <w:r w:rsidRPr="00640568">
        <w:rPr>
          <w:rFonts w:ascii="GHEA Grapalat" w:hAnsi="GHEA Grapalat" w:cs="Sylfaen"/>
          <w:sz w:val="20"/>
          <w:lang w:val="en-US"/>
        </w:rPr>
        <w:t>ցուցակում</w:t>
      </w:r>
      <w:r w:rsidRPr="00640568">
        <w:rPr>
          <w:rFonts w:ascii="GHEA Grapalat" w:hAnsi="GHEA Grapalat" w:cs="Sylfaen"/>
          <w:sz w:val="20"/>
          <w:lang w:val="af-ZA"/>
        </w:rPr>
        <w:t>:</w:t>
      </w:r>
    </w:p>
    <w:p w14:paraId="2C099460" w14:textId="77777777" w:rsidR="00A66703" w:rsidRPr="00955CC1" w:rsidRDefault="00A66703" w:rsidP="00A66703">
      <w:pPr>
        <w:ind w:firstLine="375"/>
        <w:jc w:val="both"/>
        <w:rPr>
          <w:rFonts w:ascii="GHEA Grapalat" w:hAnsi="GHEA Grapalat" w:cs="Sylfaen"/>
          <w:sz w:val="20"/>
          <w:lang w:val="af-ZA"/>
        </w:rPr>
      </w:pPr>
    </w:p>
    <w:p w14:paraId="068DEBE3" w14:textId="77777777" w:rsidR="00A66703" w:rsidRPr="00955CC1" w:rsidRDefault="00A66703" w:rsidP="00A66703">
      <w:pPr>
        <w:ind w:firstLine="375"/>
        <w:jc w:val="both"/>
        <w:rPr>
          <w:rFonts w:ascii="GHEA Grapalat" w:hAnsi="GHEA Grapalat"/>
          <w:sz w:val="20"/>
          <w:szCs w:val="20"/>
          <w:lang w:val="af-ZA"/>
        </w:rPr>
      </w:pPr>
      <w:r w:rsidRPr="00955CC1">
        <w:rPr>
          <w:rFonts w:ascii="GHEA Grapalat" w:hAnsi="GHEA Grapalat"/>
          <w:color w:val="000000"/>
          <w:sz w:val="20"/>
          <w:szCs w:val="20"/>
          <w:lang w:val="af-ZA"/>
        </w:rPr>
        <w:t xml:space="preserve">      8.1</w:t>
      </w:r>
      <w:r>
        <w:rPr>
          <w:rFonts w:ascii="GHEA Grapalat" w:hAnsi="GHEA Grapalat"/>
          <w:color w:val="000000"/>
          <w:sz w:val="20"/>
          <w:szCs w:val="20"/>
          <w:lang w:val="af-ZA"/>
        </w:rPr>
        <w:t>5</w:t>
      </w:r>
      <w:r w:rsidRPr="00955CC1">
        <w:rPr>
          <w:rFonts w:ascii="GHEA Grapalat" w:hAnsi="GHEA Grapalat"/>
          <w:color w:val="000000"/>
          <w:sz w:val="20"/>
          <w:szCs w:val="20"/>
          <w:lang w:val="af-ZA"/>
        </w:rPr>
        <w:t xml:space="preserve"> </w:t>
      </w:r>
      <w:r w:rsidRPr="00955CC1">
        <w:rPr>
          <w:rFonts w:ascii="GHEA Grapalat" w:hAnsi="GHEA Grapalat"/>
          <w:color w:val="000000"/>
          <w:sz w:val="20"/>
          <w:szCs w:val="20"/>
        </w:rPr>
        <w:t>Ե</w:t>
      </w:r>
      <w:r w:rsidRPr="00955CC1">
        <w:rPr>
          <w:rFonts w:ascii="GHEA Grapalat" w:hAnsi="GHEA Grapalat"/>
          <w:color w:val="000000"/>
          <w:sz w:val="20"/>
          <w:szCs w:val="20"/>
          <w:lang w:val="hy-AM"/>
        </w:rPr>
        <w:t>թե մասնակից</w:t>
      </w:r>
      <w:r>
        <w:rPr>
          <w:rFonts w:ascii="GHEA Grapalat" w:hAnsi="GHEA Grapalat"/>
          <w:color w:val="000000"/>
          <w:sz w:val="20"/>
          <w:szCs w:val="20"/>
        </w:rPr>
        <w:t>ն</w:t>
      </w:r>
      <w:r w:rsidRPr="00955CC1">
        <w:rPr>
          <w:rFonts w:ascii="GHEA Grapalat" w:hAnsi="GHEA Grapalat"/>
          <w:color w:val="000000"/>
          <w:sz w:val="20"/>
          <w:szCs w:val="20"/>
          <w:lang w:val="hy-AM"/>
        </w:rPr>
        <w:t xml:space="preserve"> </w:t>
      </w:r>
      <w:r>
        <w:rPr>
          <w:rFonts w:ascii="GHEA Grapalat" w:hAnsi="GHEA Grapalat"/>
          <w:color w:val="000000"/>
          <w:sz w:val="20"/>
          <w:szCs w:val="20"/>
        </w:rPr>
        <w:t>Օ</w:t>
      </w:r>
      <w:r w:rsidRPr="00955CC1">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955CC1">
        <w:rPr>
          <w:rFonts w:ascii="GHEA Grapalat" w:hAnsi="GHEA Grapalat" w:cs="Sylfaen"/>
          <w:sz w:val="20"/>
          <w:szCs w:val="20"/>
          <w:lang w:val="af-ZA"/>
        </w:rPr>
        <w:t>:</w:t>
      </w:r>
    </w:p>
    <w:p w14:paraId="0D9F221C" w14:textId="77777777" w:rsidR="00A66703" w:rsidRPr="00955CC1" w:rsidRDefault="00A66703" w:rsidP="00A66703">
      <w:pPr>
        <w:pStyle w:val="norm"/>
        <w:spacing w:line="240" w:lineRule="auto"/>
        <w:ind w:firstLine="706"/>
        <w:rPr>
          <w:rFonts w:ascii="GHEA Grapalat" w:hAnsi="GHEA Grapalat" w:cs="Sylfaen"/>
          <w:sz w:val="20"/>
          <w:szCs w:val="24"/>
          <w:lang w:val="af-ZA" w:eastAsia="en-US"/>
        </w:rPr>
      </w:pPr>
      <w:r w:rsidRPr="00EF2159">
        <w:rPr>
          <w:rFonts w:ascii="GHEA Grapalat" w:hAnsi="GHEA Grapalat" w:cs="Sylfaen"/>
          <w:sz w:val="20"/>
          <w:szCs w:val="24"/>
          <w:lang w:val="af-ZA" w:eastAsia="en-US"/>
        </w:rPr>
        <w:t>8</w:t>
      </w:r>
      <w:r>
        <w:rPr>
          <w:rFonts w:ascii="GHEA Grapalat" w:hAnsi="GHEA Grapalat" w:cs="Sylfaen"/>
          <w:sz w:val="20"/>
          <w:szCs w:val="24"/>
          <w:lang w:val="af-ZA" w:eastAsia="en-US"/>
        </w:rPr>
        <w:t>.</w:t>
      </w:r>
      <w:r w:rsidRPr="00EF2159">
        <w:rPr>
          <w:rFonts w:ascii="GHEA Grapalat" w:hAnsi="GHEA Grapalat" w:cs="Sylfaen"/>
          <w:sz w:val="20"/>
          <w:szCs w:val="24"/>
          <w:lang w:val="af-ZA" w:eastAsia="en-US"/>
        </w:rPr>
        <w:t>1</w:t>
      </w:r>
      <w:r>
        <w:rPr>
          <w:rFonts w:ascii="GHEA Grapalat" w:hAnsi="GHEA Grapalat" w:cs="Sylfaen"/>
          <w:sz w:val="20"/>
          <w:szCs w:val="24"/>
          <w:lang w:val="af-ZA" w:eastAsia="en-US"/>
        </w:rPr>
        <w:t>6</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հրավերի</w:t>
      </w:r>
      <w:r w:rsidRPr="00EF2159">
        <w:rPr>
          <w:rFonts w:ascii="GHEA Grapalat" w:hAnsi="GHEA Grapalat" w:cs="Sylfaen"/>
          <w:sz w:val="20"/>
          <w:szCs w:val="24"/>
          <w:lang w:val="af-ZA" w:eastAsia="en-US"/>
        </w:rPr>
        <w:t xml:space="preserve"> 1-</w:t>
      </w:r>
      <w:r w:rsidRPr="00EF2159">
        <w:rPr>
          <w:rFonts w:ascii="GHEA Grapalat" w:hAnsi="GHEA Grapalat" w:cs="Sylfaen"/>
          <w:sz w:val="20"/>
          <w:szCs w:val="24"/>
          <w:lang w:val="ru-RU" w:eastAsia="en-US"/>
        </w:rPr>
        <w:t>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մասի</w:t>
      </w:r>
      <w:r w:rsidRPr="00EF2159">
        <w:rPr>
          <w:rFonts w:ascii="GHEA Grapalat" w:hAnsi="GHEA Grapalat" w:cs="Sylfaen"/>
          <w:sz w:val="20"/>
          <w:szCs w:val="24"/>
          <w:lang w:val="af-ZA" w:eastAsia="en-US"/>
        </w:rPr>
        <w:t xml:space="preserve"> 8.9 </w:t>
      </w:r>
      <w:r w:rsidRPr="00EF2159">
        <w:rPr>
          <w:rFonts w:ascii="GHEA Grapalat" w:hAnsi="GHEA Grapalat" w:cs="Sylfaen"/>
          <w:sz w:val="20"/>
          <w:szCs w:val="24"/>
          <w:lang w:val="ru-RU" w:eastAsia="en-US"/>
        </w:rPr>
        <w:t>կետում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նշված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փաստաթղթերը</w:t>
      </w:r>
      <w:r w:rsidRPr="00EF2159">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մասնակիցը </w:t>
      </w:r>
      <w:r w:rsidRPr="00EF2159">
        <w:rPr>
          <w:rFonts w:ascii="GHEA Grapalat" w:hAnsi="GHEA Grapalat" w:cs="Sylfaen"/>
          <w:sz w:val="20"/>
          <w:szCs w:val="24"/>
          <w:lang w:eastAsia="en-US"/>
        </w:rPr>
        <w:t>սահմանված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eastAsia="en-US"/>
        </w:rPr>
        <w:t>ժամկետում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հանձնա</w:t>
      </w:r>
      <w:r w:rsidRPr="00EF2159">
        <w:rPr>
          <w:rFonts w:ascii="GHEA Grapalat" w:hAnsi="GHEA Grapalat" w:cs="Sylfaen"/>
          <w:sz w:val="20"/>
          <w:szCs w:val="24"/>
          <w:lang w:val="af-ZA" w:eastAsia="en-US"/>
        </w:rPr>
        <w:softHyphen/>
      </w:r>
      <w:r w:rsidRPr="00EF2159">
        <w:rPr>
          <w:rFonts w:ascii="GHEA Grapalat" w:hAnsi="GHEA Grapalat" w:cs="Sylfaen"/>
          <w:sz w:val="20"/>
          <w:szCs w:val="24"/>
          <w:lang w:val="ru-RU" w:eastAsia="en-US"/>
        </w:rPr>
        <w:t>ժողովի</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քարտուղարին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ներկայաց</w:t>
      </w:r>
      <w:r>
        <w:rPr>
          <w:rFonts w:ascii="GHEA Grapalat" w:hAnsi="GHEA Grapalat" w:cs="Sylfaen"/>
          <w:sz w:val="20"/>
          <w:szCs w:val="24"/>
          <w:lang w:eastAsia="en-US"/>
        </w:rPr>
        <w:t>ն</w:t>
      </w:r>
      <w:r w:rsidRPr="00EF2159">
        <w:rPr>
          <w:rFonts w:ascii="GHEA Grapalat" w:hAnsi="GHEA Grapalat" w:cs="Sylfaen"/>
          <w:sz w:val="20"/>
          <w:szCs w:val="24"/>
          <w:lang w:val="ru-RU" w:eastAsia="en-US"/>
        </w:rPr>
        <w:t>ում</w:t>
      </w:r>
      <w:r w:rsidRPr="00EF2159">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sidRPr="00EF2159">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վերջինիս՝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նախատեսված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Pr="00F02DBC">
        <w:rPr>
          <w:rFonts w:ascii="GHEA Grapalat" w:hAnsi="GHEA Grapalat" w:cs="Sylfaen"/>
          <w:sz w:val="20"/>
          <w:szCs w:val="24"/>
          <w:lang w:val="af-ZA" w:eastAsia="en-US"/>
        </w:rPr>
        <w:t xml:space="preserve"> </w:t>
      </w:r>
      <w:r>
        <w:rPr>
          <w:rFonts w:ascii="GHEA Grapalat" w:hAnsi="GHEA Grapalat" w:cs="Sylfaen"/>
          <w:sz w:val="20"/>
          <w:szCs w:val="24"/>
          <w:lang w:eastAsia="en-US"/>
        </w:rPr>
        <w:t>ուղարկելու</w:t>
      </w:r>
      <w:r w:rsidRPr="00F02DBC">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Քարտուղարը</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պարտավոր</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փաստաթղթերն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ստանալու</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օրը</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lastRenderedPageBreak/>
        <w:t>հաստատել</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դրանց</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ստանալու</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հանգամանքը՝</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hy-AM" w:eastAsia="en-US"/>
        </w:rPr>
        <w:t xml:space="preserve"> </w:t>
      </w:r>
      <w:r w:rsidRPr="00EF2159">
        <w:rPr>
          <w:rFonts w:ascii="GHEA Grapalat" w:hAnsi="GHEA Grapalat" w:cs="Sylfaen"/>
          <w:sz w:val="20"/>
          <w:szCs w:val="24"/>
          <w:lang w:val="ru-RU" w:eastAsia="en-US"/>
        </w:rPr>
        <w:t>հրավերում</w:t>
      </w:r>
      <w:r w:rsidRPr="00EF2159">
        <w:rPr>
          <w:rFonts w:ascii="GHEA Grapalat" w:hAnsi="GHEA Grapalat" w:cs="Sylfaen"/>
          <w:sz w:val="20"/>
          <w:szCs w:val="24"/>
          <w:lang w:val="hy-AM" w:eastAsia="en-US"/>
        </w:rPr>
        <w:t xml:space="preserve"> </w:t>
      </w:r>
      <w:r w:rsidRPr="00EF2159">
        <w:rPr>
          <w:rFonts w:ascii="GHEA Grapalat" w:hAnsi="GHEA Grapalat" w:cs="Sylfaen"/>
          <w:sz w:val="20"/>
          <w:szCs w:val="24"/>
          <w:lang w:val="ru-RU" w:eastAsia="en-US"/>
        </w:rPr>
        <w:t>նշված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իր</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փոստից</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մասնակցի</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հավաստում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ուղարկելու</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միջոցով</w:t>
      </w:r>
      <w:r w:rsidRPr="00EF2159">
        <w:rPr>
          <w:rFonts w:ascii="GHEA Grapalat" w:hAnsi="GHEA Grapalat" w:cs="Sylfaen"/>
          <w:sz w:val="20"/>
          <w:szCs w:val="24"/>
          <w:lang w:val="af-ZA" w:eastAsia="en-US"/>
        </w:rPr>
        <w:t>:</w:t>
      </w:r>
    </w:p>
    <w:p w14:paraId="2CEC39F4" w14:textId="77777777" w:rsidR="00A66703" w:rsidRPr="005E1F72"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rPr>
        <w:t>8.</w:t>
      </w:r>
      <w:r w:rsidRPr="00955CC1">
        <w:rPr>
          <w:rFonts w:ascii="GHEA Grapalat" w:hAnsi="GHEA Grapalat" w:cs="Sylfaen"/>
          <w:szCs w:val="24"/>
        </w:rPr>
        <w:t>1</w:t>
      </w:r>
      <w:r>
        <w:rPr>
          <w:rFonts w:ascii="GHEA Grapalat" w:hAnsi="GHEA Grapalat" w:cs="Sylfaen"/>
          <w:szCs w:val="24"/>
        </w:rPr>
        <w:t>7</w:t>
      </w:r>
      <w:r w:rsidRPr="005E1F72">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նրանց</w:t>
      </w:r>
      <w:r w:rsidRPr="005E1F72">
        <w:rPr>
          <w:rFonts w:ascii="GHEA Grapalat" w:hAnsi="GHEA Grapalat" w:cs="Sylfaen"/>
          <w:szCs w:val="24"/>
        </w:rPr>
        <w:t xml:space="preserve"> </w:t>
      </w:r>
      <w:r w:rsidRPr="005E1F72">
        <w:rPr>
          <w:rFonts w:ascii="GHEA Grapalat" w:hAnsi="GHEA Grapalat" w:cs="Sylfaen"/>
          <w:szCs w:val="24"/>
          <w:lang w:val="ru-RU"/>
        </w:rPr>
        <w:t>ներկայացուցիչները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ներկա</w:t>
      </w:r>
      <w:r w:rsidRPr="005E1F72">
        <w:rPr>
          <w:rFonts w:ascii="GHEA Grapalat" w:hAnsi="GHEA Grapalat" w:cs="Sylfaen"/>
          <w:szCs w:val="24"/>
        </w:rPr>
        <w:t xml:space="preserve"> լինել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նիստերին։</w:t>
      </w:r>
      <w:r w:rsidRPr="005E1F72">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կամ </w:t>
      </w:r>
      <w:r w:rsidRPr="005E1F72">
        <w:rPr>
          <w:rFonts w:ascii="GHEA Grapalat" w:hAnsi="GHEA Grapalat" w:cs="Sylfaen"/>
          <w:szCs w:val="24"/>
          <w:lang w:val="ru-RU"/>
        </w:rPr>
        <w:t>նրանց</w:t>
      </w:r>
      <w:r w:rsidRPr="005E1F72">
        <w:rPr>
          <w:rFonts w:ascii="GHEA Grapalat" w:hAnsi="GHEA Grapalat" w:cs="Sylfaen"/>
          <w:szCs w:val="24"/>
        </w:rPr>
        <w:t xml:space="preserve"> </w:t>
      </w:r>
      <w:r w:rsidRPr="005E1F72">
        <w:rPr>
          <w:rFonts w:ascii="GHEA Grapalat" w:hAnsi="GHEA Grapalat" w:cs="Sylfaen"/>
          <w:szCs w:val="24"/>
          <w:lang w:val="ru-RU"/>
        </w:rPr>
        <w:t>ներկայացուցիչները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պահանջել</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նիստերի</w:t>
      </w:r>
      <w:r w:rsidRPr="005E1F72">
        <w:rPr>
          <w:rFonts w:ascii="GHEA Grapalat" w:hAnsi="GHEA Grapalat" w:cs="Sylfaen"/>
          <w:szCs w:val="24"/>
        </w:rPr>
        <w:t xml:space="preserve"> </w:t>
      </w:r>
      <w:r w:rsidRPr="005E1F72">
        <w:rPr>
          <w:rFonts w:ascii="GHEA Grapalat" w:hAnsi="GHEA Grapalat" w:cs="Sylfaen"/>
          <w:szCs w:val="24"/>
          <w:lang w:val="ru-RU"/>
        </w:rPr>
        <w:t>արձանագրությունների</w:t>
      </w:r>
      <w:r w:rsidRPr="005E1F72">
        <w:rPr>
          <w:rFonts w:ascii="GHEA Grapalat" w:hAnsi="GHEA Grapalat" w:cs="Sylfaen"/>
          <w:szCs w:val="24"/>
        </w:rPr>
        <w:t xml:space="preserve"> </w:t>
      </w:r>
      <w:r w:rsidRPr="005E1F72">
        <w:rPr>
          <w:rFonts w:ascii="GHEA Grapalat" w:hAnsi="GHEA Grapalat" w:cs="Sylfaen"/>
          <w:szCs w:val="24"/>
          <w:lang w:val="ru-RU"/>
        </w:rPr>
        <w:t>պատճենները</w:t>
      </w:r>
      <w:r w:rsidRPr="005E1F72">
        <w:rPr>
          <w:rFonts w:ascii="GHEA Grapalat" w:hAnsi="GHEA Grapalat" w:cs="Sylfaen"/>
          <w:szCs w:val="24"/>
        </w:rPr>
        <w:t xml:space="preserve">, </w:t>
      </w:r>
      <w:r w:rsidRPr="005E1F72">
        <w:rPr>
          <w:rFonts w:ascii="GHEA Grapalat" w:hAnsi="GHEA Grapalat" w:cs="Sylfaen"/>
          <w:szCs w:val="24"/>
          <w:lang w:val="ru-RU"/>
        </w:rPr>
        <w:t>որոնք</w:t>
      </w:r>
      <w:r w:rsidRPr="005E1F72">
        <w:rPr>
          <w:rFonts w:ascii="GHEA Grapalat" w:hAnsi="GHEA Grapalat" w:cs="Sylfaen"/>
          <w:szCs w:val="24"/>
        </w:rPr>
        <w:t xml:space="preserve"> </w:t>
      </w:r>
      <w:r w:rsidRPr="005E1F72">
        <w:rPr>
          <w:rFonts w:ascii="GHEA Grapalat" w:hAnsi="GHEA Grapalat" w:cs="Sylfaen"/>
          <w:szCs w:val="24"/>
          <w:lang w:val="ru-RU"/>
        </w:rPr>
        <w:t>տրամադրվում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մեկ</w:t>
      </w:r>
      <w:r w:rsidRPr="005E1F72">
        <w:rPr>
          <w:rFonts w:ascii="GHEA Grapalat" w:hAnsi="GHEA Grapalat" w:cs="Sylfaen"/>
          <w:szCs w:val="24"/>
        </w:rPr>
        <w:t xml:space="preserve">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p>
    <w:p w14:paraId="7D781ECD" w14:textId="77777777" w:rsidR="00A66703" w:rsidRPr="005E1F72" w:rsidRDefault="00A66703" w:rsidP="00A66703">
      <w:pPr>
        <w:ind w:firstLine="567"/>
        <w:jc w:val="both"/>
        <w:rPr>
          <w:rFonts w:ascii="GHEA Grapalat" w:hAnsi="GHEA Grapalat" w:cs="Sylfaen"/>
          <w:sz w:val="20"/>
          <w:lang w:val="af-ZA"/>
        </w:rPr>
      </w:pPr>
      <w:r w:rsidRPr="005E1F72">
        <w:rPr>
          <w:rFonts w:ascii="GHEA Grapalat" w:hAnsi="GHEA Grapalat" w:cs="Sylfaen"/>
          <w:sz w:val="20"/>
          <w:lang w:val="af-ZA"/>
        </w:rPr>
        <w:t>8.</w:t>
      </w:r>
      <w:r w:rsidRPr="00955CC1">
        <w:rPr>
          <w:rFonts w:ascii="GHEA Grapalat" w:hAnsi="GHEA Grapalat" w:cs="Sylfaen"/>
          <w:sz w:val="20"/>
          <w:lang w:val="af-ZA"/>
        </w:rPr>
        <w:t>1</w:t>
      </w:r>
      <w:r>
        <w:rPr>
          <w:rFonts w:ascii="GHEA Grapalat" w:hAnsi="GHEA Grapalat" w:cs="Sylfaen"/>
          <w:sz w:val="20"/>
          <w:lang w:val="af-ZA"/>
        </w:rPr>
        <w:t>8</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պատվիրատուի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ծանուցումներն</w:t>
      </w:r>
      <w:r w:rsidRPr="005E1F72">
        <w:rPr>
          <w:rFonts w:ascii="GHEA Grapalat" w:hAnsi="GHEA Grapalat" w:cs="Sylfaen"/>
          <w:sz w:val="20"/>
          <w:lang w:val="af-ZA"/>
        </w:rPr>
        <w:t xml:space="preserve"> </w:t>
      </w:r>
      <w:r w:rsidRPr="005E1F72">
        <w:rPr>
          <w:rFonts w:ascii="GHEA Grapalat" w:hAnsi="GHEA Grapalat" w:cs="Sylfaen"/>
          <w:sz w:val="20"/>
          <w:lang w:val="ru-RU"/>
        </w:rPr>
        <w:t>ուղարկվում</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Pr="005E1F72">
        <w:rPr>
          <w:rFonts w:ascii="GHEA Grapalat" w:hAnsi="GHEA Grapalat" w:cs="Sylfaen"/>
          <w:sz w:val="20"/>
          <w:lang w:val="ru-RU"/>
        </w:rPr>
        <w:t>համակարգի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իսկ</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իր</w:t>
      </w:r>
      <w:r w:rsidRPr="005E1F72">
        <w:rPr>
          <w:rFonts w:ascii="GHEA Grapalat" w:hAnsi="GHEA Grapalat" w:cs="Sylfaen"/>
          <w:sz w:val="20"/>
          <w:lang w:val="af-ZA"/>
        </w:rPr>
        <w:t xml:space="preserve"> </w:t>
      </w:r>
      <w:r w:rsidRPr="005E1F72">
        <w:rPr>
          <w:rFonts w:ascii="GHEA Grapalat" w:hAnsi="GHEA Grapalat" w:cs="Sylfaen"/>
          <w:sz w:val="20"/>
          <w:lang w:val="ru-RU"/>
        </w:rPr>
        <w:t>հայտում</w:t>
      </w:r>
      <w:r w:rsidRPr="005E1F72">
        <w:rPr>
          <w:rFonts w:ascii="GHEA Grapalat" w:hAnsi="GHEA Grapalat" w:cs="Sylfaen"/>
          <w:sz w:val="20"/>
          <w:lang w:val="af-ZA"/>
        </w:rPr>
        <w:t xml:space="preserve"> </w:t>
      </w:r>
      <w:r w:rsidRPr="005E1F72">
        <w:rPr>
          <w:rFonts w:ascii="GHEA Grapalat" w:hAnsi="GHEA Grapalat" w:cs="Sylfaen"/>
          <w:sz w:val="20"/>
          <w:lang w:val="ru-RU"/>
        </w:rPr>
        <w:t>նշված</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փոստից</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հրավերում</w:t>
      </w:r>
      <w:r w:rsidRPr="005E1F72">
        <w:rPr>
          <w:rFonts w:ascii="GHEA Grapalat" w:hAnsi="GHEA Grapalat" w:cs="Sylfaen"/>
          <w:sz w:val="20"/>
          <w:lang w:val="af-ZA"/>
        </w:rPr>
        <w:t xml:space="preserve"> </w:t>
      </w:r>
      <w:r w:rsidRPr="005E1F72">
        <w:rPr>
          <w:rFonts w:ascii="GHEA Grapalat" w:hAnsi="GHEA Grapalat" w:cs="Sylfaen"/>
          <w:sz w:val="20"/>
          <w:lang w:val="ru-RU"/>
        </w:rPr>
        <w:t>նշված</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քարտուղարի</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փոստին</w:t>
      </w:r>
      <w:r w:rsidRPr="005E1F72">
        <w:rPr>
          <w:rFonts w:ascii="GHEA Grapalat" w:hAnsi="GHEA Grapalat" w:cs="Sylfaen"/>
          <w:sz w:val="20"/>
          <w:lang w:val="af-ZA"/>
        </w:rPr>
        <w:t xml:space="preserve"> </w:t>
      </w:r>
      <w:r w:rsidRPr="005E1F72">
        <w:rPr>
          <w:rFonts w:ascii="GHEA Grapalat" w:hAnsi="GHEA Grapalat"/>
          <w:sz w:val="20"/>
          <w:szCs w:val="20"/>
          <w:lang w:val="af-ZA" w:eastAsia="x-none"/>
        </w:rPr>
        <w:t>ուղարկվելու միջոցով:</w:t>
      </w:r>
      <w:r w:rsidRPr="005E1F72">
        <w:rPr>
          <w:rFonts w:ascii="GHEA Grapalat" w:hAnsi="GHEA Grapalat" w:cs="Sylfaen"/>
          <w:sz w:val="20"/>
          <w:lang w:val="af-ZA"/>
        </w:rPr>
        <w:t xml:space="preserve"> </w:t>
      </w:r>
    </w:p>
    <w:p w14:paraId="0442A486" w14:textId="77777777" w:rsidR="00A66703" w:rsidRPr="005E1F72" w:rsidRDefault="00A66703" w:rsidP="00A66703">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BAE5A83" w14:textId="77777777" w:rsidR="00A66703" w:rsidRPr="005E1F72"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Pr="005E1F72">
        <w:rPr>
          <w:rFonts w:ascii="GHEA Grapalat" w:hAnsi="GHEA Grapalat" w:cs="Sylfaen"/>
          <w:szCs w:val="24"/>
          <w:lang w:val="en-US"/>
        </w:rPr>
        <w:t>ը</w:t>
      </w:r>
      <w:r w:rsidRPr="005E1F72">
        <w:rPr>
          <w:rFonts w:ascii="GHEA Grapalat" w:hAnsi="GHEA Grapalat" w:cs="Sylfaen"/>
          <w:szCs w:val="24"/>
        </w:rPr>
        <w:t xml:space="preserve"> </w:t>
      </w:r>
      <w:r w:rsidRPr="005E1F72">
        <w:rPr>
          <w:rFonts w:ascii="GHEA Grapalat" w:hAnsi="GHEA Grapalat" w:cs="Sylfaen"/>
          <w:szCs w:val="24"/>
          <w:lang w:val="en-US"/>
        </w:rPr>
        <w:t>հայտում</w:t>
      </w:r>
      <w:r w:rsidRPr="005E1F72">
        <w:rPr>
          <w:rFonts w:ascii="GHEA Grapalat" w:hAnsi="GHEA Grapalat" w:cs="Sylfaen"/>
          <w:szCs w:val="24"/>
        </w:rPr>
        <w:t xml:space="preserve"> </w:t>
      </w:r>
      <w:r w:rsidRPr="005E1F72">
        <w:rPr>
          <w:rFonts w:ascii="GHEA Grapalat" w:hAnsi="GHEA Grapalat" w:cs="Sylfaen"/>
          <w:szCs w:val="24"/>
          <w:lang w:val="en-US"/>
        </w:rPr>
        <w:t>ներառվող</w:t>
      </w:r>
      <w:r w:rsidRPr="005E1F72">
        <w:rPr>
          <w:rFonts w:ascii="GHEA Grapalat" w:hAnsi="GHEA Grapalat" w:cs="Sylfaen"/>
          <w:szCs w:val="24"/>
        </w:rPr>
        <w:t xml:space="preserve">` </w:t>
      </w:r>
      <w:r w:rsidRPr="005E1F72">
        <w:rPr>
          <w:rFonts w:ascii="GHEA Grapalat" w:hAnsi="GHEA Grapalat" w:cs="Sylfaen"/>
          <w:szCs w:val="24"/>
          <w:lang w:val="en-US"/>
        </w:rPr>
        <w:t>իրենց</w:t>
      </w:r>
      <w:r w:rsidRPr="005E1F72">
        <w:rPr>
          <w:rFonts w:ascii="GHEA Grapalat" w:hAnsi="GHEA Grapalat" w:cs="Sylfaen"/>
          <w:szCs w:val="24"/>
        </w:rPr>
        <w:t xml:space="preserve"> </w:t>
      </w:r>
      <w:r w:rsidRPr="005E1F72">
        <w:rPr>
          <w:rFonts w:ascii="GHEA Grapalat" w:hAnsi="GHEA Grapalat" w:cs="Sylfaen"/>
          <w:szCs w:val="24"/>
          <w:lang w:val="en-US"/>
        </w:rPr>
        <w:t>կողմից</w:t>
      </w:r>
      <w:r w:rsidRPr="005E1F72">
        <w:rPr>
          <w:rFonts w:ascii="GHEA Grapalat" w:hAnsi="GHEA Grapalat" w:cs="Sylfaen"/>
          <w:szCs w:val="24"/>
        </w:rPr>
        <w:t xml:space="preserve"> </w:t>
      </w:r>
      <w:r w:rsidRPr="005E1F72">
        <w:rPr>
          <w:rFonts w:ascii="GHEA Grapalat" w:hAnsi="GHEA Grapalat" w:cs="Sylfaen"/>
          <w:szCs w:val="24"/>
          <w:lang w:val="en-US"/>
        </w:rPr>
        <w:t>հաստատվող</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Pr="005E1F72">
        <w:rPr>
          <w:rFonts w:ascii="GHEA Grapalat" w:hAnsi="GHEA Grapalat" w:cs="Sylfaen"/>
          <w:szCs w:val="24"/>
          <w:lang w:val="en-US"/>
        </w:rPr>
        <w:t>ը</w:t>
      </w:r>
      <w:r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14:paraId="3AD2FF0D" w14:textId="77777777" w:rsidR="00A66703" w:rsidRPr="00C33722" w:rsidRDefault="00A66703" w:rsidP="00A66703">
      <w:pPr>
        <w:pStyle w:val="23"/>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B8F56AF" w14:textId="74C55B50" w:rsidR="00A66703" w:rsidRPr="005E1F72" w:rsidRDefault="00A66703" w:rsidP="00A66703">
      <w:pPr>
        <w:pStyle w:val="23"/>
        <w:spacing w:line="240" w:lineRule="auto"/>
        <w:ind w:firstLine="567"/>
        <w:rPr>
          <w:rFonts w:ascii="GHEA Grapalat" w:hAnsi="GHEA Grapalat"/>
          <w:lang w:val="hy-AM"/>
        </w:rPr>
      </w:pPr>
      <w:r w:rsidRPr="005E1F72">
        <w:rPr>
          <w:rFonts w:ascii="GHEA Grapalat" w:hAnsi="GHEA Grapalat"/>
        </w:rPr>
        <w:t>8</w:t>
      </w:r>
      <w:r w:rsidRPr="005E1F72">
        <w:rPr>
          <w:rFonts w:ascii="GHEA Grapalat" w:hAnsi="GHEA Grapalat"/>
          <w:lang w:val="hy-AM"/>
        </w:rPr>
        <w:t>.</w:t>
      </w:r>
      <w:r w:rsidRPr="004B2068">
        <w:rPr>
          <w:rFonts w:ascii="GHEA Grapalat" w:hAnsi="GHEA Grapalat"/>
        </w:rPr>
        <w:t>19</w:t>
      </w:r>
      <w:r w:rsidRPr="005E1F72">
        <w:rPr>
          <w:rFonts w:ascii="GHEA Grapalat" w:hAnsi="GHEA Grapalat" w:cs="Sylfaen"/>
        </w:rPr>
        <w:t xml:space="preserve"> Հայտերի</w:t>
      </w:r>
      <w:r w:rsidRPr="005E1F72">
        <w:rPr>
          <w:rFonts w:ascii="GHEA Grapalat" w:hAnsi="GHEA Grapalat" w:cs="Arial"/>
        </w:rPr>
        <w:t xml:space="preserve"> </w:t>
      </w:r>
      <w:r w:rsidRPr="005E1F72">
        <w:rPr>
          <w:rFonts w:ascii="GHEA Grapalat" w:hAnsi="GHEA Grapalat" w:cs="Sylfaen"/>
        </w:rPr>
        <w:t>գնահատումը</w:t>
      </w:r>
      <w:r w:rsidRPr="005E1F72">
        <w:rPr>
          <w:rFonts w:ascii="GHEA Grapalat" w:hAnsi="GHEA Grapalat" w:cs="Arial"/>
        </w:rPr>
        <w:t xml:space="preserve"> </w:t>
      </w:r>
      <w:r w:rsidRPr="005E1F72">
        <w:rPr>
          <w:rFonts w:ascii="GHEA Grapalat" w:hAnsi="GHEA Grapalat" w:cs="Sylfaen"/>
        </w:rPr>
        <w:t>և</w:t>
      </w:r>
      <w:r w:rsidRPr="005E1F72">
        <w:rPr>
          <w:rFonts w:ascii="GHEA Grapalat" w:hAnsi="GHEA Grapalat" w:cs="Arial"/>
        </w:rPr>
        <w:t xml:space="preserve"> </w:t>
      </w:r>
      <w:r w:rsidRPr="005E1F72">
        <w:rPr>
          <w:rFonts w:ascii="GHEA Grapalat" w:hAnsi="GHEA Grapalat" w:cs="Sylfaen"/>
        </w:rPr>
        <w:t>ընտրված մասնակցի որոշումն</w:t>
      </w:r>
      <w:r w:rsidRPr="005E1F72">
        <w:rPr>
          <w:rFonts w:ascii="GHEA Grapalat" w:hAnsi="GHEA Grapalat" w:cs="Arial"/>
        </w:rPr>
        <w:t xml:space="preserve"> </w:t>
      </w:r>
      <w:r w:rsidRPr="005E1F72">
        <w:rPr>
          <w:rFonts w:ascii="GHEA Grapalat" w:hAnsi="GHEA Grapalat" w:cs="Sylfaen"/>
        </w:rPr>
        <w:t>իրականացվում</w:t>
      </w:r>
      <w:r w:rsidRPr="005E1F72">
        <w:rPr>
          <w:rFonts w:ascii="GHEA Grapalat" w:hAnsi="GHEA Grapalat" w:cs="Arial"/>
        </w:rPr>
        <w:t xml:space="preserve"> </w:t>
      </w:r>
      <w:r w:rsidRPr="005E1F72">
        <w:rPr>
          <w:rFonts w:ascii="GHEA Grapalat" w:hAnsi="GHEA Grapalat" w:cs="Sylfaen"/>
        </w:rPr>
        <w:t>է</w:t>
      </w:r>
      <w:r w:rsidRPr="005E1F72">
        <w:rPr>
          <w:rFonts w:ascii="GHEA Grapalat" w:hAnsi="GHEA Grapalat" w:cs="Arial"/>
        </w:rPr>
        <w:t xml:space="preserve"> </w:t>
      </w:r>
      <w:r w:rsidRPr="005E1F72">
        <w:rPr>
          <w:rFonts w:ascii="GHEA Grapalat" w:hAnsi="GHEA Grapalat" w:cs="Sylfaen"/>
        </w:rPr>
        <w:t>ըստ</w:t>
      </w:r>
      <w:r w:rsidRPr="005E1F72">
        <w:rPr>
          <w:rFonts w:ascii="GHEA Grapalat" w:hAnsi="GHEA Grapalat" w:cs="Arial"/>
        </w:rPr>
        <w:t xml:space="preserve"> </w:t>
      </w:r>
      <w:r w:rsidRPr="005E1F72">
        <w:rPr>
          <w:rFonts w:ascii="GHEA Grapalat" w:hAnsi="GHEA Grapalat" w:cs="Sylfaen"/>
        </w:rPr>
        <w:t>առանձին</w:t>
      </w:r>
      <w:r w:rsidRPr="005E1F72">
        <w:rPr>
          <w:rFonts w:ascii="GHEA Grapalat" w:hAnsi="GHEA Grapalat" w:cs="Arial"/>
        </w:rPr>
        <w:t xml:space="preserve"> </w:t>
      </w:r>
      <w:r w:rsidRPr="005E1F72">
        <w:rPr>
          <w:rFonts w:ascii="GHEA Grapalat" w:hAnsi="GHEA Grapalat" w:cs="Sylfaen"/>
        </w:rPr>
        <w:t>չափաբաժինների</w:t>
      </w:r>
      <w:r w:rsidRPr="005E1F72">
        <w:rPr>
          <w:rFonts w:ascii="GHEA Grapalat" w:hAnsi="GHEA Grapalat" w:cs="Tahoma"/>
        </w:rPr>
        <w:t>։</w:t>
      </w:r>
      <w:r w:rsidRPr="005E1F72">
        <w:rPr>
          <w:rFonts w:ascii="GHEA Grapalat" w:hAnsi="GHEA Grapalat" w:cs="Tahoma"/>
          <w:lang w:val="hy-AM"/>
        </w:rPr>
        <w:t xml:space="preserve"> </w:t>
      </w:r>
    </w:p>
    <w:p w14:paraId="54FD63EB" w14:textId="77777777" w:rsidR="00A66703" w:rsidRPr="005E1F72" w:rsidRDefault="00A66703" w:rsidP="00A66703">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8.</w:t>
      </w:r>
      <w:r w:rsidRPr="00EF2159">
        <w:rPr>
          <w:rFonts w:ascii="GHEA Grapalat" w:hAnsi="GHEA Grapalat"/>
          <w:sz w:val="20"/>
          <w:szCs w:val="20"/>
          <w:lang w:val="hy-AM" w:eastAsia="x-none"/>
        </w:rPr>
        <w:t>2</w:t>
      </w:r>
      <w:r w:rsidRPr="004B2068">
        <w:rPr>
          <w:rFonts w:ascii="GHEA Grapalat" w:hAnsi="GHEA Grapalat"/>
          <w:sz w:val="20"/>
          <w:szCs w:val="20"/>
          <w:lang w:val="hy-AM" w:eastAsia="x-none"/>
        </w:rPr>
        <w:t>0</w:t>
      </w:r>
      <w:r w:rsidRPr="005E1F72">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w:t>
      </w:r>
      <w:r>
        <w:rPr>
          <w:rFonts w:ascii="GHEA Grapalat" w:hAnsi="GHEA Grapalat"/>
          <w:sz w:val="20"/>
          <w:szCs w:val="20"/>
          <w:lang w:val="af-ZA" w:eastAsia="x-none"/>
        </w:rPr>
        <w:t xml:space="preserve">ի որոշմամբ </w:t>
      </w:r>
      <w:r w:rsidRPr="005E1F72">
        <w:rPr>
          <w:rFonts w:ascii="GHEA Grapalat" w:hAnsi="GHEA Grapalat"/>
          <w:sz w:val="20"/>
          <w:szCs w:val="20"/>
          <w:lang w:val="af-ZA" w:eastAsia="x-none"/>
        </w:rPr>
        <w:t>ընտրված մասնակ</w:t>
      </w:r>
      <w:r>
        <w:rPr>
          <w:rFonts w:ascii="GHEA Grapalat" w:hAnsi="GHEA Grapalat"/>
          <w:sz w:val="20"/>
          <w:szCs w:val="20"/>
          <w:lang w:val="af-ZA" w:eastAsia="x-none"/>
        </w:rPr>
        <w:t xml:space="preserve">ից է ճանաչվում հաջորդող տեղ զբաղեցրած մասնակիցը՝ </w:t>
      </w:r>
      <w:r w:rsidRPr="005E1F72">
        <w:rPr>
          <w:rFonts w:ascii="GHEA Grapalat" w:hAnsi="GHEA Grapalat"/>
          <w:sz w:val="20"/>
          <w:szCs w:val="20"/>
          <w:lang w:val="af-ZA" w:eastAsia="x-none"/>
        </w:rPr>
        <w:t xml:space="preserve">սույն </w:t>
      </w:r>
      <w:r w:rsidRPr="002A4619">
        <w:rPr>
          <w:rFonts w:ascii="GHEA Grapalat" w:hAnsi="GHEA Grapalat"/>
          <w:sz w:val="20"/>
          <w:szCs w:val="20"/>
          <w:lang w:val="hy-AM" w:eastAsia="x-none"/>
        </w:rPr>
        <w:t>հրավեր</w:t>
      </w:r>
      <w:r w:rsidRPr="005E1F72">
        <w:rPr>
          <w:rFonts w:ascii="GHEA Grapalat" w:hAnsi="GHEA Grapalat"/>
          <w:sz w:val="20"/>
          <w:szCs w:val="20"/>
          <w:lang w:val="hy-AM" w:eastAsia="x-none"/>
        </w:rPr>
        <w:t>ի 1-ին մասի 8.13-ից 8.</w:t>
      </w:r>
      <w:r w:rsidRPr="004B2068">
        <w:rPr>
          <w:rFonts w:ascii="GHEA Grapalat" w:hAnsi="GHEA Grapalat"/>
          <w:sz w:val="20"/>
          <w:szCs w:val="20"/>
          <w:lang w:val="hy-AM" w:eastAsia="x-none"/>
        </w:rPr>
        <w:t>19</w:t>
      </w:r>
      <w:r w:rsidRPr="005E1F72">
        <w:rPr>
          <w:rFonts w:ascii="GHEA Grapalat" w:hAnsi="GHEA Grapalat"/>
          <w:sz w:val="20"/>
          <w:szCs w:val="20"/>
          <w:lang w:val="hy-AM" w:eastAsia="x-none"/>
        </w:rPr>
        <w:t>-րդ կետերով սահմանված ընթացակարգ</w:t>
      </w:r>
      <w:r w:rsidRPr="004B2068">
        <w:rPr>
          <w:rFonts w:ascii="GHEA Grapalat" w:hAnsi="GHEA Grapalat"/>
          <w:sz w:val="20"/>
          <w:szCs w:val="20"/>
          <w:lang w:val="hy-AM" w:eastAsia="x-none"/>
        </w:rPr>
        <w:t>ի կիրառմամբ</w:t>
      </w:r>
      <w:r w:rsidRPr="005E1F72">
        <w:rPr>
          <w:rFonts w:ascii="GHEA Grapalat" w:hAnsi="GHEA Grapalat"/>
          <w:sz w:val="20"/>
          <w:szCs w:val="20"/>
          <w:lang w:val="af-ZA" w:eastAsia="x-none"/>
        </w:rPr>
        <w:t>:</w:t>
      </w:r>
    </w:p>
    <w:p w14:paraId="17EF213D" w14:textId="77777777" w:rsidR="00A66703" w:rsidRPr="005E1F72"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rPr>
        <w:t>8</w:t>
      </w:r>
      <w:r w:rsidRPr="005E1F72">
        <w:rPr>
          <w:rFonts w:ascii="GHEA Grapalat" w:hAnsi="GHEA Grapalat" w:cs="Sylfaen"/>
          <w:szCs w:val="24"/>
          <w:lang w:val="hy-AM"/>
        </w:rPr>
        <w:t>.</w:t>
      </w:r>
      <w:r w:rsidRPr="005E79C4">
        <w:rPr>
          <w:rFonts w:ascii="GHEA Grapalat" w:hAnsi="GHEA Grapalat" w:cs="Sylfaen"/>
          <w:szCs w:val="24"/>
        </w:rPr>
        <w:t>2</w:t>
      </w:r>
      <w:r>
        <w:rPr>
          <w:rFonts w:ascii="GHEA Grapalat" w:hAnsi="GHEA Grapalat" w:cs="Sylfaen"/>
          <w:szCs w:val="24"/>
        </w:rPr>
        <w:t>1</w:t>
      </w:r>
      <w:r w:rsidRPr="005E1F72">
        <w:rPr>
          <w:rFonts w:ascii="GHEA Grapalat" w:hAnsi="GHEA Grapalat" w:cs="Sylfaen"/>
          <w:szCs w:val="24"/>
        </w:rPr>
        <w:t xml:space="preserve"> </w:t>
      </w:r>
      <w:r w:rsidRPr="005E1F72">
        <w:rPr>
          <w:rFonts w:ascii="GHEA Grapalat" w:hAnsi="GHEA Grapalat" w:cs="Sylfaen"/>
          <w:szCs w:val="24"/>
          <w:lang w:val="ru-RU"/>
        </w:rPr>
        <w:t>Մասնակից</w:t>
      </w:r>
      <w:r w:rsidRPr="005E1F72">
        <w:rPr>
          <w:rFonts w:ascii="GHEA Grapalat" w:hAnsi="GHEA Grapalat" w:cs="Sylfaen"/>
          <w:szCs w:val="24"/>
          <w:lang w:val="en-US"/>
        </w:rPr>
        <w:t>ն</w:t>
      </w:r>
      <w:r w:rsidRPr="005E1F72">
        <w:rPr>
          <w:rFonts w:ascii="GHEA Grapalat" w:hAnsi="GHEA Grapalat" w:cs="Sylfaen"/>
          <w:szCs w:val="24"/>
        </w:rPr>
        <w:t xml:space="preserve"> </w:t>
      </w:r>
      <w:r w:rsidRPr="005E1F72">
        <w:rPr>
          <w:rFonts w:ascii="GHEA Grapalat" w:hAnsi="GHEA Grapalat" w:cs="Sylfaen"/>
          <w:szCs w:val="24"/>
          <w:lang w:val="ru-RU"/>
        </w:rPr>
        <w:t>իրեն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պահանջների</w:t>
      </w:r>
      <w:r w:rsidRPr="005E1F72">
        <w:rPr>
          <w:rFonts w:ascii="GHEA Grapalat" w:hAnsi="GHEA Grapalat" w:cs="Sylfaen"/>
          <w:szCs w:val="24"/>
        </w:rPr>
        <w:t xml:space="preserve"> </w:t>
      </w:r>
      <w:r w:rsidRPr="005E1F72">
        <w:rPr>
          <w:rFonts w:ascii="GHEA Grapalat" w:hAnsi="GHEA Grapalat" w:cs="Sylfaen"/>
          <w:szCs w:val="24"/>
          <w:lang w:val="ru-RU"/>
        </w:rPr>
        <w:t>համապատասխանության</w:t>
      </w:r>
      <w:r w:rsidRPr="005E1F72">
        <w:rPr>
          <w:rFonts w:ascii="GHEA Grapalat" w:hAnsi="GHEA Grapalat" w:cs="Sylfaen"/>
          <w:szCs w:val="24"/>
        </w:rPr>
        <w:t xml:space="preserve"> </w:t>
      </w:r>
      <w:r w:rsidRPr="005E1F72">
        <w:rPr>
          <w:rFonts w:ascii="GHEA Grapalat" w:hAnsi="GHEA Grapalat" w:cs="Sylfaen"/>
          <w:szCs w:val="24"/>
          <w:lang w:val="ru-RU"/>
        </w:rPr>
        <w:t>հիմնավորման</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լրացուցիչ</w:t>
      </w:r>
      <w:r w:rsidRPr="005E1F72">
        <w:rPr>
          <w:rFonts w:ascii="GHEA Grapalat" w:hAnsi="GHEA Grapalat" w:cs="Sylfaen"/>
          <w:szCs w:val="24"/>
        </w:rPr>
        <w:t xml:space="preserve"> </w:t>
      </w:r>
      <w:r w:rsidRPr="005E1F72">
        <w:rPr>
          <w:rFonts w:ascii="GHEA Grapalat" w:hAnsi="GHEA Grapalat" w:cs="Sylfaen"/>
          <w:szCs w:val="24"/>
          <w:lang w:val="ru-RU"/>
        </w:rPr>
        <w:t>այլ</w:t>
      </w:r>
      <w:r w:rsidRPr="005E1F72">
        <w:rPr>
          <w:rFonts w:ascii="GHEA Grapalat" w:hAnsi="GHEA Grapalat" w:cs="Sylfaen"/>
          <w:szCs w:val="24"/>
        </w:rPr>
        <w:t xml:space="preserve"> </w:t>
      </w:r>
      <w:r w:rsidRPr="005E1F72">
        <w:rPr>
          <w:rFonts w:ascii="GHEA Grapalat" w:hAnsi="GHEA Grapalat" w:cs="Sylfaen"/>
          <w:szCs w:val="24"/>
          <w:lang w:val="ru-RU"/>
        </w:rPr>
        <w:t>փաստաթղթեր</w:t>
      </w:r>
      <w:r w:rsidRPr="005E1F72">
        <w:rPr>
          <w:rFonts w:ascii="GHEA Grapalat" w:hAnsi="GHEA Grapalat" w:cs="Sylfaen"/>
          <w:szCs w:val="24"/>
        </w:rPr>
        <w:t xml:space="preserve">, </w:t>
      </w:r>
      <w:r w:rsidRPr="005E1F72">
        <w:rPr>
          <w:rFonts w:ascii="GHEA Grapalat" w:hAnsi="GHEA Grapalat" w:cs="Sylfaen"/>
          <w:szCs w:val="24"/>
          <w:lang w:val="ru-RU"/>
        </w:rPr>
        <w:t>տեղեկություններ</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նյութեր։</w:t>
      </w:r>
    </w:p>
    <w:p w14:paraId="4BDAE618" w14:textId="77777777" w:rsidR="00A66703" w:rsidRPr="005E79C4"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lang w:val="en-US"/>
        </w:rPr>
        <w:t>Հ</w:t>
      </w:r>
      <w:r w:rsidRPr="005E1F72">
        <w:rPr>
          <w:rFonts w:ascii="GHEA Grapalat" w:hAnsi="GHEA Grapalat" w:cs="Sylfaen"/>
          <w:szCs w:val="24"/>
          <w:lang w:val="ru-RU"/>
        </w:rPr>
        <w:t>անձնաժողովը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ստուգել</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ասնակցի</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ru-RU"/>
        </w:rPr>
        <w:t>տվյալների</w:t>
      </w:r>
      <w:r w:rsidRPr="005E1F72">
        <w:rPr>
          <w:rFonts w:ascii="GHEA Grapalat" w:hAnsi="GHEA Grapalat" w:cs="Sylfaen"/>
          <w:szCs w:val="24"/>
        </w:rPr>
        <w:t xml:space="preserve"> </w:t>
      </w:r>
      <w:r w:rsidRPr="005E1F72">
        <w:rPr>
          <w:rFonts w:ascii="GHEA Grapalat" w:hAnsi="GHEA Grapalat" w:cs="Sylfaen"/>
          <w:szCs w:val="24"/>
          <w:lang w:val="ru-RU"/>
        </w:rPr>
        <w:t>իսկությունը</w:t>
      </w:r>
      <w:r w:rsidRPr="005E1F72">
        <w:rPr>
          <w:rFonts w:ascii="GHEA Grapalat" w:hAnsi="GHEA Grapalat" w:cs="Sylfaen"/>
          <w:szCs w:val="24"/>
        </w:rPr>
        <w:t xml:space="preserve">` </w:t>
      </w:r>
      <w:r w:rsidRPr="005E1F72">
        <w:rPr>
          <w:rFonts w:ascii="GHEA Grapalat" w:hAnsi="GHEA Grapalat" w:cs="Sylfaen"/>
          <w:szCs w:val="24"/>
          <w:lang w:val="ru-RU"/>
        </w:rPr>
        <w:t>օգտագործելով</w:t>
      </w:r>
      <w:r w:rsidRPr="005E1F72">
        <w:rPr>
          <w:rFonts w:ascii="GHEA Grapalat" w:hAnsi="GHEA Grapalat" w:cs="Sylfaen"/>
          <w:szCs w:val="24"/>
        </w:rPr>
        <w:t xml:space="preserve"> </w:t>
      </w:r>
      <w:r w:rsidRPr="005E1F72">
        <w:rPr>
          <w:rFonts w:ascii="GHEA Grapalat" w:hAnsi="GHEA Grapalat" w:cs="Sylfaen"/>
          <w:szCs w:val="24"/>
          <w:lang w:val="ru-RU"/>
        </w:rPr>
        <w:t>պաշտոնական</w:t>
      </w:r>
      <w:r w:rsidRPr="005E1F72">
        <w:rPr>
          <w:rFonts w:ascii="GHEA Grapalat" w:hAnsi="GHEA Grapalat" w:cs="Sylfaen"/>
          <w:szCs w:val="24"/>
        </w:rPr>
        <w:t xml:space="preserve"> </w:t>
      </w:r>
      <w:r w:rsidRPr="005E1F72">
        <w:rPr>
          <w:rFonts w:ascii="GHEA Grapalat" w:hAnsi="GHEA Grapalat" w:cs="Sylfaen"/>
          <w:szCs w:val="24"/>
          <w:lang w:val="ru-RU"/>
        </w:rPr>
        <w:t>աղբյուրներից</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տվյալներ</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դրա</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ստանալով</w:t>
      </w:r>
      <w:r w:rsidRPr="005E1F72">
        <w:rPr>
          <w:rFonts w:ascii="GHEA Grapalat" w:hAnsi="GHEA Grapalat" w:cs="Sylfaen"/>
          <w:szCs w:val="24"/>
        </w:rPr>
        <w:t xml:space="preserve"> </w:t>
      </w:r>
      <w:r w:rsidRPr="005E1F72">
        <w:rPr>
          <w:rFonts w:ascii="GHEA Grapalat" w:hAnsi="GHEA Grapalat" w:cs="Sylfaen"/>
          <w:szCs w:val="24"/>
          <w:lang w:val="ru-RU"/>
        </w:rPr>
        <w:t>իրավասու</w:t>
      </w:r>
      <w:r w:rsidRPr="005E1F72">
        <w:rPr>
          <w:rFonts w:ascii="GHEA Grapalat" w:hAnsi="GHEA Grapalat" w:cs="Sylfaen"/>
          <w:szCs w:val="24"/>
        </w:rPr>
        <w:t xml:space="preserve"> </w:t>
      </w:r>
      <w:r w:rsidRPr="005E1F72">
        <w:rPr>
          <w:rFonts w:ascii="GHEA Grapalat" w:hAnsi="GHEA Grapalat" w:cs="Sylfaen"/>
          <w:szCs w:val="24"/>
          <w:lang w:val="ru-RU"/>
        </w:rPr>
        <w:t>մարմինների</w:t>
      </w:r>
      <w:r w:rsidRPr="005E1F72">
        <w:rPr>
          <w:rFonts w:ascii="GHEA Grapalat" w:hAnsi="GHEA Grapalat" w:cs="Sylfaen"/>
          <w:szCs w:val="24"/>
        </w:rPr>
        <w:t xml:space="preserve"> </w:t>
      </w:r>
      <w:r w:rsidRPr="005E1F72">
        <w:rPr>
          <w:rFonts w:ascii="GHEA Grapalat" w:hAnsi="GHEA Grapalat" w:cs="Sylfaen"/>
          <w:szCs w:val="24"/>
          <w:lang w:val="ru-RU"/>
        </w:rPr>
        <w:t>գրավոր</w:t>
      </w:r>
      <w:r w:rsidRPr="005E1F72">
        <w:rPr>
          <w:rFonts w:ascii="GHEA Grapalat" w:hAnsi="GHEA Grapalat" w:cs="Sylfaen"/>
          <w:szCs w:val="24"/>
        </w:rPr>
        <w:t xml:space="preserve"> </w:t>
      </w:r>
      <w:r w:rsidRPr="005E1F72">
        <w:rPr>
          <w:rFonts w:ascii="GHEA Grapalat" w:hAnsi="GHEA Grapalat" w:cs="Sylfaen"/>
          <w:szCs w:val="24"/>
          <w:lang w:val="ru-RU"/>
        </w:rPr>
        <w:t>եզրակացությունը</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հարցում</w:t>
      </w:r>
      <w:r w:rsidRPr="005E1F72">
        <w:rPr>
          <w:rFonts w:ascii="GHEA Grapalat" w:hAnsi="GHEA Grapalat" w:cs="Sylfaen"/>
          <w:szCs w:val="24"/>
        </w:rPr>
        <w:t xml:space="preserve"> </w:t>
      </w:r>
      <w:r w:rsidRPr="005E1F72">
        <w:rPr>
          <w:rFonts w:ascii="GHEA Grapalat" w:hAnsi="GHEA Grapalat" w:cs="Sylfaen"/>
          <w:szCs w:val="24"/>
          <w:lang w:val="ru-RU"/>
        </w:rPr>
        <w:t>ուղարկվելու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պետական</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տեղական</w:t>
      </w:r>
      <w:r w:rsidRPr="005E1F72">
        <w:rPr>
          <w:rFonts w:ascii="GHEA Grapalat" w:hAnsi="GHEA Grapalat" w:cs="Sylfaen"/>
          <w:szCs w:val="24"/>
        </w:rPr>
        <w:t xml:space="preserve"> </w:t>
      </w:r>
      <w:r w:rsidRPr="005E1F72">
        <w:rPr>
          <w:rFonts w:ascii="GHEA Grapalat" w:hAnsi="GHEA Grapalat" w:cs="Sylfaen"/>
          <w:szCs w:val="24"/>
          <w:lang w:val="ru-RU"/>
        </w:rPr>
        <w:t>ինքնակառավարման</w:t>
      </w:r>
      <w:r w:rsidRPr="005E1F72">
        <w:rPr>
          <w:rFonts w:ascii="GHEA Grapalat" w:hAnsi="GHEA Grapalat" w:cs="Sylfaen"/>
          <w:szCs w:val="24"/>
        </w:rPr>
        <w:t xml:space="preserve"> </w:t>
      </w:r>
      <w:r w:rsidRPr="005E1F72">
        <w:rPr>
          <w:rFonts w:ascii="GHEA Grapalat" w:hAnsi="GHEA Grapalat" w:cs="Sylfaen"/>
          <w:szCs w:val="24"/>
          <w:lang w:val="ru-RU"/>
        </w:rPr>
        <w:t>մարմինները</w:t>
      </w:r>
      <w:r w:rsidRPr="005E1F72">
        <w:rPr>
          <w:rFonts w:ascii="GHEA Grapalat" w:hAnsi="GHEA Grapalat" w:cs="Sylfaen"/>
          <w:szCs w:val="24"/>
        </w:rPr>
        <w:t xml:space="preserve"> </w:t>
      </w:r>
      <w:r w:rsidRPr="005E1F72">
        <w:rPr>
          <w:rFonts w:ascii="GHEA Grapalat" w:hAnsi="GHEA Grapalat" w:cs="Sylfaen"/>
          <w:szCs w:val="24"/>
          <w:lang w:val="ru-RU"/>
        </w:rPr>
        <w:t>հարցումն</w:t>
      </w:r>
      <w:r w:rsidRPr="005E1F72">
        <w:rPr>
          <w:rFonts w:ascii="GHEA Grapalat" w:hAnsi="GHEA Grapalat" w:cs="Sylfaen"/>
          <w:szCs w:val="24"/>
        </w:rPr>
        <w:t xml:space="preserve"> </w:t>
      </w:r>
      <w:r w:rsidRPr="005E1F72">
        <w:rPr>
          <w:rFonts w:ascii="GHEA Grapalat" w:hAnsi="GHEA Grapalat" w:cs="Sylfaen"/>
          <w:szCs w:val="24"/>
          <w:lang w:val="ru-RU"/>
        </w:rPr>
        <w:t>ստանալու</w:t>
      </w:r>
      <w:r w:rsidRPr="005E1F72">
        <w:rPr>
          <w:rFonts w:ascii="GHEA Grapalat" w:hAnsi="GHEA Grapalat" w:cs="Sylfaen"/>
          <w:szCs w:val="24"/>
        </w:rPr>
        <w:t xml:space="preserve"> </w:t>
      </w:r>
      <w:r w:rsidRPr="005E1F72">
        <w:rPr>
          <w:rFonts w:ascii="GHEA Grapalat" w:hAnsi="GHEA Grapalat" w:cs="Sylfaen"/>
          <w:szCs w:val="24"/>
          <w:lang w:val="ru-RU"/>
        </w:rPr>
        <w:t>օրվան</w:t>
      </w:r>
      <w:r w:rsidRPr="005E1F72">
        <w:rPr>
          <w:rFonts w:ascii="GHEA Grapalat" w:hAnsi="GHEA Grapalat" w:cs="Sylfaen"/>
          <w:szCs w:val="24"/>
        </w:rPr>
        <w:t xml:space="preserve"> </w:t>
      </w:r>
      <w:r w:rsidRPr="005E1F72">
        <w:rPr>
          <w:rFonts w:ascii="GHEA Grapalat" w:hAnsi="GHEA Grapalat" w:cs="Sylfaen"/>
          <w:szCs w:val="24"/>
          <w:lang w:val="ru-RU"/>
        </w:rPr>
        <w:t>հաջորդող</w:t>
      </w:r>
      <w:r w:rsidRPr="005E1F72">
        <w:rPr>
          <w:rFonts w:ascii="GHEA Grapalat" w:hAnsi="GHEA Grapalat" w:cs="Sylfaen"/>
          <w:szCs w:val="24"/>
        </w:rPr>
        <w:t xml:space="preserve"> </w:t>
      </w:r>
      <w:r w:rsidRPr="005E1F72">
        <w:rPr>
          <w:rFonts w:ascii="GHEA Grapalat" w:hAnsi="GHEA Grapalat" w:cs="Sylfaen"/>
          <w:szCs w:val="24"/>
          <w:lang w:val="ru-RU"/>
        </w:rPr>
        <w:t>երկու</w:t>
      </w:r>
      <w:r w:rsidRPr="005E1F72">
        <w:rPr>
          <w:rFonts w:ascii="GHEA Grapalat" w:hAnsi="GHEA Grapalat" w:cs="Sylfaen"/>
          <w:szCs w:val="24"/>
        </w:rPr>
        <w:t xml:space="preserve"> </w:t>
      </w:r>
      <w:r w:rsidRPr="005E1F72">
        <w:rPr>
          <w:rFonts w:ascii="GHEA Grapalat" w:hAnsi="GHEA Grapalat" w:cs="Sylfaen"/>
          <w:szCs w:val="24"/>
          <w:lang w:val="ru-RU"/>
        </w:rPr>
        <w:t>աշխատանքային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տրամադրում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գրավոր</w:t>
      </w:r>
      <w:r w:rsidRPr="005E1F72">
        <w:rPr>
          <w:rFonts w:ascii="GHEA Grapalat" w:hAnsi="GHEA Grapalat" w:cs="Sylfaen"/>
          <w:szCs w:val="24"/>
        </w:rPr>
        <w:t xml:space="preserve"> </w:t>
      </w:r>
      <w:r w:rsidRPr="005E1F72">
        <w:rPr>
          <w:rFonts w:ascii="GHEA Grapalat" w:hAnsi="GHEA Grapalat" w:cs="Sylfaen"/>
          <w:szCs w:val="24"/>
          <w:lang w:val="ru-RU"/>
        </w:rPr>
        <w:t>եզրակացություն</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ասնակցի</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ru-RU"/>
        </w:rPr>
        <w:t>տվյալների</w:t>
      </w:r>
      <w:r w:rsidRPr="005E1F72">
        <w:rPr>
          <w:rFonts w:ascii="GHEA Grapalat" w:hAnsi="GHEA Grapalat" w:cs="Sylfaen"/>
          <w:szCs w:val="24"/>
        </w:rPr>
        <w:t xml:space="preserve"> </w:t>
      </w:r>
      <w:r w:rsidRPr="005E1F72">
        <w:rPr>
          <w:rFonts w:ascii="GHEA Grapalat" w:hAnsi="GHEA Grapalat" w:cs="Sylfaen"/>
          <w:szCs w:val="24"/>
          <w:lang w:val="ru-RU"/>
        </w:rPr>
        <w:t>իսկության</w:t>
      </w:r>
      <w:r w:rsidRPr="005E1F72">
        <w:rPr>
          <w:rFonts w:ascii="GHEA Grapalat" w:hAnsi="GHEA Grapalat" w:cs="Sylfaen"/>
          <w:szCs w:val="24"/>
        </w:rPr>
        <w:t xml:space="preserve"> </w:t>
      </w:r>
      <w:r w:rsidRPr="005E1F72">
        <w:rPr>
          <w:rFonts w:ascii="GHEA Grapalat" w:hAnsi="GHEA Grapalat" w:cs="Sylfaen"/>
          <w:szCs w:val="24"/>
          <w:lang w:val="ru-RU"/>
        </w:rPr>
        <w:t>ստուգման</w:t>
      </w:r>
      <w:r w:rsidRPr="005E1F72">
        <w:rPr>
          <w:rFonts w:ascii="GHEA Grapalat" w:hAnsi="GHEA Grapalat" w:cs="Sylfaen"/>
          <w:szCs w:val="24"/>
        </w:rPr>
        <w:t xml:space="preserve"> </w:t>
      </w:r>
      <w:r w:rsidRPr="005E1F72">
        <w:rPr>
          <w:rFonts w:ascii="GHEA Grapalat" w:hAnsi="GHEA Grapalat" w:cs="Sylfaen"/>
          <w:szCs w:val="24"/>
          <w:lang w:val="ru-RU"/>
        </w:rPr>
        <w:t>արդյունքում</w:t>
      </w:r>
      <w:r w:rsidRPr="005E1F72">
        <w:rPr>
          <w:rFonts w:ascii="GHEA Grapalat" w:hAnsi="GHEA Grapalat" w:cs="Sylfaen"/>
          <w:szCs w:val="24"/>
        </w:rPr>
        <w:t xml:space="preserve"> </w:t>
      </w:r>
      <w:r w:rsidRPr="005E1F72">
        <w:rPr>
          <w:rFonts w:ascii="GHEA Grapalat" w:hAnsi="GHEA Grapalat" w:cs="Sylfaen"/>
          <w:szCs w:val="24"/>
          <w:lang w:val="ru-RU"/>
        </w:rPr>
        <w:t>տվյալները</w:t>
      </w:r>
      <w:r w:rsidRPr="005E1F72">
        <w:rPr>
          <w:rFonts w:ascii="GHEA Grapalat" w:hAnsi="GHEA Grapalat" w:cs="Sylfaen"/>
          <w:szCs w:val="24"/>
        </w:rPr>
        <w:t xml:space="preserve"> </w:t>
      </w:r>
      <w:r w:rsidRPr="005E1F72">
        <w:rPr>
          <w:rFonts w:ascii="GHEA Grapalat" w:hAnsi="GHEA Grapalat" w:cs="Sylfaen"/>
          <w:szCs w:val="24"/>
          <w:lang w:val="ru-RU"/>
        </w:rPr>
        <w:t>որակվում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իրականությանը</w:t>
      </w:r>
      <w:r w:rsidRPr="005E1F72">
        <w:rPr>
          <w:rFonts w:ascii="GHEA Grapalat" w:hAnsi="GHEA Grapalat" w:cs="Sylfaen"/>
          <w:szCs w:val="24"/>
        </w:rPr>
        <w:t xml:space="preserve"> </w:t>
      </w:r>
      <w:r w:rsidRPr="005E1F72">
        <w:rPr>
          <w:rFonts w:ascii="GHEA Grapalat" w:hAnsi="GHEA Grapalat" w:cs="Sylfaen"/>
          <w:szCs w:val="24"/>
          <w:lang w:val="ru-RU"/>
        </w:rPr>
        <w:t>չհամապա</w:t>
      </w:r>
      <w:r w:rsidRPr="005E1F72">
        <w:rPr>
          <w:rFonts w:ascii="GHEA Grapalat" w:hAnsi="GHEA Grapalat" w:cs="Sylfaen"/>
          <w:szCs w:val="24"/>
        </w:rPr>
        <w:softHyphen/>
      </w:r>
      <w:r w:rsidRPr="005E1F72">
        <w:rPr>
          <w:rFonts w:ascii="GHEA Grapalat" w:hAnsi="GHEA Grapalat" w:cs="Sylfaen"/>
          <w:szCs w:val="24"/>
          <w:lang w:val="ru-RU"/>
        </w:rPr>
        <w:t>տասխանող</w:t>
      </w:r>
      <w:r w:rsidRPr="005E1F72">
        <w:rPr>
          <w:rFonts w:ascii="GHEA Grapalat" w:hAnsi="GHEA Grapalat" w:cs="Sylfaen"/>
          <w:szCs w:val="24"/>
        </w:rPr>
        <w:t xml:space="preserve">, </w:t>
      </w:r>
      <w:r w:rsidRPr="005E1F72">
        <w:rPr>
          <w:rFonts w:ascii="GHEA Grapalat" w:hAnsi="GHEA Grapalat" w:cs="Sylfaen"/>
          <w:szCs w:val="24"/>
          <w:lang w:val="ru-RU"/>
        </w:rPr>
        <w:t>ապա</w:t>
      </w:r>
      <w:r w:rsidRPr="005E1F72">
        <w:rPr>
          <w:rFonts w:ascii="GHEA Grapalat" w:hAnsi="GHEA Grapalat" w:cs="Sylfaen"/>
          <w:szCs w:val="24"/>
        </w:rPr>
        <w:t xml:space="preserve"> տվյալ մասնակցի հայտը մերժվում է:</w:t>
      </w:r>
    </w:p>
    <w:p w14:paraId="27BA04C1" w14:textId="77777777" w:rsidR="00A66703" w:rsidRPr="005E1F72"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rPr>
        <w:t>8</w:t>
      </w:r>
      <w:r w:rsidRPr="005E1F72">
        <w:rPr>
          <w:rFonts w:ascii="GHEA Grapalat" w:hAnsi="GHEA Grapalat" w:cs="Sylfaen"/>
          <w:szCs w:val="24"/>
          <w:lang w:val="hy-AM"/>
        </w:rPr>
        <w:t>.</w:t>
      </w:r>
      <w:r w:rsidRPr="00F6799D">
        <w:rPr>
          <w:rFonts w:ascii="GHEA Grapalat" w:hAnsi="GHEA Grapalat" w:cs="Sylfaen"/>
          <w:szCs w:val="24"/>
          <w:lang w:val="hy-AM"/>
        </w:rPr>
        <w:t>2</w:t>
      </w:r>
      <w:r w:rsidRPr="004B2068">
        <w:rPr>
          <w:rFonts w:ascii="GHEA Grapalat" w:hAnsi="GHEA Grapalat" w:cs="Sylfaen"/>
          <w:szCs w:val="24"/>
        </w:rPr>
        <w:t>2</w:t>
      </w:r>
      <w:r w:rsidRPr="005E1F72">
        <w:rPr>
          <w:rFonts w:ascii="GHEA Grapalat" w:hAnsi="GHEA Grapalat" w:cs="Sylfaen"/>
          <w:szCs w:val="24"/>
        </w:rPr>
        <w:t xml:space="preserve"> </w:t>
      </w:r>
      <w:r w:rsidRPr="00EF2159">
        <w:rPr>
          <w:rFonts w:ascii="GHEA Grapalat" w:hAnsi="GHEA Grapalat" w:cs="Sylfaen"/>
          <w:szCs w:val="24"/>
          <w:lang w:val="hy-AM"/>
        </w:rPr>
        <w:t>Սույն</w:t>
      </w:r>
      <w:r w:rsidRPr="005E1F72">
        <w:rPr>
          <w:rFonts w:ascii="GHEA Grapalat" w:hAnsi="GHEA Grapalat" w:cs="Sylfaen"/>
          <w:szCs w:val="24"/>
        </w:rPr>
        <w:t xml:space="preserve"> </w:t>
      </w:r>
      <w:r w:rsidRPr="00EF2159">
        <w:rPr>
          <w:rFonts w:ascii="GHEA Grapalat" w:hAnsi="GHEA Grapalat" w:cs="Sylfaen"/>
          <w:szCs w:val="24"/>
          <w:lang w:val="hy-AM"/>
        </w:rPr>
        <w:t>հրավերի</w:t>
      </w:r>
      <w:r w:rsidRPr="005E1F72">
        <w:rPr>
          <w:rFonts w:ascii="GHEA Grapalat" w:hAnsi="GHEA Grapalat" w:cs="Sylfaen"/>
          <w:szCs w:val="24"/>
        </w:rPr>
        <w:t xml:space="preserve"> 1-</w:t>
      </w:r>
      <w:r w:rsidRPr="00EF2159">
        <w:rPr>
          <w:rFonts w:ascii="GHEA Grapalat" w:hAnsi="GHEA Grapalat" w:cs="Sylfaen"/>
          <w:szCs w:val="24"/>
          <w:lang w:val="hy-AM"/>
        </w:rPr>
        <w:t>ին</w:t>
      </w:r>
      <w:r w:rsidRPr="005E1F72">
        <w:rPr>
          <w:rFonts w:ascii="GHEA Grapalat" w:hAnsi="GHEA Grapalat" w:cs="Sylfaen"/>
          <w:szCs w:val="24"/>
        </w:rPr>
        <w:t xml:space="preserve"> </w:t>
      </w:r>
      <w:r w:rsidRPr="00EF2159">
        <w:rPr>
          <w:rFonts w:ascii="GHEA Grapalat" w:hAnsi="GHEA Grapalat" w:cs="Sylfaen"/>
          <w:szCs w:val="24"/>
          <w:lang w:val="hy-AM"/>
        </w:rPr>
        <w:t>մասի</w:t>
      </w:r>
      <w:r w:rsidRPr="005E1F72">
        <w:rPr>
          <w:rFonts w:ascii="GHEA Grapalat" w:hAnsi="GHEA Grapalat" w:cs="Sylfaen"/>
          <w:szCs w:val="24"/>
        </w:rPr>
        <w:t xml:space="preserve"> 8.</w:t>
      </w:r>
      <w:r w:rsidRPr="005E1F72">
        <w:rPr>
          <w:rFonts w:ascii="GHEA Grapalat" w:hAnsi="GHEA Grapalat" w:cs="Sylfaen"/>
          <w:szCs w:val="24"/>
          <w:lang w:val="hy-AM"/>
        </w:rPr>
        <w:t>2</w:t>
      </w:r>
      <w:r w:rsidRPr="004B2068">
        <w:rPr>
          <w:rFonts w:ascii="GHEA Grapalat" w:hAnsi="GHEA Grapalat" w:cs="Sylfaen"/>
          <w:szCs w:val="24"/>
        </w:rPr>
        <w:t>1</w:t>
      </w:r>
      <w:r w:rsidRPr="005E1F72">
        <w:rPr>
          <w:rFonts w:ascii="GHEA Grapalat" w:hAnsi="GHEA Grapalat" w:cs="Sylfaen"/>
          <w:szCs w:val="24"/>
        </w:rPr>
        <w:t xml:space="preserve"> </w:t>
      </w:r>
      <w:r w:rsidRPr="00EF2159">
        <w:rPr>
          <w:rFonts w:ascii="GHEA Grapalat" w:hAnsi="GHEA Grapalat" w:cs="Sylfaen"/>
          <w:szCs w:val="24"/>
          <w:lang w:val="hy-AM"/>
        </w:rPr>
        <w:t>կետի</w:t>
      </w:r>
      <w:r w:rsidRPr="005E1F72">
        <w:rPr>
          <w:rFonts w:ascii="GHEA Grapalat" w:hAnsi="GHEA Grapalat" w:cs="Sylfaen"/>
          <w:szCs w:val="24"/>
        </w:rPr>
        <w:t xml:space="preserve"> </w:t>
      </w:r>
      <w:r w:rsidRPr="00EF2159">
        <w:rPr>
          <w:rFonts w:ascii="GHEA Grapalat" w:hAnsi="GHEA Grapalat" w:cs="Sylfaen"/>
          <w:szCs w:val="24"/>
          <w:lang w:val="hy-AM"/>
        </w:rPr>
        <w:t>կիրառման</w:t>
      </w:r>
      <w:r w:rsidRPr="005E1F72">
        <w:rPr>
          <w:rFonts w:ascii="GHEA Grapalat" w:hAnsi="GHEA Grapalat" w:cs="Sylfaen"/>
          <w:szCs w:val="24"/>
        </w:rPr>
        <w:t xml:space="preserve"> </w:t>
      </w:r>
      <w:r w:rsidRPr="00EF2159">
        <w:rPr>
          <w:rFonts w:ascii="GHEA Grapalat" w:hAnsi="GHEA Grapalat" w:cs="Sylfaen"/>
          <w:szCs w:val="24"/>
          <w:lang w:val="hy-AM"/>
        </w:rPr>
        <w:t>նպատակով</w:t>
      </w:r>
      <w:r w:rsidRPr="005E1F72">
        <w:rPr>
          <w:rFonts w:ascii="GHEA Grapalat" w:hAnsi="GHEA Grapalat" w:cs="Sylfaen"/>
          <w:szCs w:val="24"/>
        </w:rPr>
        <w:t xml:space="preserve"> </w:t>
      </w:r>
      <w:r>
        <w:rPr>
          <w:rFonts w:ascii="GHEA Grapalat" w:hAnsi="GHEA Grapalat" w:cs="Sylfaen"/>
          <w:szCs w:val="24"/>
        </w:rPr>
        <w:t xml:space="preserve">կարող է </w:t>
      </w:r>
      <w:r w:rsidRPr="00F6799D">
        <w:rPr>
          <w:rFonts w:ascii="GHEA Grapalat" w:hAnsi="GHEA Grapalat" w:cs="Sylfaen"/>
          <w:szCs w:val="24"/>
          <w:lang w:val="hy-AM"/>
        </w:rPr>
        <w:t xml:space="preserve">հրավիրվել </w:t>
      </w:r>
      <w:r w:rsidRPr="00EF2159">
        <w:rPr>
          <w:rFonts w:ascii="GHEA Grapalat" w:hAnsi="GHEA Grapalat" w:cs="Sylfaen"/>
          <w:szCs w:val="24"/>
          <w:lang w:val="hy-AM"/>
        </w:rPr>
        <w:t>հանձնաժողովի</w:t>
      </w:r>
      <w:r w:rsidRPr="005E1F72">
        <w:rPr>
          <w:rFonts w:ascii="GHEA Grapalat" w:hAnsi="GHEA Grapalat" w:cs="Sylfaen"/>
          <w:szCs w:val="24"/>
        </w:rPr>
        <w:t xml:space="preserve"> </w:t>
      </w:r>
      <w:r w:rsidRPr="00EF2159">
        <w:rPr>
          <w:rFonts w:ascii="GHEA Grapalat" w:hAnsi="GHEA Grapalat" w:cs="Sylfaen"/>
          <w:szCs w:val="24"/>
          <w:lang w:val="hy-AM"/>
        </w:rPr>
        <w:t>արտահերթ</w:t>
      </w:r>
      <w:r w:rsidRPr="005E1F72">
        <w:rPr>
          <w:rFonts w:ascii="GHEA Grapalat" w:hAnsi="GHEA Grapalat" w:cs="Sylfaen"/>
          <w:szCs w:val="24"/>
        </w:rPr>
        <w:t xml:space="preserve"> </w:t>
      </w:r>
      <w:r w:rsidRPr="00EF2159">
        <w:rPr>
          <w:rFonts w:ascii="GHEA Grapalat" w:hAnsi="GHEA Grapalat" w:cs="Sylfaen"/>
          <w:szCs w:val="24"/>
          <w:lang w:val="hy-AM"/>
        </w:rPr>
        <w:t>նիստ։</w:t>
      </w:r>
    </w:p>
    <w:p w14:paraId="26553861" w14:textId="77777777" w:rsidR="00A66703" w:rsidRPr="005E1F72" w:rsidRDefault="00A66703" w:rsidP="00A66703">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Pr="005E1F72">
        <w:rPr>
          <w:rFonts w:ascii="GHEA Grapalat" w:hAnsi="GHEA Grapalat" w:cs="Sylfaen"/>
          <w:sz w:val="20"/>
          <w:lang w:val="hy-AM"/>
        </w:rPr>
        <w:t>.</w:t>
      </w:r>
      <w:r w:rsidRPr="00F6799D">
        <w:rPr>
          <w:rFonts w:ascii="GHEA Grapalat" w:hAnsi="GHEA Grapalat" w:cs="Sylfaen"/>
          <w:sz w:val="20"/>
          <w:lang w:val="af-ZA"/>
        </w:rPr>
        <w:t>2</w:t>
      </w:r>
      <w:r>
        <w:rPr>
          <w:rFonts w:ascii="GHEA Grapalat" w:hAnsi="GHEA Grapalat" w:cs="Sylfaen"/>
          <w:sz w:val="20"/>
          <w:lang w:val="af-ZA"/>
        </w:rPr>
        <w:t xml:space="preserve">3 </w:t>
      </w:r>
      <w:r w:rsidRPr="005E1F72">
        <w:rPr>
          <w:rFonts w:ascii="GHEA Grapalat" w:hAnsi="GHEA Grapalat" w:cs="Tahoma"/>
          <w:sz w:val="20"/>
          <w:lang w:val="hy-AM"/>
        </w:rPr>
        <w:t>Ընտրված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մասնակցին</w:t>
      </w:r>
      <w:r w:rsidRPr="005E1F72">
        <w:rPr>
          <w:rFonts w:ascii="GHEA Grapalat" w:hAnsi="GHEA Grapalat" w:cs="Arial Armenian"/>
          <w:sz w:val="20"/>
          <w:lang w:val="hy-AM"/>
        </w:rPr>
        <w:t xml:space="preserve"> </w:t>
      </w:r>
      <w:r w:rsidRPr="005E1F72">
        <w:rPr>
          <w:rFonts w:ascii="GHEA Grapalat" w:hAnsi="GHEA Grapalat" w:cs="Tahoma"/>
          <w:sz w:val="20"/>
          <w:lang w:val="hy-AM"/>
        </w:rPr>
        <w:t>որոշելու</w:t>
      </w:r>
      <w:r w:rsidRPr="005E1F72">
        <w:rPr>
          <w:rFonts w:ascii="GHEA Grapalat" w:hAnsi="GHEA Grapalat" w:cs="Arial Armenian"/>
          <w:sz w:val="20"/>
          <w:lang w:val="hy-AM"/>
        </w:rPr>
        <w:t xml:space="preserve"> </w:t>
      </w:r>
      <w:r w:rsidRPr="005E1F72">
        <w:rPr>
          <w:rFonts w:ascii="GHEA Grapalat" w:hAnsi="GHEA Grapalat" w:cs="Tahoma"/>
          <w:sz w:val="20"/>
          <w:lang w:val="hy-AM"/>
        </w:rPr>
        <w:t>նիստի</w:t>
      </w:r>
      <w:r w:rsidRPr="005E1F72">
        <w:rPr>
          <w:rFonts w:ascii="GHEA Grapalat" w:hAnsi="GHEA Grapalat" w:cs="Arial Armenian"/>
          <w:sz w:val="20"/>
          <w:lang w:val="hy-AM"/>
        </w:rPr>
        <w:t xml:space="preserve"> </w:t>
      </w:r>
      <w:r w:rsidRPr="005E1F72">
        <w:rPr>
          <w:rFonts w:ascii="GHEA Grapalat" w:hAnsi="GHEA Grapalat" w:cs="Tahoma"/>
          <w:sz w:val="20"/>
          <w:lang w:val="hy-AM"/>
        </w:rPr>
        <w:t>ավարտին</w:t>
      </w:r>
      <w:r w:rsidRPr="005E1F72">
        <w:rPr>
          <w:rFonts w:ascii="GHEA Grapalat" w:hAnsi="GHEA Grapalat" w:cs="Arial Armenian"/>
          <w:sz w:val="20"/>
          <w:lang w:val="hy-AM"/>
        </w:rPr>
        <w:t xml:space="preserve"> </w:t>
      </w:r>
      <w:r w:rsidRPr="005E1F72">
        <w:rPr>
          <w:rFonts w:ascii="GHEA Grapalat" w:hAnsi="GHEA Grapalat" w:cs="Tahoma"/>
          <w:sz w:val="20"/>
          <w:lang w:val="hy-AM"/>
        </w:rPr>
        <w:t>հաջորդող</w:t>
      </w:r>
      <w:r w:rsidRPr="005E1F72">
        <w:rPr>
          <w:rFonts w:ascii="GHEA Grapalat" w:hAnsi="GHEA Grapalat" w:cs="Arial Armenian"/>
          <w:sz w:val="20"/>
          <w:lang w:val="hy-AM"/>
        </w:rPr>
        <w:t xml:space="preserve"> </w:t>
      </w:r>
      <w:r w:rsidRPr="005E1F72">
        <w:rPr>
          <w:rFonts w:ascii="GHEA Grapalat" w:hAnsi="GHEA Grapalat" w:cs="Tahoma"/>
          <w:sz w:val="20"/>
          <w:lang w:val="hy-AM"/>
        </w:rPr>
        <w:t>աշխատանքային</w:t>
      </w:r>
      <w:r w:rsidRPr="005E1F72">
        <w:rPr>
          <w:rFonts w:ascii="GHEA Grapalat" w:hAnsi="GHEA Grapalat" w:cs="Arial Armenian"/>
          <w:sz w:val="20"/>
          <w:lang w:val="hy-AM"/>
        </w:rPr>
        <w:t xml:space="preserve"> </w:t>
      </w:r>
      <w:r w:rsidRPr="005E1F72">
        <w:rPr>
          <w:rFonts w:ascii="GHEA Grapalat" w:hAnsi="GHEA Grapalat" w:cs="Tahoma"/>
          <w:sz w:val="20"/>
          <w:lang w:val="hy-AM"/>
        </w:rPr>
        <w:t>օրը</w:t>
      </w:r>
      <w:r w:rsidRPr="005E1F72">
        <w:rPr>
          <w:rFonts w:ascii="GHEA Grapalat" w:hAnsi="GHEA Grapalat" w:cs="Arial Armenian"/>
          <w:sz w:val="20"/>
          <w:lang w:val="hy-AM"/>
        </w:rPr>
        <w:t xml:space="preserve">  </w:t>
      </w:r>
      <w:r w:rsidRPr="005E1F72">
        <w:rPr>
          <w:rFonts w:ascii="GHEA Grapalat" w:hAnsi="GHEA Grapalat" w:cs="Tahoma"/>
          <w:sz w:val="20"/>
          <w:lang w:val="hy-AM"/>
        </w:rPr>
        <w:t>հանձնաժողովի</w:t>
      </w:r>
      <w:r w:rsidRPr="005E1F72">
        <w:rPr>
          <w:rFonts w:ascii="GHEA Grapalat" w:hAnsi="GHEA Grapalat" w:cs="Arial Armenian"/>
          <w:sz w:val="20"/>
          <w:lang w:val="hy-AM"/>
        </w:rPr>
        <w:t xml:space="preserve"> </w:t>
      </w:r>
      <w:r w:rsidRPr="005E1F72">
        <w:rPr>
          <w:rFonts w:ascii="GHEA Grapalat" w:hAnsi="GHEA Grapalat" w:cs="Tahoma"/>
          <w:sz w:val="20"/>
          <w:lang w:val="hy-AM"/>
        </w:rPr>
        <w:t>քարտուղարը՝</w:t>
      </w:r>
    </w:p>
    <w:p w14:paraId="2E60BA08" w14:textId="77777777" w:rsidR="00A66703" w:rsidRPr="00F6799D" w:rsidRDefault="00A66703" w:rsidP="00A66703">
      <w:pPr>
        <w:pStyle w:val="norm"/>
        <w:spacing w:line="240" w:lineRule="auto"/>
        <w:ind w:firstLine="706"/>
        <w:rPr>
          <w:rFonts w:ascii="GHEA Grapalat" w:hAnsi="GHEA Grapalat" w:cs="Tahoma"/>
          <w:sz w:val="20"/>
          <w:lang w:val="hy-AM"/>
        </w:rPr>
      </w:pPr>
      <w:r w:rsidRPr="005E1F72">
        <w:rPr>
          <w:rFonts w:ascii="GHEA Grapalat" w:hAnsi="GHEA Grapalat"/>
          <w:sz w:val="20"/>
          <w:lang w:val="hy-AM"/>
        </w:rPr>
        <w:tab/>
        <w:t>1) 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F6799D">
        <w:rPr>
          <w:rFonts w:ascii="GHEA Grapalat" w:hAnsi="GHEA Grapalat" w:cs="Tahoma"/>
          <w:sz w:val="20"/>
          <w:lang w:val="hy-AM"/>
        </w:rPr>
        <w:t xml:space="preserve"> </w:t>
      </w:r>
      <w:r w:rsidRPr="005E1F72">
        <w:rPr>
          <w:rFonts w:ascii="GHEA Grapalat" w:hAnsi="GHEA Grapalat" w:cs="Tahoma"/>
          <w:sz w:val="20"/>
          <w:lang w:val="hy-AM"/>
        </w:rPr>
        <w:t>ըստ</w:t>
      </w:r>
      <w:r w:rsidRPr="00F6799D">
        <w:rPr>
          <w:rFonts w:ascii="GHEA Grapalat" w:hAnsi="GHEA Grapalat" w:cs="Tahoma"/>
          <w:sz w:val="20"/>
          <w:lang w:val="hy-AM"/>
        </w:rPr>
        <w:t xml:space="preserve"> </w:t>
      </w:r>
      <w:r w:rsidRPr="005E1F72">
        <w:rPr>
          <w:rFonts w:ascii="GHEA Grapalat" w:hAnsi="GHEA Grapalat" w:cs="Tahoma"/>
          <w:sz w:val="20"/>
          <w:lang w:val="hy-AM"/>
        </w:rPr>
        <w:t>գնահատման</w:t>
      </w:r>
      <w:r w:rsidRPr="00F6799D">
        <w:rPr>
          <w:rFonts w:ascii="GHEA Grapalat" w:hAnsi="GHEA Grapalat" w:cs="Tahoma"/>
          <w:sz w:val="20"/>
          <w:lang w:val="hy-AM"/>
        </w:rPr>
        <w:t xml:space="preserve"> </w:t>
      </w:r>
      <w:r w:rsidRPr="005E1F72">
        <w:rPr>
          <w:rFonts w:ascii="GHEA Grapalat" w:hAnsi="GHEA Grapalat" w:cs="Tahoma"/>
          <w:sz w:val="20"/>
          <w:lang w:val="hy-AM"/>
        </w:rPr>
        <w:t>արդյունքների</w:t>
      </w:r>
      <w:r w:rsidRPr="00F6799D">
        <w:rPr>
          <w:rFonts w:ascii="GHEA Grapalat" w:hAnsi="GHEA Grapalat" w:cs="Tahoma"/>
          <w:sz w:val="20"/>
          <w:lang w:val="hy-AM"/>
        </w:rPr>
        <w:t xml:space="preserve"> </w:t>
      </w:r>
      <w:r w:rsidRPr="005E1F72">
        <w:rPr>
          <w:rFonts w:ascii="GHEA Grapalat" w:hAnsi="GHEA Grapalat" w:cs="Tahoma"/>
          <w:sz w:val="20"/>
          <w:lang w:val="hy-AM"/>
        </w:rPr>
        <w:t>և</w:t>
      </w:r>
      <w:r w:rsidRPr="00F6799D">
        <w:rPr>
          <w:rFonts w:ascii="GHEA Grapalat" w:hAnsi="GHEA Grapalat" w:cs="Tahoma"/>
          <w:sz w:val="20"/>
          <w:lang w:val="hy-AM"/>
        </w:rPr>
        <w:t xml:space="preserve"> </w:t>
      </w:r>
      <w:r w:rsidRPr="005E1F72">
        <w:rPr>
          <w:rFonts w:ascii="GHEA Grapalat" w:hAnsi="GHEA Grapalat" w:cs="Tahoma"/>
          <w:sz w:val="20"/>
          <w:lang w:val="hy-AM"/>
        </w:rPr>
        <w:t>գնային</w:t>
      </w:r>
      <w:r w:rsidRPr="00F6799D">
        <w:rPr>
          <w:rFonts w:ascii="GHEA Grapalat" w:hAnsi="GHEA Grapalat" w:cs="Tahoma"/>
          <w:sz w:val="20"/>
          <w:lang w:val="hy-AM"/>
        </w:rPr>
        <w:t xml:space="preserve"> </w:t>
      </w:r>
      <w:r w:rsidRPr="005E1F72">
        <w:rPr>
          <w:rFonts w:ascii="GHEA Grapalat" w:hAnsi="GHEA Grapalat" w:cs="Tahoma"/>
          <w:sz w:val="20"/>
          <w:lang w:val="hy-AM"/>
        </w:rPr>
        <w:t>առաջարկների</w:t>
      </w:r>
      <w:r w:rsidRPr="00F6799D">
        <w:rPr>
          <w:rFonts w:ascii="GHEA Grapalat" w:hAnsi="GHEA Grapalat" w:cs="Tahoma"/>
          <w:sz w:val="20"/>
          <w:lang w:val="hy-AM"/>
        </w:rPr>
        <w:t>.</w:t>
      </w:r>
    </w:p>
    <w:p w14:paraId="4FCD81BF" w14:textId="77777777" w:rsidR="00A66703" w:rsidRPr="00F6799D" w:rsidRDefault="00A66703" w:rsidP="00A66703">
      <w:pPr>
        <w:pStyle w:val="norm"/>
        <w:spacing w:line="240" w:lineRule="auto"/>
        <w:ind w:firstLine="706"/>
        <w:rPr>
          <w:rFonts w:ascii="GHEA Grapalat" w:hAnsi="GHEA Grapalat" w:cs="Tahoma"/>
          <w:sz w:val="20"/>
          <w:lang w:val="hy-AM"/>
        </w:rPr>
      </w:pPr>
      <w:r w:rsidRPr="00F6799D">
        <w:rPr>
          <w:rFonts w:ascii="GHEA Grapalat" w:hAnsi="GHEA Grapalat" w:cs="Tahoma"/>
          <w:sz w:val="20"/>
          <w:lang w:val="hy-AM"/>
        </w:rPr>
        <w:tab/>
        <w:t>2) Հ</w:t>
      </w:r>
      <w:r w:rsidRPr="005E1F72">
        <w:rPr>
          <w:rFonts w:ascii="GHEA Grapalat" w:hAnsi="GHEA Grapalat" w:cs="Tahoma"/>
          <w:sz w:val="20"/>
          <w:lang w:val="hy-AM"/>
        </w:rPr>
        <w:t>ամակարգի</w:t>
      </w:r>
      <w:r w:rsidRPr="00F6799D">
        <w:rPr>
          <w:rFonts w:ascii="GHEA Grapalat" w:hAnsi="GHEA Grapalat" w:cs="Tahoma"/>
          <w:sz w:val="20"/>
          <w:lang w:val="hy-AM"/>
        </w:rPr>
        <w:t xml:space="preserve"> </w:t>
      </w:r>
      <w:r w:rsidRPr="005E1F72">
        <w:rPr>
          <w:rFonts w:ascii="GHEA Grapalat" w:hAnsi="GHEA Grapalat" w:cs="Tahoma"/>
          <w:sz w:val="20"/>
          <w:lang w:val="hy-AM"/>
        </w:rPr>
        <w:t>միջոցով</w:t>
      </w:r>
      <w:r w:rsidRPr="00F6799D">
        <w:rPr>
          <w:rFonts w:ascii="GHEA Grapalat" w:hAnsi="GHEA Grapalat" w:cs="Tahoma"/>
          <w:sz w:val="20"/>
          <w:lang w:val="hy-AM"/>
        </w:rPr>
        <w:t xml:space="preserve"> </w:t>
      </w:r>
      <w:r w:rsidRPr="005E1F72">
        <w:rPr>
          <w:rFonts w:ascii="GHEA Grapalat" w:hAnsi="GHEA Grapalat" w:cs="Tahoma"/>
          <w:sz w:val="20"/>
          <w:lang w:val="hy-AM"/>
        </w:rPr>
        <w:t>ընթացակարգի</w:t>
      </w:r>
      <w:r w:rsidRPr="00F6799D">
        <w:rPr>
          <w:rFonts w:ascii="GHEA Grapalat" w:hAnsi="GHEA Grapalat" w:cs="Tahoma"/>
          <w:sz w:val="20"/>
          <w:lang w:val="hy-AM"/>
        </w:rPr>
        <w:t xml:space="preserve"> </w:t>
      </w:r>
      <w:r w:rsidRPr="005E1F72">
        <w:rPr>
          <w:rFonts w:ascii="GHEA Grapalat" w:hAnsi="GHEA Grapalat" w:cs="Tahoma"/>
          <w:sz w:val="20"/>
          <w:lang w:val="hy-AM"/>
        </w:rPr>
        <w:t>մասնակիցների էլեկտրոնային</w:t>
      </w:r>
      <w:r w:rsidRPr="00F6799D">
        <w:rPr>
          <w:rFonts w:ascii="GHEA Grapalat" w:hAnsi="GHEA Grapalat" w:cs="Tahoma"/>
          <w:sz w:val="20"/>
          <w:lang w:val="hy-AM"/>
        </w:rPr>
        <w:t xml:space="preserve"> </w:t>
      </w:r>
      <w:r w:rsidRPr="005E1F72">
        <w:rPr>
          <w:rFonts w:ascii="GHEA Grapalat" w:hAnsi="GHEA Grapalat" w:cs="Tahoma"/>
          <w:sz w:val="20"/>
          <w:lang w:val="hy-AM"/>
        </w:rPr>
        <w:t>փոստին</w:t>
      </w:r>
      <w:r w:rsidRPr="00F6799D">
        <w:rPr>
          <w:rFonts w:ascii="GHEA Grapalat" w:hAnsi="GHEA Grapalat" w:cs="Tahoma"/>
          <w:sz w:val="20"/>
          <w:lang w:val="hy-AM"/>
        </w:rPr>
        <w:t xml:space="preserve"> ուղարկում է գնահատման արդյունքների մասին հանձնաժողովի նիստի արձանագրու</w:t>
      </w:r>
      <w:r w:rsidRPr="00F6799D">
        <w:rPr>
          <w:rFonts w:ascii="GHEA Grapalat" w:hAnsi="GHEA Grapalat" w:cs="Tahoma"/>
          <w:sz w:val="20"/>
          <w:lang w:val="hy-AM"/>
        </w:rPr>
        <w:softHyphen/>
        <w:t>թյունը:</w:t>
      </w:r>
    </w:p>
    <w:p w14:paraId="19F7691C" w14:textId="77777777" w:rsidR="00A66703" w:rsidRPr="005E1F72" w:rsidRDefault="00A66703" w:rsidP="00A66703">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Pr="00F6799D">
        <w:rPr>
          <w:rFonts w:ascii="GHEA Grapalat" w:hAnsi="GHEA Grapalat"/>
          <w:spacing w:val="-6"/>
          <w:sz w:val="20"/>
          <w:lang w:val="hy-AM"/>
        </w:rPr>
        <w:t>2</w:t>
      </w:r>
      <w:r w:rsidRPr="004B2068">
        <w:rPr>
          <w:rFonts w:ascii="GHEA Grapalat" w:hAnsi="GHEA Grapalat"/>
          <w:spacing w:val="-6"/>
          <w:sz w:val="20"/>
          <w:lang w:val="hy-AM"/>
        </w:rPr>
        <w:t xml:space="preserve">4 </w:t>
      </w:r>
      <w:r w:rsidRPr="005E1F72">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5E1F72">
        <w:rPr>
          <w:rFonts w:ascii="GHEA Grapalat" w:hAnsi="GHEA Grapalat" w:cs="Sylfaen"/>
          <w:lang w:val="hy-AM"/>
        </w:rPr>
        <w:t xml:space="preserve"> </w:t>
      </w:r>
      <w:r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3882027" w14:textId="77777777" w:rsidR="00A66703" w:rsidRPr="005E1F72" w:rsidRDefault="00A66703" w:rsidP="00A66703">
      <w:pPr>
        <w:pStyle w:val="23"/>
        <w:spacing w:line="240" w:lineRule="auto"/>
        <w:ind w:firstLine="567"/>
        <w:rPr>
          <w:rFonts w:ascii="GHEA Grapalat" w:hAnsi="GHEA Grapalat" w:cs="Sylfaen"/>
          <w:szCs w:val="24"/>
        </w:rPr>
      </w:pPr>
      <w:r w:rsidRPr="005E1F72">
        <w:rPr>
          <w:rFonts w:ascii="GHEA Grapalat" w:hAnsi="GHEA Grapalat" w:cs="Sylfaen"/>
          <w:szCs w:val="24"/>
          <w:lang w:val="hy-AM"/>
        </w:rPr>
        <w:t>8.</w:t>
      </w:r>
      <w:r w:rsidRPr="00F6799D">
        <w:rPr>
          <w:rFonts w:ascii="GHEA Grapalat" w:hAnsi="GHEA Grapalat" w:cs="Sylfaen"/>
          <w:szCs w:val="24"/>
          <w:lang w:val="hy-AM"/>
        </w:rPr>
        <w:t>2</w:t>
      </w:r>
      <w:r w:rsidRPr="004B2068">
        <w:rPr>
          <w:rFonts w:ascii="GHEA Grapalat" w:hAnsi="GHEA Grapalat" w:cs="Sylfaen"/>
          <w:szCs w:val="24"/>
          <w:lang w:val="hy-AM"/>
        </w:rPr>
        <w:t>5</w:t>
      </w:r>
      <w:r w:rsidRPr="005E1F72">
        <w:rPr>
          <w:rFonts w:ascii="GHEA Grapalat" w:hAnsi="GHEA Grapalat" w:cs="Sylfaen"/>
          <w:szCs w:val="24"/>
        </w:rPr>
        <w:t xml:space="preserve"> </w:t>
      </w:r>
      <w:r w:rsidRPr="005E1F72">
        <w:rPr>
          <w:rFonts w:ascii="GHEA Grapalat" w:hAnsi="GHEA Grapalat" w:cs="Sylfaen"/>
          <w:szCs w:val="24"/>
          <w:lang w:val="hy-AM"/>
        </w:rPr>
        <w:t>Անգործության</w:t>
      </w:r>
      <w:r w:rsidRPr="005E1F72">
        <w:rPr>
          <w:rFonts w:ascii="GHEA Grapalat" w:hAnsi="GHEA Grapalat" w:cs="Sylfaen"/>
          <w:szCs w:val="24"/>
        </w:rPr>
        <w:t xml:space="preserve"> </w:t>
      </w:r>
      <w:r w:rsidRPr="005E1F72">
        <w:rPr>
          <w:rFonts w:ascii="GHEA Grapalat" w:hAnsi="GHEA Grapalat" w:cs="Sylfaen"/>
          <w:szCs w:val="24"/>
          <w:lang w:val="hy-AM"/>
        </w:rPr>
        <w:t>ժամկետը</w:t>
      </w:r>
      <w:r w:rsidRPr="005E1F72">
        <w:rPr>
          <w:rFonts w:ascii="GHEA Grapalat" w:hAnsi="GHEA Grapalat" w:cs="Sylfaen"/>
          <w:szCs w:val="24"/>
        </w:rPr>
        <w:t xml:space="preserve"> </w:t>
      </w:r>
      <w:r w:rsidRPr="005E1F72">
        <w:rPr>
          <w:rFonts w:ascii="GHEA Grapalat" w:hAnsi="GHEA Grapalat" w:cs="Sylfaen"/>
          <w:szCs w:val="24"/>
          <w:lang w:val="hy-AM"/>
        </w:rPr>
        <w:t>պայմանագիր</w:t>
      </w:r>
      <w:r w:rsidRPr="005E1F72">
        <w:rPr>
          <w:rFonts w:ascii="GHEA Grapalat" w:hAnsi="GHEA Grapalat" w:cs="Sylfaen"/>
          <w:szCs w:val="24"/>
        </w:rPr>
        <w:t xml:space="preserve"> </w:t>
      </w:r>
      <w:r w:rsidRPr="005E1F72">
        <w:rPr>
          <w:rFonts w:ascii="GHEA Grapalat" w:hAnsi="GHEA Grapalat" w:cs="Sylfaen"/>
          <w:szCs w:val="24"/>
          <w:lang w:val="hy-AM"/>
        </w:rPr>
        <w:t>կնքելու</w:t>
      </w:r>
      <w:r w:rsidRPr="005E1F72">
        <w:rPr>
          <w:rFonts w:ascii="GHEA Grapalat" w:hAnsi="GHEA Grapalat" w:cs="Sylfaen"/>
          <w:szCs w:val="24"/>
        </w:rPr>
        <w:t xml:space="preserve"> </w:t>
      </w:r>
      <w:r w:rsidRPr="005E1F72">
        <w:rPr>
          <w:rFonts w:ascii="GHEA Grapalat" w:hAnsi="GHEA Grapalat" w:cs="Sylfaen"/>
          <w:szCs w:val="24"/>
          <w:lang w:val="hy-AM"/>
        </w:rPr>
        <w:t>մասին</w:t>
      </w:r>
      <w:r w:rsidRPr="005E1F72">
        <w:rPr>
          <w:rFonts w:ascii="GHEA Grapalat" w:hAnsi="GHEA Grapalat" w:cs="Sylfaen"/>
          <w:szCs w:val="24"/>
        </w:rPr>
        <w:t xml:space="preserve"> </w:t>
      </w:r>
      <w:r w:rsidRPr="005E1F72">
        <w:rPr>
          <w:rFonts w:ascii="GHEA Grapalat" w:hAnsi="GHEA Grapalat" w:cs="Sylfaen"/>
          <w:szCs w:val="24"/>
          <w:lang w:val="hy-AM"/>
        </w:rPr>
        <w:t>որոշման</w:t>
      </w:r>
      <w:r w:rsidRPr="005E1F72">
        <w:rPr>
          <w:rFonts w:ascii="GHEA Grapalat" w:hAnsi="GHEA Grapalat" w:cs="Sylfaen"/>
          <w:szCs w:val="24"/>
        </w:rPr>
        <w:t xml:space="preserve"> </w:t>
      </w:r>
      <w:r w:rsidRPr="005E1F72">
        <w:rPr>
          <w:rFonts w:ascii="GHEA Grapalat" w:hAnsi="GHEA Grapalat" w:cs="Sylfaen"/>
          <w:szCs w:val="24"/>
          <w:lang w:val="hy-AM"/>
        </w:rPr>
        <w:t>հայտարարության</w:t>
      </w:r>
      <w:r w:rsidRPr="005E1F72">
        <w:rPr>
          <w:rFonts w:ascii="GHEA Grapalat" w:hAnsi="GHEA Grapalat" w:cs="Sylfaen"/>
          <w:szCs w:val="24"/>
        </w:rPr>
        <w:t xml:space="preserve"> </w:t>
      </w:r>
      <w:r w:rsidRPr="005E1F72">
        <w:rPr>
          <w:rFonts w:ascii="GHEA Grapalat" w:hAnsi="GHEA Grapalat" w:cs="Sylfaen"/>
          <w:szCs w:val="24"/>
          <w:lang w:val="hy-AM"/>
        </w:rPr>
        <w:t>հրապարակման</w:t>
      </w:r>
      <w:r w:rsidRPr="005E1F72">
        <w:rPr>
          <w:rFonts w:ascii="GHEA Grapalat" w:hAnsi="GHEA Grapalat" w:cs="Sylfaen"/>
          <w:szCs w:val="24"/>
        </w:rPr>
        <w:t xml:space="preserve"> </w:t>
      </w:r>
      <w:r w:rsidRPr="005E1F72">
        <w:rPr>
          <w:rFonts w:ascii="GHEA Grapalat" w:hAnsi="GHEA Grapalat" w:cs="Sylfaen"/>
          <w:szCs w:val="24"/>
          <w:lang w:val="hy-AM"/>
        </w:rPr>
        <w:t>օրվան</w:t>
      </w:r>
      <w:r w:rsidRPr="005E1F72">
        <w:rPr>
          <w:rFonts w:ascii="GHEA Grapalat" w:hAnsi="GHEA Grapalat" w:cs="Sylfaen"/>
          <w:szCs w:val="24"/>
        </w:rPr>
        <w:t xml:space="preserve"> </w:t>
      </w:r>
      <w:r w:rsidRPr="005E1F72">
        <w:rPr>
          <w:rFonts w:ascii="GHEA Grapalat" w:hAnsi="GHEA Grapalat" w:cs="Sylfaen"/>
          <w:szCs w:val="24"/>
          <w:lang w:val="hy-AM"/>
        </w:rPr>
        <w:t>հաջորդող</w:t>
      </w:r>
      <w:r w:rsidRPr="005E1F72">
        <w:rPr>
          <w:rFonts w:ascii="GHEA Grapalat" w:hAnsi="GHEA Grapalat" w:cs="Sylfaen"/>
          <w:szCs w:val="24"/>
        </w:rPr>
        <w:t xml:space="preserve"> </w:t>
      </w:r>
      <w:r w:rsidRPr="005E1F72">
        <w:rPr>
          <w:rFonts w:ascii="GHEA Grapalat" w:hAnsi="GHEA Grapalat" w:cs="Sylfaen"/>
          <w:szCs w:val="24"/>
          <w:lang w:val="hy-AM"/>
        </w:rPr>
        <w:t>օրվա</w:t>
      </w:r>
      <w:r w:rsidRPr="005E1F72">
        <w:rPr>
          <w:rFonts w:ascii="GHEA Grapalat" w:hAnsi="GHEA Grapalat" w:cs="Sylfaen"/>
          <w:szCs w:val="24"/>
        </w:rPr>
        <w:t xml:space="preserve"> </w:t>
      </w:r>
      <w:r w:rsidRPr="005E1F72">
        <w:rPr>
          <w:rFonts w:ascii="GHEA Grapalat" w:hAnsi="GHEA Grapalat" w:cs="Sylfaen"/>
          <w:szCs w:val="24"/>
          <w:lang w:val="hy-AM"/>
        </w:rPr>
        <w:t>և</w:t>
      </w:r>
      <w:r w:rsidRPr="005E1F72">
        <w:rPr>
          <w:rFonts w:ascii="GHEA Grapalat" w:hAnsi="GHEA Grapalat" w:cs="Sylfaen"/>
          <w:szCs w:val="24"/>
        </w:rPr>
        <w:t xml:space="preserve"> պ</w:t>
      </w:r>
      <w:r w:rsidRPr="005E1F72">
        <w:rPr>
          <w:rFonts w:ascii="GHEA Grapalat" w:hAnsi="GHEA Grapalat" w:cs="Sylfaen"/>
          <w:szCs w:val="24"/>
          <w:lang w:val="hy-AM"/>
        </w:rPr>
        <w:t>ատվիրատուի</w:t>
      </w:r>
      <w:r w:rsidRPr="005E1F72">
        <w:rPr>
          <w:rFonts w:ascii="GHEA Grapalat" w:hAnsi="GHEA Grapalat" w:cs="Sylfaen"/>
          <w:szCs w:val="24"/>
        </w:rPr>
        <w:t xml:space="preserve"> </w:t>
      </w:r>
      <w:r w:rsidRPr="005E1F72">
        <w:rPr>
          <w:rFonts w:ascii="GHEA Grapalat" w:hAnsi="GHEA Grapalat" w:cs="Sylfaen"/>
          <w:szCs w:val="24"/>
          <w:lang w:val="hy-AM"/>
        </w:rPr>
        <w:t>կողմից</w:t>
      </w:r>
      <w:r w:rsidRPr="005E1F72">
        <w:rPr>
          <w:rFonts w:ascii="GHEA Grapalat" w:hAnsi="GHEA Grapalat" w:cs="Sylfaen"/>
          <w:szCs w:val="24"/>
        </w:rPr>
        <w:t xml:space="preserve"> </w:t>
      </w:r>
      <w:r w:rsidRPr="005E1F72">
        <w:rPr>
          <w:rFonts w:ascii="GHEA Grapalat" w:hAnsi="GHEA Grapalat" w:cs="Sylfaen"/>
          <w:szCs w:val="24"/>
          <w:lang w:val="hy-AM"/>
        </w:rPr>
        <w:t>պայմանագիրը</w:t>
      </w:r>
      <w:r w:rsidRPr="005E1F72">
        <w:rPr>
          <w:rFonts w:ascii="GHEA Grapalat" w:hAnsi="GHEA Grapalat" w:cs="Sylfaen"/>
          <w:szCs w:val="24"/>
        </w:rPr>
        <w:t xml:space="preserve"> </w:t>
      </w:r>
      <w:r w:rsidRPr="005E1F72">
        <w:rPr>
          <w:rFonts w:ascii="GHEA Grapalat" w:hAnsi="GHEA Grapalat" w:cs="Sylfaen"/>
          <w:szCs w:val="24"/>
          <w:lang w:val="hy-AM"/>
        </w:rPr>
        <w:t>կնքելու</w:t>
      </w:r>
      <w:r w:rsidRPr="005E1F72">
        <w:rPr>
          <w:rFonts w:ascii="GHEA Grapalat" w:hAnsi="GHEA Grapalat" w:cs="Sylfaen"/>
          <w:szCs w:val="24"/>
        </w:rPr>
        <w:t xml:space="preserve"> </w:t>
      </w:r>
      <w:r w:rsidRPr="005E1F72">
        <w:rPr>
          <w:rFonts w:ascii="GHEA Grapalat" w:hAnsi="GHEA Grapalat" w:cs="Sylfaen"/>
          <w:szCs w:val="24"/>
          <w:lang w:val="hy-AM"/>
        </w:rPr>
        <w:t>իրավասության</w:t>
      </w:r>
      <w:r w:rsidRPr="005E1F72">
        <w:rPr>
          <w:rFonts w:ascii="GHEA Grapalat" w:hAnsi="GHEA Grapalat" w:cs="Sylfaen"/>
          <w:szCs w:val="24"/>
        </w:rPr>
        <w:t xml:space="preserve"> </w:t>
      </w:r>
      <w:r w:rsidRPr="005E1F72">
        <w:rPr>
          <w:rFonts w:ascii="GHEA Grapalat" w:hAnsi="GHEA Grapalat" w:cs="Sylfaen"/>
          <w:szCs w:val="24"/>
          <w:lang w:val="hy-AM"/>
        </w:rPr>
        <w:t>առաջացման</w:t>
      </w:r>
      <w:r w:rsidRPr="005E1F72">
        <w:rPr>
          <w:rFonts w:ascii="GHEA Grapalat" w:hAnsi="GHEA Grapalat" w:cs="Sylfaen"/>
          <w:szCs w:val="24"/>
        </w:rPr>
        <w:t xml:space="preserve"> </w:t>
      </w:r>
      <w:r w:rsidRPr="005E1F72">
        <w:rPr>
          <w:rFonts w:ascii="GHEA Grapalat" w:hAnsi="GHEA Grapalat" w:cs="Sylfaen"/>
          <w:szCs w:val="24"/>
          <w:lang w:val="hy-AM"/>
        </w:rPr>
        <w:t>օրվա</w:t>
      </w:r>
      <w:r w:rsidRPr="005E1F72">
        <w:rPr>
          <w:rFonts w:ascii="GHEA Grapalat" w:hAnsi="GHEA Grapalat" w:cs="Sylfaen"/>
          <w:szCs w:val="24"/>
        </w:rPr>
        <w:t xml:space="preserve"> </w:t>
      </w:r>
      <w:r w:rsidRPr="005E1F72">
        <w:rPr>
          <w:rFonts w:ascii="GHEA Grapalat" w:hAnsi="GHEA Grapalat" w:cs="Sylfaen"/>
          <w:szCs w:val="24"/>
          <w:lang w:val="hy-AM"/>
        </w:rPr>
        <w:t>միջև</w:t>
      </w:r>
      <w:r w:rsidRPr="005E1F72">
        <w:rPr>
          <w:rFonts w:ascii="GHEA Grapalat" w:hAnsi="GHEA Grapalat" w:cs="Sylfaen"/>
          <w:szCs w:val="24"/>
        </w:rPr>
        <w:t xml:space="preserve"> </w:t>
      </w:r>
      <w:r w:rsidRPr="005E1F72">
        <w:rPr>
          <w:rFonts w:ascii="GHEA Grapalat" w:hAnsi="GHEA Grapalat" w:cs="Sylfaen"/>
          <w:szCs w:val="24"/>
          <w:lang w:val="hy-AM"/>
        </w:rPr>
        <w:t>ընկած</w:t>
      </w:r>
      <w:r w:rsidRPr="005E1F72">
        <w:rPr>
          <w:rFonts w:ascii="GHEA Grapalat" w:hAnsi="GHEA Grapalat" w:cs="Sylfaen"/>
          <w:szCs w:val="24"/>
        </w:rPr>
        <w:t xml:space="preserve"> </w:t>
      </w:r>
      <w:r w:rsidRPr="005E1F72">
        <w:rPr>
          <w:rFonts w:ascii="GHEA Grapalat" w:hAnsi="GHEA Grapalat" w:cs="Sylfaen"/>
          <w:szCs w:val="24"/>
          <w:lang w:val="hy-AM"/>
        </w:rPr>
        <w:t>ժամանակահատվածն</w:t>
      </w:r>
      <w:r w:rsidRPr="005E1F72">
        <w:rPr>
          <w:rFonts w:ascii="GHEA Grapalat" w:hAnsi="GHEA Grapalat" w:cs="Sylfaen"/>
          <w:szCs w:val="24"/>
        </w:rPr>
        <w:t xml:space="preserve"> </w:t>
      </w:r>
      <w:r w:rsidRPr="005E1F72">
        <w:rPr>
          <w:rFonts w:ascii="GHEA Grapalat" w:hAnsi="GHEA Grapalat" w:cs="Sylfaen"/>
          <w:szCs w:val="24"/>
          <w:lang w:val="hy-AM"/>
        </w:rPr>
        <w:t>է։</w:t>
      </w:r>
    </w:p>
    <w:p w14:paraId="58464EDC" w14:textId="43880E09" w:rsidR="00A66703" w:rsidRDefault="00A66703" w:rsidP="00A66703">
      <w:pPr>
        <w:pStyle w:val="23"/>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Pr>
          <w:rFonts w:ascii="GHEA Grapalat" w:hAnsi="GHEA Grapalat" w:cs="Sylfaen"/>
          <w:lang w:val="es-ES"/>
        </w:rPr>
        <w:t>դեպքում «10</w:t>
      </w:r>
      <w:r w:rsidRPr="005E1F72">
        <w:rPr>
          <w:rFonts w:ascii="GHEA Grapalat" w:hAnsi="GHEA Grapalat" w:cs="Sylfaen"/>
          <w:lang w:val="es-ES"/>
        </w:rPr>
        <w:t>»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1C4C2DD5" w14:textId="77777777" w:rsidR="00A66703" w:rsidRDefault="00A66703" w:rsidP="00A66703">
      <w:pPr>
        <w:pStyle w:val="23"/>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31870B0A" w14:textId="77777777" w:rsidR="00A66703" w:rsidRPr="00BA41C0" w:rsidRDefault="00A66703" w:rsidP="00A66703">
      <w:pPr>
        <w:pStyle w:val="23"/>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798BAD5" w14:textId="77777777" w:rsidR="00A66703" w:rsidRPr="003B135C" w:rsidRDefault="00A66703" w:rsidP="00A66703">
      <w:pPr>
        <w:pStyle w:val="23"/>
        <w:spacing w:line="240" w:lineRule="auto"/>
        <w:ind w:firstLine="567"/>
        <w:rPr>
          <w:rFonts w:ascii="GHEA Grapalat" w:hAnsi="GHEA Grapalat" w:cs="Sylfaen"/>
          <w:szCs w:val="24"/>
          <w:lang w:val="es-ES"/>
        </w:rPr>
      </w:pPr>
      <w:r w:rsidRPr="004B72E3">
        <w:rPr>
          <w:rFonts w:ascii="GHEA Grapalat" w:hAnsi="GHEA Grapalat" w:cs="Sylfaen"/>
          <w:szCs w:val="24"/>
          <w:lang w:val="hy-AM"/>
        </w:rPr>
        <w:lastRenderedPageBreak/>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7FE37A15" w14:textId="77777777" w:rsidR="00037DDE" w:rsidRPr="00A66703" w:rsidRDefault="00037DDE" w:rsidP="00EF3662">
      <w:pPr>
        <w:ind w:firstLine="567"/>
        <w:jc w:val="center"/>
        <w:rPr>
          <w:rFonts w:ascii="GHEA Grapalat" w:hAnsi="GHEA Grapalat"/>
          <w:b/>
          <w:sz w:val="20"/>
          <w:lang w:val="hy-AM"/>
        </w:rPr>
      </w:pPr>
    </w:p>
    <w:p w14:paraId="54CF6C24" w14:textId="77777777"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34748C4D" w14:textId="77777777" w:rsidR="00096865" w:rsidRPr="005E1F72" w:rsidRDefault="00096865" w:rsidP="00EF3662">
      <w:pPr>
        <w:jc w:val="center"/>
        <w:rPr>
          <w:rFonts w:ascii="GHEA Grapalat" w:hAnsi="GHEA Grapalat"/>
          <w:b/>
          <w:iCs/>
          <w:sz w:val="20"/>
          <w:lang w:val="af-ZA"/>
        </w:rPr>
      </w:pPr>
    </w:p>
    <w:p w14:paraId="1E281475" w14:textId="77777777" w:rsidR="007477CE" w:rsidRPr="005E1F72" w:rsidRDefault="007477CE" w:rsidP="007477CE">
      <w:pPr>
        <w:ind w:firstLine="567"/>
        <w:jc w:val="both"/>
        <w:rPr>
          <w:rFonts w:ascii="GHEA Grapalat" w:hAnsi="GHEA Grapalat" w:cs="Sylfaen"/>
          <w:sz w:val="20"/>
          <w:lang w:val="af-ZA"/>
        </w:rPr>
      </w:pPr>
      <w:r w:rsidRPr="005E1F72">
        <w:rPr>
          <w:rFonts w:ascii="GHEA Grapalat" w:hAnsi="GHEA Grapalat"/>
          <w:iCs/>
          <w:sz w:val="20"/>
          <w:lang w:val="es-ES"/>
        </w:rPr>
        <w:t>9</w:t>
      </w:r>
      <w:r w:rsidRPr="005E1F72">
        <w:rPr>
          <w:rFonts w:ascii="GHEA Grapalat" w:hAnsi="GHEA Grapalat"/>
          <w:iCs/>
          <w:sz w:val="20"/>
          <w:lang w:val="af-ZA"/>
        </w:rPr>
        <w:t xml:space="preserve">.1 </w:t>
      </w:r>
      <w:r w:rsidRPr="00F56F39">
        <w:rPr>
          <w:rFonts w:ascii="GHEA Grapalat" w:hAnsi="GHEA Grapalat" w:cs="Sylfaen"/>
          <w:sz w:val="20"/>
          <w:lang w:val="hy-AM"/>
        </w:rPr>
        <w:t>Պայմանագիր</w:t>
      </w:r>
      <w:r w:rsidRPr="005E1F72">
        <w:rPr>
          <w:rFonts w:ascii="GHEA Grapalat" w:hAnsi="GHEA Grapalat" w:cs="Sylfaen"/>
          <w:sz w:val="20"/>
          <w:lang w:val="af-ZA"/>
        </w:rPr>
        <w:t xml:space="preserve"> </w:t>
      </w:r>
      <w:r w:rsidRPr="00F56F39">
        <w:rPr>
          <w:rFonts w:ascii="GHEA Grapalat" w:hAnsi="GHEA Grapalat" w:cs="Sylfaen"/>
          <w:sz w:val="20"/>
          <w:lang w:val="hy-AM"/>
        </w:rPr>
        <w:t>կնքվում</w:t>
      </w:r>
      <w:r w:rsidRPr="005E1F72">
        <w:rPr>
          <w:rFonts w:ascii="GHEA Grapalat" w:hAnsi="GHEA Grapalat" w:cs="Sylfaen"/>
          <w:sz w:val="20"/>
          <w:lang w:val="af-ZA"/>
        </w:rPr>
        <w:t xml:space="preserve"> </w:t>
      </w:r>
      <w:r w:rsidRPr="00F56F39">
        <w:rPr>
          <w:rFonts w:ascii="GHEA Grapalat" w:hAnsi="GHEA Grapalat" w:cs="Sylfaen"/>
          <w:sz w:val="20"/>
          <w:lang w:val="hy-AM"/>
        </w:rPr>
        <w:t>է</w:t>
      </w:r>
      <w:r w:rsidRPr="005E1F72">
        <w:rPr>
          <w:rFonts w:ascii="GHEA Grapalat" w:hAnsi="GHEA Grapalat" w:cs="Sylfaen"/>
          <w:sz w:val="20"/>
          <w:lang w:val="af-ZA"/>
        </w:rPr>
        <w:t xml:space="preserve"> </w:t>
      </w:r>
      <w:r w:rsidRPr="00F56F39">
        <w:rPr>
          <w:rFonts w:ascii="GHEA Grapalat" w:hAnsi="GHEA Grapalat" w:cs="Sylfaen"/>
          <w:sz w:val="20"/>
          <w:lang w:val="hy-AM"/>
        </w:rPr>
        <w:t>հանձնաժողովի</w:t>
      </w:r>
      <w:r w:rsidRPr="005E1F72">
        <w:rPr>
          <w:rFonts w:ascii="GHEA Grapalat" w:hAnsi="GHEA Grapalat" w:cs="Sylfaen"/>
          <w:sz w:val="20"/>
          <w:lang w:val="af-ZA"/>
        </w:rPr>
        <w:t xml:space="preserve"> </w:t>
      </w:r>
      <w:r w:rsidRPr="00F56F39">
        <w:rPr>
          <w:rFonts w:ascii="GHEA Grapalat" w:hAnsi="GHEA Grapalat" w:cs="Sylfaen"/>
          <w:sz w:val="20"/>
          <w:lang w:val="hy-AM"/>
        </w:rPr>
        <w:t>որոշման</w:t>
      </w:r>
      <w:r w:rsidRPr="005E1F72">
        <w:rPr>
          <w:rFonts w:ascii="GHEA Grapalat" w:hAnsi="GHEA Grapalat" w:cs="Sylfaen"/>
          <w:sz w:val="20"/>
          <w:lang w:val="af-ZA"/>
        </w:rPr>
        <w:t xml:space="preserve"> </w:t>
      </w:r>
      <w:r w:rsidRPr="00F56F39">
        <w:rPr>
          <w:rFonts w:ascii="GHEA Grapalat" w:hAnsi="GHEA Grapalat" w:cs="Sylfaen"/>
          <w:sz w:val="20"/>
          <w:lang w:val="hy-AM"/>
        </w:rPr>
        <w:t>հիման</w:t>
      </w:r>
      <w:r w:rsidRPr="005E1F72">
        <w:rPr>
          <w:rFonts w:ascii="GHEA Grapalat" w:hAnsi="GHEA Grapalat" w:cs="Sylfaen"/>
          <w:sz w:val="20"/>
          <w:lang w:val="af-ZA"/>
        </w:rPr>
        <w:t xml:space="preserve"> </w:t>
      </w:r>
      <w:r w:rsidRPr="00F56F39">
        <w:rPr>
          <w:rFonts w:ascii="GHEA Grapalat" w:hAnsi="GHEA Grapalat" w:cs="Sylfaen"/>
          <w:sz w:val="20"/>
          <w:lang w:val="hy-AM"/>
        </w:rPr>
        <w:t>վրա</w:t>
      </w:r>
      <w:r w:rsidRPr="005E1F72">
        <w:rPr>
          <w:rFonts w:ascii="GHEA Grapalat" w:hAnsi="GHEA Grapalat" w:cs="Sylfaen"/>
          <w:sz w:val="20"/>
          <w:lang w:val="af-ZA"/>
        </w:rPr>
        <w:t xml:space="preserve">` </w:t>
      </w:r>
      <w:r w:rsidRPr="00F56F39">
        <w:rPr>
          <w:rFonts w:ascii="GHEA Grapalat" w:hAnsi="GHEA Grapalat" w:cs="Sylfaen"/>
          <w:sz w:val="20"/>
          <w:lang w:val="hy-AM"/>
        </w:rPr>
        <w:t>պատվիրատուի</w:t>
      </w:r>
      <w:r w:rsidRPr="005E1F72">
        <w:rPr>
          <w:rFonts w:ascii="GHEA Grapalat" w:hAnsi="GHEA Grapalat" w:cs="Sylfaen"/>
          <w:sz w:val="20"/>
          <w:lang w:val="af-ZA"/>
        </w:rPr>
        <w:t xml:space="preserve"> </w:t>
      </w:r>
      <w:r w:rsidRPr="00F56F39">
        <w:rPr>
          <w:rFonts w:ascii="GHEA Grapalat" w:hAnsi="GHEA Grapalat" w:cs="Sylfaen"/>
          <w:sz w:val="20"/>
          <w:lang w:val="hy-AM"/>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Պայմանագիրը</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գրավոր</w:t>
      </w:r>
      <w:r w:rsidRPr="005E1F72">
        <w:rPr>
          <w:rFonts w:ascii="GHEA Grapalat" w:hAnsi="GHEA Grapalat" w:cs="Sylfaen"/>
          <w:sz w:val="20"/>
          <w:lang w:val="af-ZA"/>
        </w:rPr>
        <w:t xml:space="preserve">` </w:t>
      </w:r>
      <w:r w:rsidRPr="005E1F72">
        <w:rPr>
          <w:rFonts w:ascii="GHEA Grapalat" w:hAnsi="GHEA Grapalat" w:cs="Sylfaen"/>
          <w:sz w:val="20"/>
          <w:lang w:val="ru-RU"/>
        </w:rPr>
        <w:t>մեկ</w:t>
      </w:r>
      <w:r w:rsidRPr="005E1F72">
        <w:rPr>
          <w:rFonts w:ascii="GHEA Grapalat" w:hAnsi="GHEA Grapalat" w:cs="Sylfaen"/>
          <w:sz w:val="20"/>
          <w:lang w:val="af-ZA"/>
        </w:rPr>
        <w:t xml:space="preserve"> </w:t>
      </w:r>
      <w:r w:rsidRPr="005E1F72">
        <w:rPr>
          <w:rFonts w:ascii="GHEA Grapalat" w:hAnsi="GHEA Grapalat" w:cs="Sylfaen"/>
          <w:sz w:val="20"/>
          <w:lang w:val="ru-RU"/>
        </w:rPr>
        <w:t>փաստաթուղթ</w:t>
      </w:r>
      <w:r w:rsidRPr="005E1F72">
        <w:rPr>
          <w:rFonts w:ascii="GHEA Grapalat" w:hAnsi="GHEA Grapalat" w:cs="Sylfaen"/>
          <w:sz w:val="20"/>
          <w:lang w:val="af-ZA"/>
        </w:rPr>
        <w:t xml:space="preserve"> </w:t>
      </w:r>
      <w:r w:rsidRPr="005E1F72">
        <w:rPr>
          <w:rFonts w:ascii="GHEA Grapalat" w:hAnsi="GHEA Grapalat" w:cs="Sylfaen"/>
          <w:sz w:val="20"/>
          <w:lang w:val="ru-RU"/>
        </w:rPr>
        <w:t>կազմելու</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p>
    <w:p w14:paraId="02A58D9F" w14:textId="77777777" w:rsidR="007477CE" w:rsidRPr="005E1F72" w:rsidRDefault="007477CE" w:rsidP="007477CE">
      <w:pPr>
        <w:ind w:firstLine="567"/>
        <w:jc w:val="both"/>
        <w:rPr>
          <w:rFonts w:ascii="GHEA Grapalat" w:hAnsi="GHEA Grapalat" w:cs="Sylfaen"/>
          <w:sz w:val="20"/>
          <w:lang w:val="af-ZA"/>
        </w:rPr>
      </w:pPr>
      <w:r w:rsidRPr="005E1F72">
        <w:rPr>
          <w:rFonts w:ascii="GHEA Grapalat" w:hAnsi="GHEA Grapalat" w:cs="Sylfaen"/>
          <w:sz w:val="20"/>
          <w:lang w:val="af-ZA"/>
        </w:rPr>
        <w:t xml:space="preserve">9.2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1-</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մասի</w:t>
      </w:r>
      <w:r w:rsidRPr="005E1F72">
        <w:rPr>
          <w:rFonts w:ascii="GHEA Grapalat" w:hAnsi="GHEA Grapalat" w:cs="Sylfaen"/>
          <w:sz w:val="20"/>
          <w:lang w:val="af-ZA"/>
        </w:rPr>
        <w:t xml:space="preserve"> 8</w:t>
      </w:r>
      <w:r w:rsidRPr="005E1F72">
        <w:rPr>
          <w:rFonts w:ascii="GHEA Grapalat" w:hAnsi="GHEA Grapalat" w:cs="Sylfaen"/>
          <w:sz w:val="20"/>
          <w:lang w:val="hy-AM"/>
        </w:rPr>
        <w:t>.</w:t>
      </w:r>
      <w:r w:rsidRPr="0005035B">
        <w:rPr>
          <w:rFonts w:ascii="GHEA Grapalat" w:hAnsi="GHEA Grapalat" w:cs="Sylfaen"/>
          <w:sz w:val="20"/>
          <w:lang w:val="af-ZA"/>
        </w:rPr>
        <w:t>2</w:t>
      </w:r>
      <w:r>
        <w:rPr>
          <w:rFonts w:ascii="GHEA Grapalat" w:hAnsi="GHEA Grapalat" w:cs="Sylfaen"/>
          <w:sz w:val="20"/>
          <w:lang w:val="af-ZA"/>
        </w:rPr>
        <w:t>5</w:t>
      </w:r>
      <w:r w:rsidRPr="005E1F72">
        <w:rPr>
          <w:rFonts w:ascii="GHEA Grapalat" w:hAnsi="GHEA Grapalat" w:cs="Sylfaen"/>
          <w:sz w:val="20"/>
          <w:lang w:val="af-ZA"/>
        </w:rPr>
        <w:t xml:space="preserve"> </w:t>
      </w:r>
      <w:r w:rsidRPr="005E1F72">
        <w:rPr>
          <w:rFonts w:ascii="GHEA Grapalat" w:hAnsi="GHEA Grapalat" w:cs="Sylfaen"/>
          <w:sz w:val="20"/>
          <w:lang w:val="ru-RU"/>
        </w:rPr>
        <w:t>կետով</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անգործության</w:t>
      </w:r>
      <w:r w:rsidRPr="005E1F72">
        <w:rPr>
          <w:rFonts w:ascii="GHEA Grapalat" w:hAnsi="GHEA Grapalat" w:cs="Sylfaen"/>
          <w:sz w:val="20"/>
          <w:lang w:val="af-ZA"/>
        </w:rPr>
        <w:t xml:space="preserve"> </w:t>
      </w:r>
      <w:r w:rsidRPr="005E1F72">
        <w:rPr>
          <w:rFonts w:ascii="GHEA Grapalat" w:hAnsi="GHEA Grapalat" w:cs="Sylfaen"/>
          <w:sz w:val="20"/>
          <w:lang w:val="ru-RU"/>
        </w:rPr>
        <w:t>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լրանալուն</w:t>
      </w:r>
      <w:r w:rsidRPr="005E1F72">
        <w:rPr>
          <w:rFonts w:ascii="GHEA Grapalat" w:hAnsi="GHEA Grapalat" w:cs="Sylfaen"/>
          <w:sz w:val="20"/>
          <w:lang w:val="af-ZA"/>
        </w:rPr>
        <w:t xml:space="preserve"> </w:t>
      </w:r>
      <w:r w:rsidRPr="005E1F72">
        <w:rPr>
          <w:rFonts w:ascii="GHEA Grapalat" w:hAnsi="GHEA Grapalat" w:cs="Sylfaen"/>
          <w:sz w:val="20"/>
          <w:lang w:val="ru-RU"/>
        </w:rPr>
        <w:t>հաջորդող</w:t>
      </w:r>
      <w:r w:rsidRPr="005E1F72">
        <w:rPr>
          <w:rFonts w:ascii="GHEA Grapalat" w:hAnsi="GHEA Grapalat" w:cs="Sylfaen"/>
          <w:sz w:val="20"/>
          <w:lang w:val="af-ZA"/>
        </w:rPr>
        <w:t xml:space="preserve"> </w:t>
      </w:r>
      <w:r w:rsidRPr="005E1F72">
        <w:rPr>
          <w:rFonts w:ascii="GHEA Grapalat" w:hAnsi="GHEA Grapalat" w:cs="Sylfaen"/>
          <w:sz w:val="20"/>
          <w:lang w:val="ru-RU"/>
        </w:rPr>
        <w:t>չոր</w:t>
      </w:r>
      <w:r>
        <w:rPr>
          <w:rFonts w:ascii="GHEA Grapalat" w:hAnsi="GHEA Grapalat" w:cs="Sylfaen"/>
          <w:sz w:val="20"/>
          <w:lang w:val="hy-AM"/>
        </w:rPr>
        <w:t>րորդ</w:t>
      </w:r>
      <w:r w:rsidRPr="005E1F72">
        <w:rPr>
          <w:rFonts w:ascii="GHEA Grapalat" w:hAnsi="GHEA Grapalat" w:cs="Sylfaen"/>
          <w:sz w:val="20"/>
          <w:lang w:val="af-ZA"/>
        </w:rPr>
        <w:t xml:space="preserve"> </w:t>
      </w:r>
      <w:r w:rsidRPr="005E1F72">
        <w:rPr>
          <w:rFonts w:ascii="GHEA Grapalat" w:hAnsi="GHEA Grapalat" w:cs="Sylfaen"/>
          <w:sz w:val="20"/>
          <w:lang w:val="ru-RU"/>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w:t>
      </w:r>
      <w:r>
        <w:rPr>
          <w:rFonts w:ascii="GHEA Grapalat" w:hAnsi="GHEA Grapalat" w:cs="Sylfaen"/>
          <w:sz w:val="20"/>
          <w:lang w:val="hy-AM"/>
        </w:rPr>
        <w:t>ը</w:t>
      </w:r>
      <w:r w:rsidRPr="005E1F72">
        <w:rPr>
          <w:rFonts w:ascii="GHEA Grapalat" w:hAnsi="GHEA Grapalat" w:cs="Sylfaen"/>
          <w:sz w:val="20"/>
          <w:lang w:val="af-ZA"/>
        </w:rPr>
        <w:t xml:space="preserve"> </w:t>
      </w:r>
      <w:r w:rsidRPr="005E1F72">
        <w:rPr>
          <w:rFonts w:ascii="GHEA Grapalat" w:hAnsi="GHEA Grapalat" w:cs="Sylfaen"/>
          <w:sz w:val="20"/>
        </w:rPr>
        <w:t>պ</w:t>
      </w:r>
      <w:r w:rsidRPr="005E1F72">
        <w:rPr>
          <w:rFonts w:ascii="GHEA Grapalat" w:hAnsi="GHEA Grapalat" w:cs="Sylfaen"/>
          <w:sz w:val="20"/>
          <w:lang w:val="ru-RU"/>
        </w:rPr>
        <w:t>ատվիրատուն</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ներկայացնելով</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նախագիծը</w:t>
      </w:r>
      <w:r w:rsidRPr="005E1F72">
        <w:rPr>
          <w:rFonts w:ascii="GHEA Grapalat" w:hAnsi="GHEA Grapalat" w:cs="Sylfaen"/>
          <w:sz w:val="20"/>
          <w:lang w:val="af-ZA"/>
        </w:rPr>
        <w:t xml:space="preserve">: </w:t>
      </w:r>
      <w:r w:rsidRPr="005E1F72">
        <w:rPr>
          <w:rFonts w:ascii="GHEA Grapalat" w:hAnsi="GHEA Grapalat" w:cs="Sylfaen"/>
          <w:sz w:val="20"/>
          <w:lang w:val="ru-RU"/>
        </w:rPr>
        <w:t>Ընդ</w:t>
      </w:r>
      <w:r w:rsidRPr="005E1F72">
        <w:rPr>
          <w:rFonts w:ascii="GHEA Grapalat" w:hAnsi="GHEA Grapalat" w:cs="Sylfaen"/>
          <w:sz w:val="20"/>
          <w:lang w:val="af-ZA"/>
        </w:rPr>
        <w:t xml:space="preserve"> </w:t>
      </w:r>
      <w:r w:rsidRPr="005E1F72">
        <w:rPr>
          <w:rFonts w:ascii="GHEA Grapalat" w:hAnsi="GHEA Grapalat" w:cs="Sylfaen"/>
          <w:sz w:val="20"/>
          <w:lang w:val="ru-RU"/>
        </w:rPr>
        <w:t>որում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կնքվել</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շուտ</w:t>
      </w:r>
      <w:r w:rsidRPr="005E1F72">
        <w:rPr>
          <w:rFonts w:ascii="GHEA Grapalat" w:hAnsi="GHEA Grapalat" w:cs="Sylfaen"/>
          <w:sz w:val="20"/>
          <w:lang w:val="af-ZA"/>
        </w:rPr>
        <w:t xml:space="preserve">, </w:t>
      </w:r>
      <w:r w:rsidRPr="005E1F72">
        <w:rPr>
          <w:rFonts w:ascii="GHEA Grapalat" w:hAnsi="GHEA Grapalat" w:cs="Sylfaen"/>
          <w:sz w:val="20"/>
          <w:lang w:val="ru-RU"/>
        </w:rPr>
        <w:t>քան</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1-</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մասի</w:t>
      </w:r>
      <w:r w:rsidRPr="005E1F72">
        <w:rPr>
          <w:rFonts w:ascii="GHEA Grapalat" w:hAnsi="GHEA Grapalat" w:cs="Sylfaen"/>
          <w:sz w:val="20"/>
          <w:lang w:val="af-ZA"/>
        </w:rPr>
        <w:t xml:space="preserve"> 8</w:t>
      </w:r>
      <w:r w:rsidRPr="005E1F72">
        <w:rPr>
          <w:rFonts w:ascii="GHEA Grapalat" w:hAnsi="GHEA Grapalat" w:cs="Sylfaen"/>
          <w:sz w:val="20"/>
          <w:lang w:val="hy-AM"/>
        </w:rPr>
        <w:t>.</w:t>
      </w:r>
      <w:r w:rsidRPr="0005035B">
        <w:rPr>
          <w:rFonts w:ascii="GHEA Grapalat" w:hAnsi="GHEA Grapalat" w:cs="Sylfaen"/>
          <w:sz w:val="20"/>
          <w:lang w:val="af-ZA"/>
        </w:rPr>
        <w:t>2</w:t>
      </w:r>
      <w:r>
        <w:rPr>
          <w:rFonts w:ascii="GHEA Grapalat" w:hAnsi="GHEA Grapalat" w:cs="Sylfaen"/>
          <w:sz w:val="20"/>
          <w:lang w:val="af-ZA"/>
        </w:rPr>
        <w:t xml:space="preserve">5 </w:t>
      </w:r>
      <w:r w:rsidRPr="005E1F72">
        <w:rPr>
          <w:rFonts w:ascii="GHEA Grapalat" w:hAnsi="GHEA Grapalat" w:cs="Sylfaen"/>
          <w:sz w:val="20"/>
          <w:lang w:val="ru-RU"/>
        </w:rPr>
        <w:t>կետով</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անգործության</w:t>
      </w:r>
      <w:r w:rsidRPr="005E1F72">
        <w:rPr>
          <w:rFonts w:ascii="GHEA Grapalat" w:hAnsi="GHEA Grapalat" w:cs="Sylfaen"/>
          <w:sz w:val="20"/>
          <w:lang w:val="af-ZA"/>
        </w:rPr>
        <w:t xml:space="preserve"> </w:t>
      </w:r>
      <w:r w:rsidRPr="005E1F72">
        <w:rPr>
          <w:rFonts w:ascii="GHEA Grapalat" w:hAnsi="GHEA Grapalat" w:cs="Sylfaen"/>
          <w:sz w:val="20"/>
          <w:lang w:val="ru-RU"/>
        </w:rPr>
        <w:t>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օրվան</w:t>
      </w:r>
      <w:r w:rsidRPr="005E1F72">
        <w:rPr>
          <w:rFonts w:ascii="GHEA Grapalat" w:hAnsi="GHEA Grapalat" w:cs="Sylfaen"/>
          <w:sz w:val="20"/>
          <w:lang w:val="af-ZA"/>
        </w:rPr>
        <w:t xml:space="preserve"> </w:t>
      </w:r>
      <w:r w:rsidRPr="005E1F72">
        <w:rPr>
          <w:rFonts w:ascii="GHEA Grapalat" w:hAnsi="GHEA Grapalat" w:cs="Sylfaen"/>
          <w:sz w:val="20"/>
          <w:lang w:val="ru-RU"/>
        </w:rPr>
        <w:t>հաջորդող</w:t>
      </w:r>
      <w:r w:rsidRPr="005E1F72">
        <w:rPr>
          <w:rFonts w:ascii="GHEA Grapalat" w:hAnsi="GHEA Grapalat" w:cs="Sylfaen"/>
          <w:sz w:val="20"/>
          <w:lang w:val="af-ZA"/>
        </w:rPr>
        <w:t xml:space="preserve"> </w:t>
      </w:r>
      <w:r>
        <w:rPr>
          <w:rFonts w:ascii="GHEA Grapalat" w:hAnsi="GHEA Grapalat" w:cs="Sylfaen"/>
          <w:sz w:val="20"/>
          <w:lang w:val="hy-AM"/>
        </w:rPr>
        <w:t>չորրորդ</w:t>
      </w:r>
      <w:r w:rsidRPr="005E1F72">
        <w:rPr>
          <w:rFonts w:ascii="GHEA Grapalat" w:hAnsi="GHEA Grapalat" w:cs="Sylfaen"/>
          <w:sz w:val="20"/>
          <w:lang w:val="af-ZA"/>
        </w:rPr>
        <w:t xml:space="preserve"> </w:t>
      </w:r>
      <w:r w:rsidRPr="005E1F72">
        <w:rPr>
          <w:rFonts w:ascii="GHEA Grapalat" w:hAnsi="GHEA Grapalat" w:cs="Sylfaen"/>
          <w:sz w:val="20"/>
          <w:lang w:val="ru-RU"/>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օրը</w:t>
      </w:r>
      <w:r w:rsidRPr="005E1F72">
        <w:rPr>
          <w:rFonts w:ascii="GHEA Grapalat" w:hAnsi="GHEA Grapalat" w:cs="Sylfaen"/>
          <w:sz w:val="20"/>
          <w:lang w:val="af-ZA"/>
        </w:rPr>
        <w:t>:</w:t>
      </w:r>
    </w:p>
    <w:p w14:paraId="2436BA52" w14:textId="77777777" w:rsidR="007477CE" w:rsidRPr="005E1F72" w:rsidRDefault="007477CE" w:rsidP="007477CE">
      <w:pPr>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.3</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կնքվելիք</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նախագիծը</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քարտուղարը</w:t>
      </w:r>
      <w:r w:rsidRPr="005E1F72">
        <w:rPr>
          <w:rFonts w:ascii="GHEA Grapalat" w:hAnsi="GHEA Grapalat" w:cs="Sylfaen"/>
          <w:sz w:val="20"/>
          <w:lang w:val="af-ZA"/>
        </w:rPr>
        <w:t xml:space="preserve"> </w:t>
      </w:r>
      <w:r w:rsidRPr="005E1F72">
        <w:rPr>
          <w:rFonts w:ascii="GHEA Grapalat" w:hAnsi="GHEA Grapalat" w:cs="Sylfaen"/>
          <w:sz w:val="20"/>
          <w:lang w:val="ru-RU"/>
        </w:rPr>
        <w:t>տրամադրում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եղանակով</w:t>
      </w:r>
      <w:r w:rsidRPr="005E1F72">
        <w:rPr>
          <w:rFonts w:ascii="GHEA Grapalat" w:hAnsi="GHEA Grapalat" w:cs="Sylfaen"/>
          <w:sz w:val="20"/>
          <w:lang w:val="af-ZA"/>
        </w:rPr>
        <w:t xml:space="preserve">: </w:t>
      </w:r>
      <w:r w:rsidRPr="00F6799D">
        <w:rPr>
          <w:rFonts w:ascii="GHEA Grapalat" w:hAnsi="GHEA Grapalat" w:cs="Sylfaen"/>
          <w:sz w:val="20"/>
          <w:lang w:val="ru-RU"/>
        </w:rPr>
        <w:t>Ընդ</w:t>
      </w:r>
      <w:r w:rsidRPr="00F6799D">
        <w:rPr>
          <w:rFonts w:ascii="GHEA Grapalat" w:hAnsi="GHEA Grapalat" w:cs="Sylfaen"/>
          <w:sz w:val="20"/>
          <w:lang w:val="af-ZA"/>
        </w:rPr>
        <w:t xml:space="preserve"> </w:t>
      </w:r>
      <w:r w:rsidRPr="00F6799D">
        <w:rPr>
          <w:rFonts w:ascii="GHEA Grapalat" w:hAnsi="GHEA Grapalat" w:cs="Sylfaen"/>
          <w:sz w:val="20"/>
          <w:lang w:val="ru-RU"/>
        </w:rPr>
        <w:t>որում</w:t>
      </w:r>
      <w:r w:rsidRPr="00F6799D">
        <w:rPr>
          <w:rFonts w:ascii="GHEA Grapalat" w:hAnsi="GHEA Grapalat" w:cs="Sylfaen"/>
          <w:sz w:val="20"/>
          <w:lang w:val="af-ZA"/>
        </w:rPr>
        <w:t xml:space="preserve"> շինարարական աշխատանքների գնման դեպքում  </w:t>
      </w:r>
      <w:r w:rsidRPr="00F6799D">
        <w:rPr>
          <w:rFonts w:ascii="GHEA Grapalat" w:hAnsi="GHEA Grapalat" w:cs="Sylfaen"/>
          <w:sz w:val="20"/>
          <w:lang w:val="ru-RU"/>
        </w:rPr>
        <w:t>պայմանագրում</w:t>
      </w:r>
      <w:r w:rsidRPr="00F6799D">
        <w:rPr>
          <w:rFonts w:ascii="GHEA Grapalat" w:hAnsi="GHEA Grapalat" w:cs="Sylfaen"/>
          <w:sz w:val="20"/>
          <w:lang w:val="af-ZA"/>
        </w:rPr>
        <w:t xml:space="preserve"> </w:t>
      </w:r>
      <w:r w:rsidRPr="00F6799D">
        <w:rPr>
          <w:rFonts w:ascii="GHEA Grapalat" w:hAnsi="GHEA Grapalat" w:cs="Sylfaen"/>
          <w:sz w:val="20"/>
          <w:lang w:val="ru-RU"/>
        </w:rPr>
        <w:t>ներառվում</w:t>
      </w:r>
      <w:r w:rsidRPr="00F6799D">
        <w:rPr>
          <w:rFonts w:ascii="GHEA Grapalat" w:hAnsi="GHEA Grapalat" w:cs="Sylfaen"/>
          <w:sz w:val="20"/>
          <w:lang w:val="af-ZA"/>
        </w:rPr>
        <w:t xml:space="preserve"> </w:t>
      </w:r>
      <w:r w:rsidRPr="00F6799D">
        <w:rPr>
          <w:rFonts w:ascii="GHEA Grapalat" w:hAnsi="GHEA Grapalat" w:cs="Sylfaen"/>
          <w:sz w:val="20"/>
        </w:rPr>
        <w:t>են</w:t>
      </w:r>
      <w:r w:rsidRPr="00F6799D">
        <w:rPr>
          <w:rFonts w:ascii="GHEA Grapalat" w:hAnsi="GHEA Grapalat" w:cs="Sylfaen"/>
          <w:sz w:val="20"/>
          <w:lang w:val="af-ZA"/>
        </w:rPr>
        <w:t xml:space="preserve"> </w:t>
      </w:r>
      <w:r w:rsidRPr="00F6799D">
        <w:rPr>
          <w:rFonts w:ascii="GHEA Grapalat" w:hAnsi="GHEA Grapalat" w:cs="Sylfaen"/>
          <w:sz w:val="20"/>
          <w:lang w:val="ru-RU"/>
        </w:rPr>
        <w:t>ընտրված</w:t>
      </w:r>
      <w:r w:rsidRPr="00F6799D">
        <w:rPr>
          <w:rFonts w:ascii="GHEA Grapalat" w:hAnsi="GHEA Grapalat" w:cs="Sylfaen"/>
          <w:sz w:val="20"/>
          <w:lang w:val="af-ZA"/>
        </w:rPr>
        <w:t xml:space="preserve"> </w:t>
      </w:r>
      <w:r w:rsidRPr="00F6799D">
        <w:rPr>
          <w:rFonts w:ascii="GHEA Grapalat" w:hAnsi="GHEA Grapalat" w:cs="Sylfaen"/>
          <w:sz w:val="20"/>
          <w:lang w:val="ru-RU"/>
        </w:rPr>
        <w:t>մասնակցի</w:t>
      </w:r>
      <w:r w:rsidRPr="00F6799D">
        <w:rPr>
          <w:rFonts w:ascii="GHEA Grapalat" w:hAnsi="GHEA Grapalat" w:cs="Sylfaen"/>
          <w:sz w:val="20"/>
          <w:lang w:val="af-ZA"/>
        </w:rPr>
        <w:t xml:space="preserve"> </w:t>
      </w:r>
      <w:r w:rsidRPr="00F6799D">
        <w:rPr>
          <w:rFonts w:ascii="GHEA Grapalat" w:hAnsi="GHEA Grapalat" w:cs="Sylfaen"/>
          <w:sz w:val="20"/>
          <w:lang w:val="ru-RU"/>
        </w:rPr>
        <w:t>կողմից</w:t>
      </w:r>
      <w:r w:rsidRPr="00F6799D">
        <w:rPr>
          <w:rFonts w:ascii="GHEA Grapalat" w:hAnsi="GHEA Grapalat" w:cs="Sylfaen"/>
          <w:sz w:val="20"/>
          <w:lang w:val="af-ZA"/>
        </w:rPr>
        <w:t xml:space="preserve"> </w:t>
      </w:r>
      <w:r w:rsidRPr="00F6799D">
        <w:rPr>
          <w:rFonts w:ascii="GHEA Grapalat" w:hAnsi="GHEA Grapalat" w:cs="Sylfaen"/>
          <w:sz w:val="20"/>
          <w:lang w:val="ru-RU"/>
        </w:rPr>
        <w:t>հայտով</w:t>
      </w:r>
      <w:r w:rsidRPr="00F6799D">
        <w:rPr>
          <w:rFonts w:ascii="GHEA Grapalat" w:hAnsi="GHEA Grapalat" w:cs="Sylfaen"/>
          <w:sz w:val="20"/>
          <w:lang w:val="af-ZA"/>
        </w:rPr>
        <w:t xml:space="preserve"> </w:t>
      </w:r>
      <w:r w:rsidRPr="00F6799D">
        <w:rPr>
          <w:rFonts w:ascii="GHEA Grapalat" w:hAnsi="GHEA Grapalat" w:cs="Sylfaen"/>
          <w:sz w:val="20"/>
          <w:lang w:val="ru-RU"/>
        </w:rPr>
        <w:t>ներկայացված</w:t>
      </w:r>
      <w:r w:rsidRPr="00F6799D">
        <w:rPr>
          <w:rFonts w:ascii="GHEA Grapalat" w:hAnsi="GHEA Grapalat" w:cs="Sylfaen"/>
          <w:sz w:val="20"/>
          <w:lang w:val="af-ZA"/>
        </w:rPr>
        <w:t xml:space="preserve"> սարքերը և սարքավորումները:</w:t>
      </w:r>
      <w:r w:rsidRPr="005E1F72">
        <w:rPr>
          <w:rFonts w:ascii="GHEA Grapalat" w:hAnsi="GHEA Grapalat" w:cs="Sylfaen"/>
          <w:sz w:val="20"/>
          <w:lang w:val="af-ZA"/>
        </w:rPr>
        <w:t xml:space="preserve"> </w:t>
      </w:r>
    </w:p>
    <w:p w14:paraId="6296A00D" w14:textId="77777777" w:rsidR="007477CE" w:rsidRPr="005E1F72" w:rsidRDefault="007477CE" w:rsidP="007477CE">
      <w:pPr>
        <w:ind w:firstLine="567"/>
        <w:jc w:val="both"/>
        <w:rPr>
          <w:rFonts w:ascii="GHEA Grapalat" w:hAnsi="GHEA Grapalat" w:cs="Sylfaen"/>
          <w:sz w:val="20"/>
          <w:lang w:val="af-ZA"/>
        </w:rPr>
      </w:pPr>
      <w:r w:rsidRPr="005E1F72">
        <w:rPr>
          <w:rFonts w:ascii="GHEA Grapalat" w:hAnsi="GHEA Grapalat" w:cs="Sylfaen"/>
          <w:sz w:val="20"/>
          <w:lang w:val="af-ZA"/>
        </w:rPr>
        <w:t xml:space="preserve">9.4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մասին</w:t>
      </w:r>
      <w:r w:rsidRPr="005E1F72">
        <w:rPr>
          <w:rFonts w:ascii="GHEA Grapalat" w:hAnsi="GHEA Grapalat" w:cs="Sylfaen"/>
          <w:sz w:val="20"/>
          <w:lang w:val="af-ZA"/>
        </w:rPr>
        <w:t xml:space="preserve"> </w:t>
      </w:r>
      <w:r w:rsidRPr="005E1F72">
        <w:rPr>
          <w:rFonts w:ascii="GHEA Grapalat" w:hAnsi="GHEA Grapalat" w:cs="Sylfaen"/>
          <w:sz w:val="20"/>
          <w:lang w:val="ru-RU"/>
        </w:rPr>
        <w:t>պատվիրատուի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ծանուցումն</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ուղարկելու</w:t>
      </w:r>
      <w:r w:rsidRPr="005E1F72">
        <w:rPr>
          <w:rFonts w:ascii="GHEA Grapalat" w:hAnsi="GHEA Grapalat" w:cs="Sylfaen"/>
          <w:sz w:val="20"/>
          <w:lang w:val="af-ZA"/>
        </w:rPr>
        <w:t xml:space="preserve"> </w:t>
      </w:r>
      <w:r w:rsidRPr="005E1F72">
        <w:rPr>
          <w:rFonts w:ascii="GHEA Grapalat" w:hAnsi="GHEA Grapalat" w:cs="Sylfaen"/>
          <w:sz w:val="20"/>
          <w:lang w:val="ru-RU"/>
        </w:rPr>
        <w:t>օրը</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քարտուղարը</w:t>
      </w:r>
      <w:r w:rsidRPr="005E1F72">
        <w:rPr>
          <w:rFonts w:ascii="GHEA Grapalat" w:hAnsi="GHEA Grapalat" w:cs="Sylfaen"/>
          <w:sz w:val="20"/>
          <w:lang w:val="af-ZA"/>
        </w:rPr>
        <w:t xml:space="preserve"> </w:t>
      </w:r>
      <w:r w:rsidRPr="005E1F72">
        <w:rPr>
          <w:rFonts w:ascii="GHEA Grapalat" w:hAnsi="GHEA Grapalat" w:cs="Sylfaen"/>
          <w:sz w:val="20"/>
        </w:rPr>
        <w:t>հ</w:t>
      </w:r>
      <w:r w:rsidRPr="005E1F72">
        <w:rPr>
          <w:rFonts w:ascii="GHEA Grapalat" w:hAnsi="GHEA Grapalat" w:cs="Sylfaen"/>
          <w:sz w:val="20"/>
          <w:lang w:val="ru-RU"/>
        </w:rPr>
        <w:t>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փոստին</w:t>
      </w:r>
      <w:r w:rsidRPr="005E1F72">
        <w:rPr>
          <w:rFonts w:ascii="GHEA Grapalat" w:hAnsi="GHEA Grapalat" w:cs="Sylfaen"/>
          <w:sz w:val="20"/>
          <w:lang w:val="af-ZA"/>
        </w:rPr>
        <w:t xml:space="preserve"> </w:t>
      </w:r>
      <w:r w:rsidRPr="005E1F72">
        <w:rPr>
          <w:rFonts w:ascii="GHEA Grapalat" w:hAnsi="GHEA Grapalat" w:cs="Sylfaen"/>
          <w:sz w:val="20"/>
          <w:lang w:val="ru-RU"/>
        </w:rPr>
        <w:t>ուղարկում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տրամադրված</w:t>
      </w:r>
      <w:r w:rsidRPr="005E1F72">
        <w:rPr>
          <w:rFonts w:ascii="GHEA Grapalat" w:hAnsi="GHEA Grapalat" w:cs="Sylfaen"/>
          <w:sz w:val="20"/>
          <w:lang w:val="af-ZA"/>
        </w:rPr>
        <w:t xml:space="preserve"> </w:t>
      </w:r>
      <w:r w:rsidRPr="005E1F72">
        <w:rPr>
          <w:rFonts w:ascii="GHEA Grapalat" w:hAnsi="GHEA Grapalat" w:cs="Sylfaen"/>
          <w:sz w:val="20"/>
          <w:lang w:val="ru-RU"/>
        </w:rPr>
        <w:t>լինելու</w:t>
      </w:r>
      <w:r w:rsidRPr="005E1F72">
        <w:rPr>
          <w:rFonts w:ascii="GHEA Grapalat" w:hAnsi="GHEA Grapalat" w:cs="Sylfaen"/>
          <w:sz w:val="20"/>
          <w:lang w:val="af-ZA"/>
        </w:rPr>
        <w:t xml:space="preserve"> </w:t>
      </w:r>
      <w:r w:rsidRPr="005E1F72">
        <w:rPr>
          <w:rFonts w:ascii="GHEA Grapalat" w:hAnsi="GHEA Grapalat" w:cs="Sylfaen"/>
          <w:sz w:val="20"/>
          <w:lang w:val="ru-RU"/>
        </w:rPr>
        <w:t>մասին</w:t>
      </w:r>
      <w:r w:rsidRPr="005E1F72">
        <w:rPr>
          <w:rFonts w:ascii="GHEA Grapalat" w:hAnsi="GHEA Grapalat" w:cs="Sylfaen"/>
          <w:sz w:val="20"/>
          <w:lang w:val="af-ZA"/>
        </w:rPr>
        <w:t>:</w:t>
      </w:r>
    </w:p>
    <w:p w14:paraId="4786EF69" w14:textId="77777777" w:rsidR="007477CE" w:rsidRPr="005E1F72" w:rsidRDefault="007477CE" w:rsidP="007477CE">
      <w:pPr>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.5</w:t>
      </w:r>
      <w:r w:rsidRPr="005E1F72">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5E1F72">
        <w:rPr>
          <w:rFonts w:ascii="GHEA Grapalat" w:hAnsi="GHEA Grapalat" w:cs="Sylfaen"/>
          <w:sz w:val="20"/>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7E2C83">
        <w:rPr>
          <w:rFonts w:ascii="GHEA Grapalat" w:hAnsi="GHEA Grapalat" w:cs="Sylfaen"/>
          <w:sz w:val="20"/>
          <w:lang w:val="ru-RU"/>
        </w:rPr>
        <w:t>ատվիրատուին</w:t>
      </w:r>
      <w:r w:rsidRPr="007E2C83">
        <w:rPr>
          <w:rFonts w:ascii="GHEA Grapalat" w:hAnsi="GHEA Grapalat" w:cs="Sylfaen"/>
          <w:sz w:val="20"/>
          <w:lang w:val="af-ZA"/>
        </w:rPr>
        <w:t xml:space="preserve"> </w:t>
      </w:r>
      <w:r w:rsidRPr="007E2C83">
        <w:rPr>
          <w:rFonts w:ascii="GHEA Grapalat" w:hAnsi="GHEA Grapalat" w:cs="Sylfaen"/>
          <w:sz w:val="20"/>
          <w:lang w:val="ru-RU"/>
        </w:rPr>
        <w:t>ներկայացնում</w:t>
      </w:r>
      <w:r w:rsidRPr="007E2C83">
        <w:rPr>
          <w:rFonts w:ascii="GHEA Grapalat" w:hAnsi="GHEA Grapalat" w:cs="Sylfaen"/>
          <w:sz w:val="20"/>
          <w:lang w:val="af-ZA"/>
        </w:rPr>
        <w:t xml:space="preserve"> որակավորման և </w:t>
      </w:r>
      <w:r w:rsidRPr="007E2C83">
        <w:rPr>
          <w:rFonts w:ascii="GHEA Grapalat" w:hAnsi="GHEA Grapalat" w:cs="Sylfaen"/>
          <w:sz w:val="20"/>
          <w:lang w:val="ru-RU"/>
        </w:rPr>
        <w:t>պայմանագրի</w:t>
      </w:r>
      <w:r w:rsidRPr="007E2C83">
        <w:rPr>
          <w:rFonts w:ascii="GHEA Grapalat" w:hAnsi="GHEA Grapalat" w:cs="Sylfaen"/>
          <w:sz w:val="20"/>
          <w:lang w:val="af-ZA"/>
        </w:rPr>
        <w:t xml:space="preserve"> </w:t>
      </w:r>
      <w:r w:rsidRPr="007E2C83">
        <w:rPr>
          <w:rFonts w:ascii="GHEA Grapalat" w:hAnsi="GHEA Grapalat" w:cs="Sylfaen"/>
          <w:sz w:val="20"/>
        </w:rPr>
        <w:t>ապահովում</w:t>
      </w:r>
      <w:r>
        <w:rPr>
          <w:rFonts w:ascii="GHEA Grapalat" w:hAnsi="GHEA Grapalat" w:cs="Sylfaen"/>
          <w:sz w:val="20"/>
          <w:lang w:val="hy-AM"/>
        </w:rPr>
        <w:t>ներ</w:t>
      </w:r>
      <w:r w:rsidRPr="007E2C83">
        <w:rPr>
          <w:rFonts w:ascii="GHEA Grapalat" w:hAnsi="GHEA Grapalat" w:cs="Sylfaen"/>
          <w:sz w:val="20"/>
        </w:rPr>
        <w:t>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p>
    <w:p w14:paraId="1E9B5D13" w14:textId="77777777" w:rsidR="007477CE" w:rsidRPr="005E1F72" w:rsidRDefault="007477CE" w:rsidP="007477CE">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Pr="005E1F72">
        <w:rPr>
          <w:rFonts w:ascii="GHEA Grapalat" w:hAnsi="GHEA Grapalat" w:cs="Sylfaen"/>
          <w:sz w:val="20"/>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Pr="005E1F72">
        <w:rPr>
          <w:rFonts w:ascii="GHEA Grapalat" w:hAnsi="GHEA Grapalat" w:cs="Sylfaen"/>
          <w:sz w:val="20"/>
        </w:rPr>
        <w:t>պ</w:t>
      </w:r>
      <w:r w:rsidRPr="005E1F72">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հաստատմանը</w:t>
      </w:r>
      <w:r w:rsidRPr="005E1F72">
        <w:rPr>
          <w:rFonts w:ascii="GHEA Grapalat" w:hAnsi="GHEA Grapalat" w:cs="Sylfaen"/>
          <w:sz w:val="20"/>
          <w:lang w:val="af-ZA"/>
        </w:rPr>
        <w:t xml:space="preserve"> </w:t>
      </w:r>
      <w:r w:rsidRPr="005E1F72">
        <w:rPr>
          <w:rFonts w:ascii="GHEA Grapalat" w:hAnsi="GHEA Grapalat" w:cs="Sylfaen"/>
          <w:sz w:val="20"/>
        </w:rPr>
        <w:t>հաջորդող</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օրը</w:t>
      </w:r>
      <w:r w:rsidRPr="005E1F72">
        <w:rPr>
          <w:rFonts w:ascii="GHEA Grapalat" w:hAnsi="GHEA Grapalat" w:cs="Sylfaen"/>
          <w:sz w:val="20"/>
          <w:lang w:val="af-ZA"/>
        </w:rPr>
        <w:t xml:space="preserve"> </w:t>
      </w:r>
      <w:r w:rsidRPr="005E1F72">
        <w:rPr>
          <w:rFonts w:ascii="GHEA Grapalat" w:hAnsi="GHEA Grapalat" w:cs="Sylfaen"/>
          <w:sz w:val="20"/>
        </w:rPr>
        <w:t>ուղեկցող</w:t>
      </w:r>
      <w:r w:rsidRPr="005E1F72">
        <w:rPr>
          <w:rFonts w:ascii="GHEA Grapalat" w:hAnsi="GHEA Grapalat" w:cs="Sylfaen"/>
          <w:sz w:val="20"/>
          <w:lang w:val="af-ZA"/>
        </w:rPr>
        <w:t xml:space="preserve"> </w:t>
      </w:r>
      <w:r w:rsidRPr="005E1F72">
        <w:rPr>
          <w:rFonts w:ascii="GHEA Grapalat" w:hAnsi="GHEA Grapalat" w:cs="Sylfaen"/>
          <w:sz w:val="20"/>
        </w:rPr>
        <w:t>գրությամբ</w:t>
      </w:r>
      <w:r w:rsidRPr="005E1F72">
        <w:rPr>
          <w:rFonts w:ascii="GHEA Grapalat" w:hAnsi="GHEA Grapalat" w:cs="Sylfaen"/>
          <w:sz w:val="20"/>
          <w:lang w:val="af-ZA"/>
        </w:rPr>
        <w:t xml:space="preserve"> </w:t>
      </w:r>
      <w:r w:rsidRPr="005E1F72">
        <w:rPr>
          <w:rFonts w:ascii="GHEA Grapalat" w:hAnsi="GHEA Grapalat" w:cs="Sylfaen"/>
          <w:sz w:val="20"/>
        </w:rPr>
        <w:t>տրամադրվում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ընտրված</w:t>
      </w:r>
      <w:r w:rsidRPr="005E1F72">
        <w:rPr>
          <w:rFonts w:ascii="GHEA Grapalat" w:hAnsi="GHEA Grapalat" w:cs="Sylfaen"/>
          <w:sz w:val="20"/>
          <w:lang w:val="af-ZA"/>
        </w:rPr>
        <w:t xml:space="preserve"> </w:t>
      </w:r>
      <w:r w:rsidRPr="005E1F72">
        <w:rPr>
          <w:rFonts w:ascii="GHEA Grapalat" w:hAnsi="GHEA Grapalat" w:cs="Sylfaen"/>
          <w:sz w:val="20"/>
        </w:rPr>
        <w:t>մասնակցին</w:t>
      </w:r>
      <w:r w:rsidRPr="005E1F72">
        <w:rPr>
          <w:rFonts w:ascii="GHEA Grapalat" w:hAnsi="GHEA Grapalat" w:cs="Sylfaen"/>
          <w:sz w:val="20"/>
          <w:lang w:val="hy-AM"/>
        </w:rPr>
        <w:t>:</w:t>
      </w:r>
    </w:p>
    <w:p w14:paraId="494E51C8" w14:textId="77777777" w:rsidR="007477CE" w:rsidRPr="005E1F72" w:rsidRDefault="007477CE" w:rsidP="007477CE">
      <w:pPr>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.6</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վերաբերյալ</w:t>
      </w:r>
      <w:r w:rsidRPr="005E1F72">
        <w:rPr>
          <w:rFonts w:ascii="GHEA Grapalat" w:hAnsi="GHEA Grapalat" w:cs="Sylfaen"/>
          <w:sz w:val="20"/>
          <w:lang w:val="af-ZA"/>
        </w:rPr>
        <w:t xml:space="preserve"> </w:t>
      </w:r>
      <w:r w:rsidRPr="005E1F72">
        <w:rPr>
          <w:rFonts w:ascii="GHEA Grapalat" w:hAnsi="GHEA Grapalat" w:cs="Sylfaen"/>
          <w:sz w:val="20"/>
        </w:rPr>
        <w:t>պ</w:t>
      </w:r>
      <w:r w:rsidRPr="005E1F72">
        <w:rPr>
          <w:rFonts w:ascii="GHEA Grapalat" w:hAnsi="GHEA Grapalat" w:cs="Sylfaen"/>
          <w:sz w:val="20"/>
          <w:lang w:val="ru-RU"/>
        </w:rPr>
        <w:t>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առաջարկ</w:t>
      </w:r>
      <w:r w:rsidRPr="005E1F72">
        <w:rPr>
          <w:rFonts w:ascii="GHEA Grapalat" w:hAnsi="GHEA Grapalat" w:cs="Sylfaen"/>
          <w:sz w:val="20"/>
        </w:rPr>
        <w:t>ը</w:t>
      </w:r>
      <w:r w:rsidRPr="005E1F72">
        <w:rPr>
          <w:rFonts w:ascii="GHEA Grapalat" w:hAnsi="GHEA Grapalat" w:cs="Sylfaen"/>
          <w:sz w:val="20"/>
          <w:lang w:val="af-ZA"/>
        </w:rPr>
        <w:t xml:space="preserve"> </w:t>
      </w:r>
      <w:r w:rsidRPr="005E1F72">
        <w:rPr>
          <w:rFonts w:ascii="GHEA Grapalat" w:hAnsi="GHEA Grapalat" w:cs="Sylfaen"/>
          <w:sz w:val="20"/>
          <w:lang w:val="ru-RU"/>
        </w:rPr>
        <w:t>ստացած</w:t>
      </w:r>
      <w:r w:rsidRPr="005E1F72">
        <w:rPr>
          <w:rFonts w:ascii="GHEA Grapalat" w:hAnsi="GHEA Grapalat" w:cs="Sylfaen"/>
          <w:sz w:val="20"/>
          <w:lang w:val="af-ZA"/>
        </w:rPr>
        <w:t xml:space="preserve"> </w:t>
      </w:r>
      <w:r w:rsidRPr="005E1F72">
        <w:rPr>
          <w:rFonts w:ascii="GHEA Grapalat" w:hAnsi="GHEA Grapalat" w:cs="Sylfaen"/>
          <w:sz w:val="20"/>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rPr>
        <w:t>հ</w:t>
      </w:r>
      <w:r w:rsidRPr="005E1F72">
        <w:rPr>
          <w:rFonts w:ascii="GHEA Grapalat" w:hAnsi="GHEA Grapalat" w:cs="Sylfaen"/>
          <w:sz w:val="20"/>
          <w:lang w:val="ru-RU"/>
        </w:rPr>
        <w:t>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ընդունում</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մերժում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իրեն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ներկայացված</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w:t>
      </w:r>
    </w:p>
    <w:p w14:paraId="5CA4421E" w14:textId="77777777" w:rsidR="007477CE" w:rsidRPr="005E1F72" w:rsidRDefault="007477CE" w:rsidP="007477CE">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Pr="005E1F72">
        <w:rPr>
          <w:rFonts w:ascii="GHEA Grapalat" w:hAnsi="GHEA Grapalat" w:cs="Sylfaen"/>
          <w:i w:val="0"/>
          <w:szCs w:val="24"/>
          <w:lang w:val="hy-AM"/>
        </w:rPr>
        <w:t>7</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Մինչև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1-ին մասի 9</w:t>
      </w:r>
      <w:r w:rsidRPr="005E1F72">
        <w:rPr>
          <w:rFonts w:ascii="GHEA Grapalat" w:hAnsi="GHEA Grapalat" w:cs="Sylfaen"/>
          <w:i w:val="0"/>
          <w:szCs w:val="24"/>
          <w:lang w:val="hy-AM"/>
        </w:rPr>
        <w:t>.5</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կետով</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նախատեսված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ժամկետի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ավարտը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կողմերի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համաձայնությամբ</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նախագծում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կատարվել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փոփոխություններ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սակայն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դրանք</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չեն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հանգեցնել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առարկայի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բնութագրերի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փոփոխմանը</w:t>
      </w:r>
      <w:r w:rsidRPr="005E1F72">
        <w:rPr>
          <w:rFonts w:ascii="GHEA Grapalat" w:hAnsi="GHEA Grapalat" w:cs="Sylfaen"/>
          <w:i w:val="0"/>
          <w:szCs w:val="24"/>
          <w:lang w:val="af-ZA"/>
        </w:rPr>
        <w:t xml:space="preserve">, </w:t>
      </w:r>
      <w:r>
        <w:rPr>
          <w:rFonts w:ascii="GHEA Grapalat" w:hAnsi="GHEA Grapalat" w:cs="Sylfaen"/>
          <w:i w:val="0"/>
          <w:szCs w:val="24"/>
          <w:lang w:val="hy-AM"/>
        </w:rPr>
        <w:t>կանխավճարի չափի կամ</w:t>
      </w:r>
      <w:r w:rsidRPr="005E1F72">
        <w:rPr>
          <w:rFonts w:ascii="GHEA Grapalat" w:hAnsi="GHEA Grapalat" w:cs="Sylfaen"/>
          <w:i w:val="0"/>
          <w:szCs w:val="24"/>
          <w:lang w:val="ru-RU"/>
        </w:rPr>
        <w:t>ընտրված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մասնակցի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ավելացմանը։</w:t>
      </w:r>
      <w:r w:rsidRPr="005E1F72">
        <w:rPr>
          <w:rFonts w:ascii="GHEA Mariam" w:hAnsi="GHEA Mariam"/>
          <w:spacing w:val="-8"/>
          <w:lang w:val="af-ZA"/>
        </w:rPr>
        <w:t xml:space="preserve"> </w:t>
      </w:r>
    </w:p>
    <w:p w14:paraId="24895849" w14:textId="77777777" w:rsidR="007477CE" w:rsidRDefault="007477CE" w:rsidP="007477CE">
      <w:pPr>
        <w:pStyle w:val="a3"/>
        <w:spacing w:line="240" w:lineRule="auto"/>
        <w:ind w:firstLine="567"/>
        <w:rPr>
          <w:rFonts w:ascii="GHEA Grapalat" w:hAnsi="GHEA Grapalat" w:cs="Sylfaen"/>
          <w:i w:val="0"/>
          <w:szCs w:val="24"/>
          <w:lang w:val="hy-AM"/>
        </w:rPr>
      </w:pPr>
      <w:r w:rsidRPr="005E1F72">
        <w:rPr>
          <w:rFonts w:ascii="GHEA Grapalat" w:hAnsi="GHEA Grapalat" w:cs="Sylfaen"/>
          <w:i w:val="0"/>
          <w:szCs w:val="24"/>
          <w:lang w:val="af-ZA"/>
        </w:rPr>
        <w:t>9</w:t>
      </w:r>
      <w:r w:rsidRPr="005E1F72">
        <w:rPr>
          <w:rFonts w:ascii="GHEA Grapalat" w:hAnsi="GHEA Grapalat" w:cs="Sylfaen"/>
          <w:i w:val="0"/>
          <w:szCs w:val="24"/>
          <w:lang w:val="hy-AM"/>
        </w:rPr>
        <w:t>.8</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Պայմանագիրը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կնքվելուն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հաջորդող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աշխատանքային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օրը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հանձնաժողովի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քարտուղարը</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հ</w:t>
      </w:r>
      <w:r w:rsidRPr="005E1F72">
        <w:rPr>
          <w:rFonts w:ascii="GHEA Grapalat" w:hAnsi="GHEA Grapalat" w:cs="Sylfaen"/>
          <w:i w:val="0"/>
          <w:szCs w:val="24"/>
          <w:lang w:val="ru-RU"/>
        </w:rPr>
        <w:t>ամակարգում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ավարտում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ընթացակարգը</w:t>
      </w:r>
      <w:r w:rsidRPr="005E1F72">
        <w:rPr>
          <w:rFonts w:ascii="GHEA Grapalat" w:hAnsi="GHEA Grapalat" w:cs="Sylfaen"/>
          <w:i w:val="0"/>
          <w:szCs w:val="24"/>
          <w:lang w:val="af-ZA"/>
        </w:rPr>
        <w:t>:</w:t>
      </w:r>
    </w:p>
    <w:p w14:paraId="440CA4C3" w14:textId="77777777" w:rsidR="007477CE" w:rsidRDefault="007477CE" w:rsidP="007477CE">
      <w:pPr>
        <w:pStyle w:val="a3"/>
        <w:spacing w:line="240" w:lineRule="auto"/>
        <w:ind w:firstLine="567"/>
        <w:rPr>
          <w:rFonts w:ascii="GHEA Grapalat" w:hAnsi="GHEA Grapalat" w:cs="Sylfaen"/>
          <w:i w:val="0"/>
          <w:szCs w:val="24"/>
          <w:lang w:val="hy-AM"/>
        </w:rPr>
      </w:pPr>
    </w:p>
    <w:p w14:paraId="312DD713" w14:textId="77777777" w:rsidR="00220AB7" w:rsidRPr="00F566BF" w:rsidRDefault="00220AB7" w:rsidP="00220AB7">
      <w:pPr>
        <w:jc w:val="center"/>
        <w:rPr>
          <w:rFonts w:ascii="GHEA Grapalat" w:hAnsi="GHEA Grapalat" w:cs="Arial"/>
          <w:b/>
          <w:iCs/>
          <w:sz w:val="20"/>
          <w:lang w:val="af-ZA"/>
        </w:rPr>
      </w:pPr>
      <w:r w:rsidRPr="00F566BF">
        <w:rPr>
          <w:rFonts w:ascii="GHEA Grapalat" w:hAnsi="GHEA Grapalat"/>
          <w:b/>
          <w:iCs/>
          <w:sz w:val="20"/>
          <w:lang w:val="af-ZA"/>
        </w:rPr>
        <w:t xml:space="preserve">10. </w:t>
      </w:r>
      <w:r w:rsidRPr="00F566BF">
        <w:rPr>
          <w:rFonts w:ascii="GHEA Grapalat" w:hAnsi="GHEA Grapalat" w:cs="Sylfaen"/>
          <w:b/>
          <w:iCs/>
          <w:sz w:val="20"/>
          <w:lang w:val="hy-AM"/>
        </w:rPr>
        <w:t>ՈՐԱԿԱՎՈՐՄԱՆ</w:t>
      </w:r>
      <w:r w:rsidRPr="00F566BF">
        <w:rPr>
          <w:rFonts w:ascii="GHEA Grapalat" w:hAnsi="GHEA Grapalat" w:cs="Arial"/>
          <w:b/>
          <w:iCs/>
          <w:sz w:val="20"/>
          <w:lang w:val="af-ZA"/>
        </w:rPr>
        <w:t xml:space="preserve"> </w:t>
      </w:r>
      <w:r w:rsidRPr="00F566BF">
        <w:rPr>
          <w:rFonts w:ascii="GHEA Grapalat" w:hAnsi="GHEA Grapalat" w:cs="Sylfaen"/>
          <w:b/>
          <w:iCs/>
          <w:sz w:val="20"/>
          <w:lang w:val="hy-AM"/>
        </w:rPr>
        <w:t>ԵՎ</w:t>
      </w:r>
      <w:r w:rsidRPr="00F566BF">
        <w:rPr>
          <w:rFonts w:ascii="GHEA Grapalat" w:hAnsi="GHEA Grapalat" w:cs="Sylfaen"/>
          <w:b/>
          <w:iCs/>
          <w:sz w:val="20"/>
          <w:lang w:val="af-ZA"/>
        </w:rPr>
        <w:t xml:space="preserve"> ՊԱՅՄԱՆԱԳՐԻ</w:t>
      </w:r>
      <w:r w:rsidRPr="00F566BF">
        <w:rPr>
          <w:rFonts w:ascii="GHEA Grapalat" w:hAnsi="GHEA Grapalat" w:cs="Sylfaen"/>
          <w:b/>
          <w:iCs/>
          <w:sz w:val="20"/>
          <w:lang w:val="hy-AM"/>
        </w:rPr>
        <w:t xml:space="preserve"> </w:t>
      </w:r>
      <w:r w:rsidRPr="00F566BF">
        <w:rPr>
          <w:rFonts w:ascii="GHEA Grapalat" w:hAnsi="GHEA Grapalat" w:cs="Sylfaen"/>
          <w:b/>
          <w:iCs/>
          <w:sz w:val="20"/>
          <w:lang w:val="af-ZA"/>
        </w:rPr>
        <w:t>ԱՊԱՀՈՎՈՒՄ</w:t>
      </w:r>
      <w:r w:rsidRPr="00F566BF">
        <w:rPr>
          <w:rFonts w:ascii="GHEA Grapalat" w:hAnsi="GHEA Grapalat" w:cs="Sylfaen"/>
          <w:b/>
          <w:iCs/>
          <w:sz w:val="20"/>
          <w:lang w:val="hy-AM"/>
        </w:rPr>
        <w:t>ՆԵՐ</w:t>
      </w:r>
      <w:r w:rsidRPr="00F566BF">
        <w:rPr>
          <w:rFonts w:ascii="GHEA Grapalat" w:hAnsi="GHEA Grapalat" w:cs="Sylfaen"/>
          <w:b/>
          <w:iCs/>
          <w:sz w:val="20"/>
          <w:lang w:val="af-ZA"/>
        </w:rPr>
        <w:t>Ը</w:t>
      </w:r>
      <w:r w:rsidRPr="00F566BF">
        <w:rPr>
          <w:rFonts w:ascii="GHEA Grapalat" w:hAnsi="GHEA Grapalat" w:cs="Arial"/>
          <w:b/>
          <w:iCs/>
          <w:sz w:val="20"/>
          <w:lang w:val="af-ZA"/>
        </w:rPr>
        <w:t xml:space="preserve"> </w:t>
      </w:r>
    </w:p>
    <w:p w14:paraId="46A0BB3C" w14:textId="77777777" w:rsidR="00220AB7" w:rsidRPr="00F566BF" w:rsidRDefault="00220AB7" w:rsidP="00220AB7">
      <w:pPr>
        <w:jc w:val="center"/>
        <w:rPr>
          <w:rFonts w:ascii="GHEA Grapalat" w:hAnsi="GHEA Grapalat"/>
          <w:b/>
          <w:iCs/>
          <w:sz w:val="20"/>
          <w:lang w:val="af-ZA"/>
        </w:rPr>
      </w:pPr>
    </w:p>
    <w:p w14:paraId="1F3BC3A4" w14:textId="77777777" w:rsidR="00220AB7" w:rsidRPr="00F566BF" w:rsidRDefault="00220AB7" w:rsidP="00220AB7">
      <w:pPr>
        <w:ind w:firstLine="567"/>
        <w:jc w:val="both"/>
        <w:rPr>
          <w:rFonts w:ascii="GHEA Grapalat" w:hAnsi="GHEA Grapalat" w:cs="Sylfaen"/>
          <w:sz w:val="20"/>
          <w:lang w:val="af-ZA"/>
        </w:rPr>
      </w:pPr>
      <w:r w:rsidRPr="00F566BF">
        <w:rPr>
          <w:rFonts w:ascii="GHEA Grapalat" w:hAnsi="GHEA Grapalat"/>
          <w:iCs/>
          <w:sz w:val="20"/>
          <w:lang w:val="af-ZA"/>
        </w:rPr>
        <w:t>10.</w:t>
      </w:r>
      <w:r w:rsidRPr="00F566BF">
        <w:rPr>
          <w:rFonts w:ascii="GHEA Grapalat" w:hAnsi="GHEA Grapalat" w:cs="Sylfaen"/>
          <w:sz w:val="20"/>
          <w:lang w:val="af-ZA"/>
        </w:rPr>
        <w:t xml:space="preserve">1 </w:t>
      </w:r>
      <w:r w:rsidRPr="00F566BF">
        <w:rPr>
          <w:rFonts w:ascii="GHEA Grapalat" w:hAnsi="GHEA Grapalat" w:cs="Sylfaen"/>
          <w:sz w:val="20"/>
          <w:lang w:val="hy-AM"/>
        </w:rPr>
        <w:t>Որակավորման</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պ</w:t>
      </w:r>
      <w:r w:rsidRPr="000D219F">
        <w:rPr>
          <w:rFonts w:ascii="GHEA Grapalat" w:hAnsi="GHEA Grapalat" w:cs="Sylfaen"/>
          <w:sz w:val="20"/>
          <w:lang w:val="hy-AM"/>
        </w:rPr>
        <w:t>այմանագրի</w:t>
      </w:r>
      <w:r w:rsidRPr="00F566BF">
        <w:rPr>
          <w:rFonts w:ascii="GHEA Grapalat" w:hAnsi="GHEA Grapalat" w:cs="Sylfaen"/>
          <w:sz w:val="20"/>
          <w:lang w:val="hy-AM"/>
        </w:rPr>
        <w:t xml:space="preserve"> </w:t>
      </w:r>
      <w:r w:rsidRPr="000D219F">
        <w:rPr>
          <w:rFonts w:ascii="GHEA Grapalat" w:hAnsi="GHEA Grapalat" w:cs="Sylfaen"/>
          <w:sz w:val="20"/>
          <w:lang w:val="hy-AM"/>
        </w:rPr>
        <w:t>ապահովում</w:t>
      </w:r>
      <w:r w:rsidRPr="00F566BF">
        <w:rPr>
          <w:rFonts w:ascii="GHEA Grapalat" w:hAnsi="GHEA Grapalat" w:cs="Sylfaen"/>
          <w:sz w:val="20"/>
          <w:lang w:val="hy-AM"/>
        </w:rPr>
        <w:t>ները</w:t>
      </w:r>
      <w:r w:rsidRPr="00F566BF">
        <w:rPr>
          <w:rFonts w:ascii="GHEA Grapalat" w:hAnsi="GHEA Grapalat" w:cs="Sylfaen"/>
          <w:sz w:val="20"/>
          <w:lang w:val="af-ZA"/>
        </w:rPr>
        <w:t xml:space="preserve"> </w:t>
      </w:r>
      <w:r w:rsidRPr="000D219F">
        <w:rPr>
          <w:rFonts w:ascii="GHEA Grapalat" w:hAnsi="GHEA Grapalat" w:cs="Sylfaen"/>
          <w:sz w:val="20"/>
          <w:lang w:val="hy-AM"/>
        </w:rPr>
        <w:t>ներկայացնելու</w:t>
      </w:r>
      <w:r w:rsidRPr="00F566BF">
        <w:rPr>
          <w:rFonts w:ascii="GHEA Grapalat" w:hAnsi="GHEA Grapalat" w:cs="Sylfaen"/>
          <w:sz w:val="20"/>
          <w:lang w:val="af-ZA"/>
        </w:rPr>
        <w:t xml:space="preserve"> </w:t>
      </w:r>
      <w:r w:rsidRPr="000D219F">
        <w:rPr>
          <w:rFonts w:ascii="GHEA Grapalat" w:hAnsi="GHEA Grapalat" w:cs="Sylfaen"/>
          <w:sz w:val="20"/>
          <w:lang w:val="hy-AM"/>
        </w:rPr>
        <w:t>պահանջի</w:t>
      </w:r>
      <w:r w:rsidRPr="00F566BF">
        <w:rPr>
          <w:rFonts w:ascii="GHEA Grapalat" w:hAnsi="GHEA Grapalat" w:cs="Sylfaen"/>
          <w:sz w:val="20"/>
          <w:lang w:val="af-ZA"/>
        </w:rPr>
        <w:t xml:space="preserve"> </w:t>
      </w:r>
      <w:r w:rsidRPr="000D219F">
        <w:rPr>
          <w:rFonts w:ascii="GHEA Grapalat" w:hAnsi="GHEA Grapalat" w:cs="Sylfaen"/>
          <w:sz w:val="20"/>
          <w:lang w:val="hy-AM"/>
        </w:rPr>
        <w:t>հիման</w:t>
      </w:r>
      <w:r w:rsidRPr="00F566BF">
        <w:rPr>
          <w:rFonts w:ascii="GHEA Grapalat" w:hAnsi="GHEA Grapalat" w:cs="Sylfaen"/>
          <w:sz w:val="20"/>
          <w:lang w:val="af-ZA"/>
        </w:rPr>
        <w:t xml:space="preserve"> </w:t>
      </w:r>
      <w:r w:rsidRPr="000D219F">
        <w:rPr>
          <w:rFonts w:ascii="GHEA Grapalat" w:hAnsi="GHEA Grapalat" w:cs="Sylfaen"/>
          <w:sz w:val="20"/>
          <w:lang w:val="hy-AM"/>
        </w:rPr>
        <w:t>վրա</w:t>
      </w:r>
      <w:r w:rsidRPr="00F566BF">
        <w:rPr>
          <w:rFonts w:ascii="GHEA Grapalat" w:hAnsi="GHEA Grapalat" w:cs="Sylfaen"/>
          <w:sz w:val="20"/>
          <w:lang w:val="af-ZA"/>
        </w:rPr>
        <w:t xml:space="preserve">, </w:t>
      </w:r>
      <w:r w:rsidRPr="000D219F">
        <w:rPr>
          <w:rFonts w:ascii="GHEA Grapalat" w:hAnsi="GHEA Grapalat" w:cs="Sylfaen"/>
          <w:sz w:val="20"/>
          <w:lang w:val="hy-AM"/>
        </w:rPr>
        <w:t>այն</w:t>
      </w:r>
      <w:r w:rsidRPr="00F566BF">
        <w:rPr>
          <w:rFonts w:ascii="GHEA Grapalat" w:hAnsi="GHEA Grapalat" w:cs="Sylfaen"/>
          <w:sz w:val="20"/>
          <w:lang w:val="af-ZA"/>
        </w:rPr>
        <w:t xml:space="preserve"> </w:t>
      </w:r>
      <w:r w:rsidRPr="000D219F">
        <w:rPr>
          <w:rFonts w:ascii="GHEA Grapalat" w:hAnsi="GHEA Grapalat" w:cs="Sylfaen"/>
          <w:sz w:val="20"/>
          <w:lang w:val="hy-AM"/>
        </w:rPr>
        <w:t>ստանալու</w:t>
      </w:r>
      <w:r w:rsidRPr="00F566BF">
        <w:rPr>
          <w:rFonts w:ascii="GHEA Grapalat" w:hAnsi="GHEA Grapalat" w:cs="Sylfaen"/>
          <w:sz w:val="20"/>
          <w:lang w:val="af-ZA"/>
        </w:rPr>
        <w:t xml:space="preserve"> </w:t>
      </w:r>
      <w:r w:rsidRPr="000D219F">
        <w:rPr>
          <w:rFonts w:ascii="GHEA Grapalat" w:hAnsi="GHEA Grapalat" w:cs="Sylfaen"/>
          <w:sz w:val="20"/>
          <w:lang w:val="hy-AM"/>
        </w:rPr>
        <w:t>օրվանից</w:t>
      </w:r>
      <w:r w:rsidRPr="00F566BF">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0D219F">
        <w:rPr>
          <w:rFonts w:ascii="GHEA Grapalat" w:hAnsi="GHEA Grapalat" w:cs="Sylfaen"/>
          <w:sz w:val="20"/>
          <w:lang w:val="hy-AM"/>
        </w:rPr>
        <w:t>օրվա</w:t>
      </w:r>
      <w:r w:rsidRPr="00F566BF">
        <w:rPr>
          <w:rFonts w:ascii="GHEA Grapalat" w:hAnsi="GHEA Grapalat" w:cs="Sylfaen"/>
          <w:sz w:val="20"/>
          <w:lang w:val="af-ZA"/>
        </w:rPr>
        <w:t xml:space="preserve"> </w:t>
      </w:r>
      <w:r w:rsidRPr="000D219F">
        <w:rPr>
          <w:rFonts w:ascii="GHEA Grapalat" w:hAnsi="GHEA Grapalat" w:cs="Sylfaen"/>
          <w:sz w:val="20"/>
          <w:lang w:val="hy-AM"/>
        </w:rPr>
        <w:t>ընթացքում</w:t>
      </w:r>
      <w:r w:rsidRPr="00F566BF">
        <w:rPr>
          <w:rFonts w:ascii="GHEA Grapalat" w:hAnsi="GHEA Grapalat" w:cs="Sylfaen"/>
          <w:sz w:val="20"/>
          <w:lang w:val="af-ZA"/>
        </w:rPr>
        <w:t xml:space="preserve">, </w:t>
      </w:r>
      <w:r w:rsidRPr="000D219F">
        <w:rPr>
          <w:rFonts w:ascii="GHEA Grapalat" w:hAnsi="GHEA Grapalat" w:cs="Sylfaen"/>
          <w:sz w:val="20"/>
          <w:lang w:val="hy-AM"/>
        </w:rPr>
        <w:t>ընտրված</w:t>
      </w:r>
      <w:r w:rsidRPr="00F566BF">
        <w:rPr>
          <w:rFonts w:ascii="GHEA Grapalat" w:hAnsi="GHEA Grapalat" w:cs="Sylfaen"/>
          <w:sz w:val="20"/>
          <w:lang w:val="af-ZA"/>
        </w:rPr>
        <w:t xml:space="preserve"> </w:t>
      </w:r>
      <w:r w:rsidRPr="000D219F">
        <w:rPr>
          <w:rFonts w:ascii="GHEA Grapalat" w:hAnsi="GHEA Grapalat" w:cs="Sylfaen"/>
          <w:sz w:val="20"/>
          <w:lang w:val="hy-AM"/>
        </w:rPr>
        <w:t>մասնակիցը</w:t>
      </w:r>
      <w:r w:rsidRPr="00F566BF">
        <w:rPr>
          <w:rFonts w:ascii="GHEA Grapalat" w:hAnsi="GHEA Grapalat" w:cs="Sylfaen"/>
          <w:sz w:val="20"/>
          <w:lang w:val="af-ZA"/>
        </w:rPr>
        <w:t xml:space="preserve"> </w:t>
      </w:r>
      <w:r w:rsidRPr="000D219F">
        <w:rPr>
          <w:rFonts w:ascii="GHEA Grapalat" w:hAnsi="GHEA Grapalat" w:cs="Sylfaen"/>
          <w:sz w:val="20"/>
          <w:lang w:val="hy-AM"/>
        </w:rPr>
        <w:t>պարտավոր</w:t>
      </w:r>
      <w:r w:rsidRPr="00F566BF">
        <w:rPr>
          <w:rFonts w:ascii="GHEA Grapalat" w:hAnsi="GHEA Grapalat" w:cs="Sylfaen"/>
          <w:sz w:val="20"/>
          <w:lang w:val="af-ZA"/>
        </w:rPr>
        <w:t xml:space="preserve"> </w:t>
      </w:r>
      <w:r w:rsidRPr="000D219F">
        <w:rPr>
          <w:rFonts w:ascii="GHEA Grapalat" w:hAnsi="GHEA Grapalat" w:cs="Sylfaen"/>
          <w:sz w:val="20"/>
          <w:lang w:val="hy-AM"/>
        </w:rPr>
        <w:t>է</w:t>
      </w:r>
      <w:r w:rsidRPr="00F566BF">
        <w:rPr>
          <w:rFonts w:ascii="GHEA Grapalat" w:hAnsi="GHEA Grapalat" w:cs="Sylfaen"/>
          <w:sz w:val="20"/>
          <w:lang w:val="af-ZA"/>
        </w:rPr>
        <w:t xml:space="preserve"> </w:t>
      </w:r>
      <w:r w:rsidRPr="000D219F">
        <w:rPr>
          <w:rFonts w:ascii="GHEA Grapalat" w:hAnsi="GHEA Grapalat" w:cs="Sylfaen"/>
          <w:sz w:val="20"/>
          <w:lang w:val="hy-AM"/>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hy-AM"/>
        </w:rPr>
        <w:t>որակավորման</w:t>
      </w:r>
      <w:r w:rsidRPr="002D4DC4">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0D219F">
        <w:rPr>
          <w:rFonts w:ascii="GHEA Grapalat" w:hAnsi="GHEA Grapalat" w:cs="Sylfaen"/>
          <w:sz w:val="20"/>
          <w:lang w:val="hy-AM"/>
        </w:rPr>
        <w:t>պայմանագրի</w:t>
      </w:r>
      <w:r w:rsidRPr="00F566BF">
        <w:rPr>
          <w:rFonts w:ascii="GHEA Grapalat" w:hAnsi="GHEA Grapalat" w:cs="Sylfaen"/>
          <w:sz w:val="20"/>
          <w:lang w:val="hy-AM"/>
        </w:rPr>
        <w:t xml:space="preserve"> </w:t>
      </w:r>
      <w:r w:rsidRPr="000D219F">
        <w:rPr>
          <w:rFonts w:ascii="GHEA Grapalat" w:hAnsi="GHEA Grapalat" w:cs="Sylfaen"/>
          <w:sz w:val="20"/>
          <w:lang w:val="hy-AM"/>
        </w:rPr>
        <w:t>ապահովում</w:t>
      </w:r>
      <w:r w:rsidRPr="00F566BF">
        <w:rPr>
          <w:rFonts w:ascii="GHEA Grapalat" w:hAnsi="GHEA Grapalat" w:cs="Sylfaen"/>
          <w:sz w:val="20"/>
          <w:lang w:val="hy-AM"/>
        </w:rPr>
        <w:t>ներ</w:t>
      </w:r>
      <w:r w:rsidRPr="000D219F">
        <w:rPr>
          <w:rFonts w:ascii="GHEA Grapalat" w:hAnsi="GHEA Grapalat" w:cs="Sylfaen"/>
          <w:sz w:val="20"/>
          <w:lang w:val="hy-AM"/>
        </w:rPr>
        <w:t>։</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հետ</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 xml:space="preserve"> </w:t>
      </w:r>
      <w:r w:rsidRPr="00F566BF">
        <w:rPr>
          <w:rFonts w:ascii="GHEA Grapalat" w:hAnsi="GHEA Grapalat" w:cs="Sylfaen"/>
          <w:sz w:val="20"/>
          <w:lang w:val="ru-RU"/>
        </w:rPr>
        <w:t>վերջինս</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hy-AM"/>
        </w:rPr>
        <w:t>որակավորման և</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hy-AM"/>
        </w:rPr>
        <w:t xml:space="preserve"> </w:t>
      </w:r>
      <w:r w:rsidRPr="00F566BF">
        <w:rPr>
          <w:rFonts w:ascii="GHEA Grapalat" w:hAnsi="GHEA Grapalat" w:cs="Sylfaen"/>
          <w:sz w:val="20"/>
          <w:lang w:val="ru-RU"/>
        </w:rPr>
        <w:t>ապահովում</w:t>
      </w:r>
      <w:r w:rsidRPr="00F566BF">
        <w:rPr>
          <w:rFonts w:ascii="GHEA Grapalat" w:hAnsi="GHEA Grapalat" w:cs="Sylfaen"/>
          <w:sz w:val="20"/>
          <w:lang w:val="hy-AM"/>
        </w:rPr>
        <w:t>ներ</w:t>
      </w:r>
      <w:r w:rsidRPr="00F566BF">
        <w:rPr>
          <w:rFonts w:ascii="GHEA Grapalat" w:hAnsi="GHEA Grapalat" w:cs="Sylfaen"/>
          <w:sz w:val="20"/>
        </w:rPr>
        <w:t>ը</w:t>
      </w:r>
      <w:r w:rsidRPr="00F566BF">
        <w:rPr>
          <w:rFonts w:ascii="GHEA Grapalat" w:hAnsi="GHEA Grapalat" w:cs="Sylfaen"/>
          <w:sz w:val="20"/>
          <w:lang w:val="ru-RU"/>
        </w:rPr>
        <w:t>։</w:t>
      </w:r>
    </w:p>
    <w:p w14:paraId="0AEF3BAE" w14:textId="38982A7E" w:rsidR="00593045" w:rsidRDefault="00593045" w:rsidP="00593045">
      <w:pPr>
        <w:ind w:firstLine="567"/>
        <w:jc w:val="both"/>
        <w:rPr>
          <w:rFonts w:ascii="GHEA Grapalat" w:hAnsi="GHEA Grapalat" w:cs="Arial"/>
          <w:sz w:val="20"/>
          <w:lang w:val="hy-AM"/>
        </w:rPr>
      </w:pPr>
      <w:r>
        <w:rPr>
          <w:rFonts w:ascii="GHEA Grapalat" w:hAnsi="GHEA Grapalat" w:cs="Sylfaen"/>
          <w:sz w:val="20"/>
          <w:lang w:val="hy-AM"/>
        </w:rPr>
        <w:t>10.2</w:t>
      </w:r>
      <w:r w:rsidRPr="005E79C4">
        <w:rPr>
          <w:rFonts w:ascii="GHEA Grapalat" w:hAnsi="GHEA Grapalat" w:cs="Sylfaen"/>
          <w:sz w:val="20"/>
          <w:lang w:val="af-ZA"/>
        </w:rPr>
        <w:t xml:space="preserve"> </w:t>
      </w:r>
      <w:r>
        <w:rPr>
          <w:rFonts w:ascii="GHEA Grapalat" w:hAnsi="GHEA Grapalat" w:cs="Sylfaen"/>
          <w:sz w:val="20"/>
        </w:rPr>
        <w:t>Որակավորման</w:t>
      </w:r>
      <w:r w:rsidRPr="005E79C4">
        <w:rPr>
          <w:rFonts w:ascii="GHEA Grapalat" w:hAnsi="GHEA Grapalat" w:cs="Sylfaen"/>
          <w:sz w:val="20"/>
          <w:lang w:val="af-ZA"/>
        </w:rPr>
        <w:t xml:space="preserve"> </w:t>
      </w:r>
      <w:r>
        <w:rPr>
          <w:rFonts w:ascii="GHEA Grapalat" w:hAnsi="GHEA Grapalat" w:cs="Sylfaen"/>
          <w:sz w:val="20"/>
        </w:rPr>
        <w:t>ապահովման</w:t>
      </w:r>
      <w:r w:rsidRPr="005E79C4">
        <w:rPr>
          <w:rFonts w:ascii="GHEA Grapalat" w:hAnsi="GHEA Grapalat" w:cs="Sylfaen"/>
          <w:sz w:val="20"/>
          <w:lang w:val="af-ZA"/>
        </w:rPr>
        <w:t xml:space="preserve"> </w:t>
      </w:r>
      <w:r>
        <w:rPr>
          <w:rFonts w:ascii="GHEA Grapalat" w:hAnsi="GHEA Grapalat" w:cs="Sylfaen"/>
          <w:sz w:val="20"/>
        </w:rPr>
        <w:t>չափը</w:t>
      </w:r>
      <w:r w:rsidRPr="005E79C4">
        <w:rPr>
          <w:rFonts w:ascii="GHEA Grapalat" w:hAnsi="GHEA Grapalat" w:cs="Sylfaen"/>
          <w:sz w:val="20"/>
          <w:lang w:val="af-ZA"/>
        </w:rPr>
        <w:t xml:space="preserve"> </w:t>
      </w:r>
      <w:r>
        <w:rPr>
          <w:rFonts w:ascii="GHEA Grapalat" w:hAnsi="GHEA Grapalat" w:cs="Sylfaen"/>
          <w:sz w:val="20"/>
        </w:rPr>
        <w:t>հավասար</w:t>
      </w:r>
      <w:r w:rsidRPr="005E79C4">
        <w:rPr>
          <w:rFonts w:ascii="GHEA Grapalat" w:hAnsi="GHEA Grapalat" w:cs="Sylfaen"/>
          <w:sz w:val="20"/>
          <w:lang w:val="af-ZA"/>
        </w:rPr>
        <w:t xml:space="preserve"> </w:t>
      </w:r>
      <w:r>
        <w:rPr>
          <w:rFonts w:ascii="GHEA Grapalat" w:hAnsi="GHEA Grapalat" w:cs="Sylfaen"/>
          <w:sz w:val="20"/>
        </w:rPr>
        <w:t>է</w:t>
      </w:r>
      <w:r w:rsidRPr="00491A74">
        <w:rPr>
          <w:rFonts w:ascii="GHEA Grapalat" w:hAnsi="GHEA Grapalat" w:cs="Sylfaen"/>
          <w:sz w:val="20"/>
          <w:lang w:val="hy-AM"/>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աշխատանքների</w:t>
      </w:r>
      <w:r w:rsidRPr="00BA41C0">
        <w:rPr>
          <w:rFonts w:ascii="GHEA Grapalat" w:hAnsi="GHEA Grapalat" w:cs="Sylfaen"/>
          <w:sz w:val="20"/>
          <w:lang w:val="hy-AM"/>
        </w:rPr>
        <w:t xml:space="preserve"> գնման գնի</w:t>
      </w:r>
      <w:r w:rsidRPr="005E79C4">
        <w:rPr>
          <w:rFonts w:ascii="GHEA Grapalat" w:hAnsi="GHEA Grapalat" w:cs="Sylfaen"/>
          <w:sz w:val="20"/>
          <w:lang w:val="af-ZA"/>
        </w:rPr>
        <w:t xml:space="preserve"> </w:t>
      </w:r>
      <w:r>
        <w:rPr>
          <w:rFonts w:ascii="GHEA Grapalat" w:hAnsi="GHEA Grapalat" w:cs="Sylfaen"/>
          <w:sz w:val="20"/>
          <w:lang w:val="hy-AM"/>
        </w:rPr>
        <w:t>15 տոկոսին</w:t>
      </w:r>
      <w:r w:rsidRPr="005E79C4">
        <w:rPr>
          <w:rFonts w:ascii="GHEA Grapalat" w:hAnsi="GHEA Grapalat" w:cs="Sylfaen"/>
          <w:sz w:val="20"/>
          <w:lang w:val="af-ZA"/>
        </w:rPr>
        <w:t>:</w:t>
      </w:r>
      <w:r w:rsidRPr="00491A74">
        <w:rPr>
          <w:rFonts w:ascii="GHEA Grapalat" w:hAnsi="GHEA Grapalat" w:cs="Sylfaen"/>
          <w:sz w:val="20"/>
          <w:lang w:val="af-ZA"/>
        </w:rPr>
        <w:t xml:space="preserve"> </w:t>
      </w:r>
      <w:r>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Pr="005E79C4">
        <w:rPr>
          <w:rFonts w:ascii="GHEA Grapalat" w:hAnsi="GHEA Grapalat" w:cs="Sylfaen"/>
          <w:sz w:val="20"/>
          <w:lang w:val="af-ZA"/>
        </w:rPr>
        <w:t xml:space="preserve"> </w:t>
      </w:r>
      <w:r>
        <w:rPr>
          <w:rFonts w:ascii="GHEA Grapalat" w:hAnsi="GHEA Grapalat" w:cs="Sylfaen"/>
          <w:sz w:val="20"/>
        </w:rPr>
        <w:t>Որակավորման</w:t>
      </w:r>
      <w:r w:rsidRPr="005E79C4">
        <w:rPr>
          <w:rFonts w:ascii="GHEA Grapalat" w:hAnsi="GHEA Grapalat" w:cs="Sylfaen"/>
          <w:sz w:val="20"/>
          <w:lang w:val="af-ZA"/>
        </w:rPr>
        <w:t xml:space="preserve"> </w:t>
      </w:r>
      <w:r>
        <w:rPr>
          <w:rFonts w:ascii="GHEA Grapalat" w:hAnsi="GHEA Grapalat" w:cs="Sylfaen"/>
          <w:sz w:val="20"/>
        </w:rPr>
        <w:t>ապահովումը</w:t>
      </w:r>
      <w:r w:rsidRPr="00EE5DD1">
        <w:rPr>
          <w:rFonts w:ascii="GHEA Grapalat" w:hAnsi="GHEA Grapalat" w:cs="Sylfaen"/>
          <w:sz w:val="20"/>
          <w:lang w:val="af-ZA"/>
        </w:rPr>
        <w:t xml:space="preserve"> </w:t>
      </w:r>
      <w:r>
        <w:rPr>
          <w:rFonts w:ascii="GHEA Grapalat" w:hAnsi="GHEA Grapalat" w:cs="Sylfaen"/>
          <w:sz w:val="20"/>
        </w:rPr>
        <w:t>ներկայացվում</w:t>
      </w:r>
      <w:r w:rsidRPr="00EE5DD1">
        <w:rPr>
          <w:rFonts w:ascii="GHEA Grapalat" w:hAnsi="GHEA Grapalat" w:cs="Sylfaen"/>
          <w:sz w:val="20"/>
          <w:lang w:val="af-ZA"/>
        </w:rPr>
        <w:t xml:space="preserve"> </w:t>
      </w:r>
      <w:r>
        <w:rPr>
          <w:rFonts w:ascii="GHEA Grapalat" w:hAnsi="GHEA Grapalat" w:cs="Sylfaen"/>
          <w:sz w:val="20"/>
        </w:rPr>
        <w:t>է</w:t>
      </w:r>
      <w:r w:rsidRPr="00EE5DD1">
        <w:rPr>
          <w:rFonts w:ascii="GHEA Grapalat" w:hAnsi="GHEA Grapalat" w:cs="Sylfaen"/>
          <w:sz w:val="20"/>
          <w:lang w:val="af-ZA"/>
        </w:rPr>
        <w:t xml:space="preserve"> </w:t>
      </w:r>
      <w:r w:rsidRPr="00D533CD">
        <w:rPr>
          <w:rFonts w:ascii="GHEA Grapalat" w:hAnsi="GHEA Grapalat" w:cs="Sylfaen"/>
          <w:sz w:val="20"/>
        </w:rPr>
        <w:t>տուժանքի</w:t>
      </w:r>
      <w:r w:rsidRPr="00F5285F">
        <w:rPr>
          <w:rFonts w:ascii="GHEA Grapalat" w:hAnsi="GHEA Grapalat" w:cs="Sylfaen"/>
          <w:sz w:val="20"/>
          <w:lang w:val="af-ZA"/>
        </w:rPr>
        <w:t xml:space="preserve"> </w:t>
      </w:r>
      <w:r w:rsidRPr="00EE5DD1">
        <w:rPr>
          <w:rFonts w:ascii="GHEA Grapalat" w:hAnsi="GHEA Grapalat" w:cs="Sylfaen"/>
          <w:sz w:val="20"/>
          <w:lang w:val="af-ZA"/>
        </w:rPr>
        <w:t>(</w:t>
      </w:r>
      <w:r w:rsidRPr="00F5285F">
        <w:rPr>
          <w:rFonts w:ascii="GHEA Grapalat" w:hAnsi="GHEA Grapalat" w:cs="Sylfaen"/>
          <w:sz w:val="20"/>
        </w:rPr>
        <w:t>հավելված</w:t>
      </w:r>
      <w:r w:rsidRPr="00F5285F">
        <w:rPr>
          <w:rFonts w:ascii="GHEA Grapalat" w:hAnsi="GHEA Grapalat" w:cs="Sylfaen"/>
          <w:sz w:val="20"/>
          <w:lang w:val="af-ZA"/>
        </w:rPr>
        <w:t xml:space="preserve"> 4</w:t>
      </w:r>
      <w:r w:rsidRPr="00F5285F">
        <w:rPr>
          <w:rFonts w:ascii="Cambria Math" w:hAnsi="Cambria Math" w:cs="Cambria Math"/>
          <w:sz w:val="20"/>
          <w:lang w:val="af-ZA"/>
        </w:rPr>
        <w:t>․</w:t>
      </w:r>
      <w:r w:rsidRPr="00F5285F">
        <w:rPr>
          <w:rFonts w:ascii="GHEA Grapalat" w:hAnsi="GHEA Grapalat" w:cs="Sylfaen"/>
          <w:sz w:val="20"/>
          <w:lang w:val="af-ZA"/>
        </w:rPr>
        <w:t>2</w:t>
      </w:r>
      <w:r w:rsidRPr="00EE5DD1">
        <w:rPr>
          <w:rFonts w:ascii="GHEA Grapalat" w:hAnsi="GHEA Grapalat" w:cs="Sylfaen"/>
          <w:sz w:val="20"/>
          <w:lang w:val="af-ZA"/>
        </w:rPr>
        <w:t>)</w:t>
      </w:r>
      <w:r w:rsidRPr="00F5285F">
        <w:rPr>
          <w:rFonts w:ascii="GHEA Grapalat" w:hAnsi="GHEA Grapalat" w:cs="Sylfaen"/>
          <w:sz w:val="20"/>
          <w:lang w:val="af-ZA"/>
        </w:rPr>
        <w:t xml:space="preserve"> </w:t>
      </w:r>
      <w:r w:rsidRPr="00EE5DD1">
        <w:rPr>
          <w:rFonts w:ascii="GHEA Grapalat" w:hAnsi="GHEA Grapalat" w:cs="Sylfaen"/>
          <w:sz w:val="20"/>
          <w:lang w:val="af-ZA"/>
        </w:rPr>
        <w:t xml:space="preserve"> </w:t>
      </w:r>
      <w:r w:rsidRPr="00D533CD">
        <w:rPr>
          <w:rFonts w:ascii="GHEA Grapalat" w:hAnsi="GHEA Grapalat" w:cs="Sylfaen"/>
          <w:sz w:val="20"/>
        </w:rPr>
        <w:t>կամ</w:t>
      </w:r>
      <w:r w:rsidRPr="00EE5DD1">
        <w:rPr>
          <w:rFonts w:ascii="GHEA Grapalat" w:hAnsi="GHEA Grapalat" w:cs="Sylfaen"/>
          <w:sz w:val="20"/>
          <w:lang w:val="af-ZA"/>
        </w:rPr>
        <w:t xml:space="preserve"> </w:t>
      </w:r>
      <w:r w:rsidRPr="00D533CD">
        <w:rPr>
          <w:rFonts w:ascii="GHEA Grapalat" w:hAnsi="GHEA Grapalat" w:cs="Sylfaen"/>
          <w:sz w:val="20"/>
        </w:rPr>
        <w:t>կանխիկ</w:t>
      </w:r>
      <w:r w:rsidRPr="00EE5DD1">
        <w:rPr>
          <w:rFonts w:ascii="GHEA Grapalat" w:hAnsi="GHEA Grapalat" w:cs="Sylfaen"/>
          <w:sz w:val="20"/>
          <w:lang w:val="af-ZA"/>
        </w:rPr>
        <w:t xml:space="preserve"> </w:t>
      </w:r>
      <w:r w:rsidRPr="00D533CD">
        <w:rPr>
          <w:rFonts w:ascii="GHEA Grapalat" w:hAnsi="GHEA Grapalat" w:cs="Sylfaen"/>
          <w:sz w:val="20"/>
        </w:rPr>
        <w:t>փողի</w:t>
      </w:r>
      <w:r>
        <w:rPr>
          <w:rFonts w:ascii="GHEA Grapalat" w:hAnsi="GHEA Grapalat" w:cs="Sylfaen"/>
          <w:sz w:val="20"/>
          <w:lang w:val="af-ZA"/>
        </w:rPr>
        <w:t xml:space="preserve"> </w:t>
      </w:r>
      <w:r w:rsidRPr="00D533CD">
        <w:rPr>
          <w:rFonts w:ascii="GHEA Grapalat" w:hAnsi="GHEA Grapalat" w:cs="Sylfaen"/>
          <w:sz w:val="20"/>
        </w:rPr>
        <w:t>ձևով</w:t>
      </w:r>
      <w:r w:rsidRPr="00F5285F">
        <w:rPr>
          <w:rFonts w:ascii="GHEA Grapalat" w:hAnsi="GHEA Grapalat" w:cs="Sylfaen"/>
          <w:sz w:val="20"/>
        </w:rPr>
        <w:t>։</w:t>
      </w:r>
      <w:r w:rsidRPr="00F5285F">
        <w:rPr>
          <w:rFonts w:ascii="GHEA Grapalat" w:hAnsi="GHEA Grapalat" w:cs="Sylfaen"/>
          <w:sz w:val="20"/>
          <w:lang w:val="af-ZA"/>
        </w:rPr>
        <w:t xml:space="preserve"> </w:t>
      </w:r>
      <w:r w:rsidRPr="00F5285F">
        <w:rPr>
          <w:rFonts w:ascii="GHEA Grapalat" w:hAnsi="GHEA Grapalat" w:cs="Sylfaen"/>
          <w:sz w:val="20"/>
        </w:rPr>
        <w:t>Ընդ</w:t>
      </w:r>
      <w:r w:rsidRPr="00EE5DD1">
        <w:rPr>
          <w:rFonts w:ascii="GHEA Grapalat" w:hAnsi="GHEA Grapalat" w:cs="Sylfaen"/>
          <w:sz w:val="20"/>
          <w:lang w:val="af-ZA"/>
        </w:rPr>
        <w:t xml:space="preserve"> </w:t>
      </w:r>
      <w:r w:rsidRPr="00F5285F">
        <w:rPr>
          <w:rFonts w:ascii="GHEA Grapalat" w:hAnsi="GHEA Grapalat" w:cs="Sylfaen"/>
          <w:sz w:val="20"/>
        </w:rPr>
        <w:t>որում</w:t>
      </w:r>
      <w:r w:rsidRPr="00EE5DD1">
        <w:rPr>
          <w:rFonts w:ascii="GHEA Grapalat" w:hAnsi="GHEA Grapalat" w:cs="Sylfaen"/>
          <w:sz w:val="20"/>
          <w:lang w:val="af-ZA"/>
        </w:rPr>
        <w:t xml:space="preserve"> </w:t>
      </w:r>
      <w:r w:rsidRPr="00F5285F">
        <w:rPr>
          <w:rFonts w:ascii="GHEA Grapalat" w:hAnsi="GHEA Grapalat" w:cs="Sylfaen"/>
          <w:sz w:val="20"/>
        </w:rPr>
        <w:t>ապահովումը</w:t>
      </w:r>
      <w:r w:rsidRPr="00EE5DD1">
        <w:rPr>
          <w:rFonts w:ascii="GHEA Grapalat" w:hAnsi="GHEA Grapalat" w:cs="Sylfaen"/>
          <w:sz w:val="20"/>
          <w:lang w:val="af-ZA"/>
        </w:rPr>
        <w:t xml:space="preserve"> </w:t>
      </w:r>
      <w:r>
        <w:rPr>
          <w:rFonts w:ascii="GHEA Grapalat" w:hAnsi="GHEA Grapalat" w:cs="Sylfaen"/>
          <w:sz w:val="20"/>
        </w:rPr>
        <w:t>պետք</w:t>
      </w:r>
      <w:r w:rsidRPr="00EE5DD1">
        <w:rPr>
          <w:rFonts w:ascii="GHEA Grapalat" w:hAnsi="GHEA Grapalat" w:cs="Sylfaen"/>
          <w:sz w:val="20"/>
          <w:lang w:val="af-ZA"/>
        </w:rPr>
        <w:t xml:space="preserve"> </w:t>
      </w:r>
      <w:r>
        <w:rPr>
          <w:rFonts w:ascii="GHEA Grapalat" w:hAnsi="GHEA Grapalat" w:cs="Sylfaen"/>
          <w:sz w:val="20"/>
        </w:rPr>
        <w:t>է</w:t>
      </w:r>
      <w:r w:rsidRPr="00EE5DD1">
        <w:rPr>
          <w:rFonts w:ascii="GHEA Grapalat" w:hAnsi="GHEA Grapalat" w:cs="Sylfaen"/>
          <w:sz w:val="20"/>
          <w:lang w:val="af-ZA"/>
        </w:rPr>
        <w:t xml:space="preserve"> </w:t>
      </w:r>
      <w:r>
        <w:rPr>
          <w:rFonts w:ascii="GHEA Grapalat" w:hAnsi="GHEA Grapalat" w:cs="Sylfaen"/>
          <w:sz w:val="20"/>
        </w:rPr>
        <w:t>վավեր</w:t>
      </w:r>
      <w:r w:rsidRPr="00EE5DD1">
        <w:rPr>
          <w:rFonts w:ascii="GHEA Grapalat" w:hAnsi="GHEA Grapalat" w:cs="Sylfaen"/>
          <w:sz w:val="20"/>
          <w:lang w:val="af-ZA"/>
        </w:rPr>
        <w:t xml:space="preserve"> </w:t>
      </w:r>
      <w:r>
        <w:rPr>
          <w:rFonts w:ascii="GHEA Grapalat" w:hAnsi="GHEA Grapalat" w:cs="Sylfaen"/>
          <w:sz w:val="20"/>
        </w:rPr>
        <w:t>լինի</w:t>
      </w:r>
      <w:r w:rsidRPr="00EE5DD1">
        <w:rPr>
          <w:rFonts w:ascii="GHEA Grapalat" w:hAnsi="GHEA Grapalat" w:cs="Sylfaen"/>
          <w:sz w:val="20"/>
          <w:lang w:val="af-ZA"/>
        </w:rPr>
        <w:t xml:space="preserve"> </w:t>
      </w:r>
      <w:r>
        <w:rPr>
          <w:rFonts w:ascii="GHEA Grapalat" w:hAnsi="GHEA Grapalat" w:cs="Sylfaen"/>
          <w:sz w:val="20"/>
        </w:rPr>
        <w:t>առնվազն</w:t>
      </w:r>
      <w:r w:rsidRPr="00EE5DD1">
        <w:rPr>
          <w:rFonts w:ascii="GHEA Grapalat" w:hAnsi="GHEA Grapalat" w:cs="Sylfaen"/>
          <w:sz w:val="20"/>
          <w:lang w:val="af-ZA"/>
        </w:rPr>
        <w:t xml:space="preserve"> </w:t>
      </w:r>
      <w:r>
        <w:rPr>
          <w:rFonts w:ascii="GHEA Grapalat" w:hAnsi="GHEA Grapalat" w:cs="Sylfaen"/>
          <w:sz w:val="20"/>
        </w:rPr>
        <w:t>մինչև</w:t>
      </w:r>
      <w:r w:rsidRPr="00EE5DD1">
        <w:rPr>
          <w:rFonts w:ascii="GHEA Grapalat" w:hAnsi="GHEA Grapalat" w:cs="Sylfaen"/>
          <w:sz w:val="20"/>
          <w:lang w:val="af-ZA"/>
        </w:rPr>
        <w:t xml:space="preserve"> </w:t>
      </w:r>
      <w:r>
        <w:rPr>
          <w:rFonts w:ascii="GHEA Grapalat" w:hAnsi="GHEA Grapalat" w:cs="Sylfaen"/>
          <w:sz w:val="20"/>
        </w:rPr>
        <w:t>պայմանագրի</w:t>
      </w:r>
      <w:r w:rsidRPr="00EE5DD1">
        <w:rPr>
          <w:rFonts w:ascii="GHEA Grapalat" w:hAnsi="GHEA Grapalat" w:cs="Sylfaen"/>
          <w:sz w:val="20"/>
          <w:lang w:val="af-ZA"/>
        </w:rPr>
        <w:t xml:space="preserve"> </w:t>
      </w:r>
      <w:r>
        <w:rPr>
          <w:rFonts w:ascii="GHEA Grapalat" w:hAnsi="GHEA Grapalat" w:cs="Sylfaen"/>
          <w:sz w:val="20"/>
        </w:rPr>
        <w:t>կատարման</w:t>
      </w:r>
      <w:r w:rsidRPr="00EE5DD1">
        <w:rPr>
          <w:rFonts w:ascii="GHEA Grapalat" w:hAnsi="GHEA Grapalat" w:cs="Sylfaen"/>
          <w:sz w:val="20"/>
          <w:lang w:val="af-ZA"/>
        </w:rPr>
        <w:t xml:space="preserve"> </w:t>
      </w:r>
      <w:r>
        <w:rPr>
          <w:rFonts w:ascii="GHEA Grapalat" w:hAnsi="GHEA Grapalat" w:cs="Sylfaen"/>
          <w:sz w:val="20"/>
        </w:rPr>
        <w:t>արդյունքը</w:t>
      </w:r>
      <w:r w:rsidRPr="00EE5DD1">
        <w:rPr>
          <w:rFonts w:ascii="GHEA Grapalat" w:hAnsi="GHEA Grapalat" w:cs="Sylfaen"/>
          <w:sz w:val="20"/>
          <w:lang w:val="af-ZA"/>
        </w:rPr>
        <w:t xml:space="preserve"> </w:t>
      </w:r>
      <w:r>
        <w:rPr>
          <w:rFonts w:ascii="GHEA Grapalat" w:hAnsi="GHEA Grapalat" w:cs="Sylfaen"/>
          <w:sz w:val="20"/>
        </w:rPr>
        <w:t>պատվիրատուից</w:t>
      </w:r>
      <w:r w:rsidRPr="001C336A">
        <w:rPr>
          <w:rFonts w:ascii="GHEA Grapalat" w:hAnsi="GHEA Grapalat" w:cs="Sylfaen"/>
          <w:sz w:val="20"/>
          <w:lang w:val="af-ZA"/>
        </w:rPr>
        <w:t xml:space="preserve"> </w:t>
      </w:r>
      <w:r>
        <w:rPr>
          <w:rFonts w:ascii="GHEA Grapalat" w:hAnsi="GHEA Grapalat" w:cs="Sylfaen"/>
          <w:sz w:val="20"/>
        </w:rPr>
        <w:t>կողմից</w:t>
      </w:r>
      <w:r w:rsidRPr="001C336A">
        <w:rPr>
          <w:rFonts w:ascii="GHEA Grapalat" w:hAnsi="GHEA Grapalat" w:cs="Sylfaen"/>
          <w:sz w:val="20"/>
          <w:lang w:val="af-ZA"/>
        </w:rPr>
        <w:t xml:space="preserve"> </w:t>
      </w:r>
      <w:r>
        <w:rPr>
          <w:rFonts w:ascii="GHEA Grapalat" w:hAnsi="GHEA Grapalat" w:cs="Sylfaen"/>
          <w:sz w:val="20"/>
        </w:rPr>
        <w:t>ամբողջական</w:t>
      </w:r>
      <w:r w:rsidRPr="001C336A">
        <w:rPr>
          <w:rFonts w:ascii="GHEA Grapalat" w:hAnsi="GHEA Grapalat" w:cs="Sylfaen"/>
          <w:sz w:val="20"/>
          <w:lang w:val="af-ZA"/>
        </w:rPr>
        <w:t xml:space="preserve"> </w:t>
      </w:r>
      <w:r>
        <w:rPr>
          <w:rFonts w:ascii="GHEA Grapalat" w:hAnsi="GHEA Grapalat" w:cs="Sylfaen"/>
          <w:sz w:val="20"/>
        </w:rPr>
        <w:t>ընդունվելու</w:t>
      </w:r>
      <w:r w:rsidRPr="001C336A">
        <w:rPr>
          <w:rFonts w:ascii="GHEA Grapalat" w:hAnsi="GHEA Grapalat" w:cs="Sylfaen"/>
          <w:sz w:val="20"/>
          <w:lang w:val="af-ZA"/>
        </w:rPr>
        <w:t xml:space="preserve"> </w:t>
      </w:r>
      <w:r>
        <w:rPr>
          <w:rFonts w:ascii="GHEA Grapalat" w:hAnsi="GHEA Grapalat" w:cs="Sylfaen"/>
          <w:sz w:val="20"/>
        </w:rPr>
        <w:t>օրվան</w:t>
      </w:r>
      <w:r w:rsidRPr="001C336A">
        <w:rPr>
          <w:rFonts w:ascii="GHEA Grapalat" w:hAnsi="GHEA Grapalat" w:cs="Sylfaen"/>
          <w:sz w:val="20"/>
          <w:lang w:val="af-ZA"/>
        </w:rPr>
        <w:t xml:space="preserve"> </w:t>
      </w:r>
      <w:r>
        <w:rPr>
          <w:rFonts w:ascii="GHEA Grapalat" w:hAnsi="GHEA Grapalat" w:cs="Sylfaen"/>
          <w:sz w:val="20"/>
        </w:rPr>
        <w:t>հաջորդող</w:t>
      </w:r>
      <w:r w:rsidRPr="001C336A">
        <w:rPr>
          <w:rFonts w:ascii="GHEA Grapalat" w:hAnsi="GHEA Grapalat" w:cs="Sylfaen"/>
          <w:sz w:val="20"/>
          <w:lang w:val="af-ZA"/>
        </w:rPr>
        <w:t xml:space="preserve"> </w:t>
      </w:r>
      <w:r>
        <w:rPr>
          <w:rFonts w:ascii="GHEA Grapalat" w:hAnsi="GHEA Grapalat" w:cs="Sylfaen"/>
          <w:sz w:val="20"/>
          <w:lang w:val="hy-AM"/>
        </w:rPr>
        <w:t>2</w:t>
      </w:r>
      <w:r w:rsidRPr="001C336A">
        <w:rPr>
          <w:rFonts w:ascii="GHEA Grapalat" w:hAnsi="GHEA Grapalat" w:cs="Sylfaen"/>
          <w:sz w:val="20"/>
          <w:lang w:val="af-ZA"/>
        </w:rPr>
        <w:t>0-</w:t>
      </w:r>
      <w:r>
        <w:rPr>
          <w:rFonts w:ascii="GHEA Grapalat" w:hAnsi="GHEA Grapalat" w:cs="Sylfaen"/>
          <w:sz w:val="20"/>
        </w:rPr>
        <w:t>րդ</w:t>
      </w:r>
      <w:r w:rsidRPr="001C336A">
        <w:rPr>
          <w:rFonts w:ascii="GHEA Grapalat" w:hAnsi="GHEA Grapalat" w:cs="Sylfaen"/>
          <w:sz w:val="20"/>
          <w:lang w:val="af-ZA"/>
        </w:rPr>
        <w:t xml:space="preserve"> </w:t>
      </w:r>
      <w:r>
        <w:rPr>
          <w:rFonts w:ascii="GHEA Grapalat" w:hAnsi="GHEA Grapalat" w:cs="Sylfaen"/>
          <w:sz w:val="20"/>
        </w:rPr>
        <w:t>աշխատանքային</w:t>
      </w:r>
      <w:r w:rsidRPr="001C336A">
        <w:rPr>
          <w:rFonts w:ascii="GHEA Grapalat" w:hAnsi="GHEA Grapalat" w:cs="Sylfaen"/>
          <w:sz w:val="20"/>
          <w:lang w:val="af-ZA"/>
        </w:rPr>
        <w:t xml:space="preserve"> </w:t>
      </w:r>
      <w:r>
        <w:rPr>
          <w:rFonts w:ascii="GHEA Grapalat" w:hAnsi="GHEA Grapalat" w:cs="Sylfaen"/>
          <w:sz w:val="20"/>
        </w:rPr>
        <w:t>օրը</w:t>
      </w:r>
      <w:r w:rsidRPr="001C336A">
        <w:rPr>
          <w:rFonts w:ascii="GHEA Grapalat" w:hAnsi="GHEA Grapalat" w:cs="Sylfaen"/>
          <w:sz w:val="20"/>
          <w:lang w:val="af-ZA"/>
        </w:rPr>
        <w:t xml:space="preserve"> </w:t>
      </w:r>
      <w:r w:rsidRPr="00AF27D0">
        <w:rPr>
          <w:rFonts w:ascii="GHEA Grapalat" w:hAnsi="GHEA Grapalat" w:cs="Arial"/>
          <w:sz w:val="20"/>
        </w:rPr>
        <w:t>ներառյալ</w:t>
      </w:r>
      <w:r>
        <w:rPr>
          <w:rFonts w:ascii="GHEA Grapalat" w:hAnsi="GHEA Grapalat" w:cs="Arial"/>
          <w:sz w:val="20"/>
          <w:lang w:val="hy-AM"/>
        </w:rPr>
        <w:t>:</w:t>
      </w:r>
      <w:r w:rsidRPr="00775810">
        <w:rPr>
          <w:rFonts w:ascii="GHEA Grapalat" w:hAnsi="GHEA Grapalat" w:cs="Arial"/>
          <w:sz w:val="20"/>
          <w:lang w:val="af-ZA"/>
        </w:rPr>
        <w:t xml:space="preserve"> </w:t>
      </w:r>
    </w:p>
    <w:p w14:paraId="25064E3B" w14:textId="77777777" w:rsidR="00220AB7" w:rsidRPr="00E47255" w:rsidRDefault="00220AB7" w:rsidP="00220AB7">
      <w:pPr>
        <w:ind w:firstLine="567"/>
        <w:jc w:val="both"/>
        <w:rPr>
          <w:rFonts w:ascii="GHEA Grapalat" w:hAnsi="GHEA Grapalat" w:cs="Arial"/>
          <w:sz w:val="20"/>
          <w:lang w:val="hy-AM"/>
        </w:rPr>
      </w:pPr>
      <w:r w:rsidRPr="00E47255">
        <w:rPr>
          <w:rFonts w:ascii="GHEA Grapalat" w:hAnsi="GHEA Grapalat" w:cs="Arial"/>
          <w:sz w:val="20"/>
          <w:lang w:val="hy-AM"/>
        </w:rPr>
        <w:lastRenderedPageBreak/>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B01C80">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w:t>
      </w:r>
      <w:r>
        <w:rPr>
          <w:rFonts w:ascii="GHEA Grapalat" w:hAnsi="GHEA Grapalat" w:cs="Arial"/>
          <w:sz w:val="20"/>
          <w:lang w:val="hy-AM"/>
        </w:rPr>
        <w:t>բ</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7DF3ECAB" w14:textId="77777777" w:rsidR="00220AB7" w:rsidRPr="00912E0D" w:rsidRDefault="00220AB7" w:rsidP="00220AB7">
      <w:pPr>
        <w:pStyle w:val="af4"/>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11CB6804" w14:textId="77777777" w:rsidR="00220AB7" w:rsidRPr="00F566BF" w:rsidRDefault="00220AB7" w:rsidP="00220AB7">
      <w:pPr>
        <w:ind w:firstLine="567"/>
        <w:jc w:val="both"/>
        <w:rPr>
          <w:rFonts w:ascii="GHEA Grapalat" w:hAnsi="GHEA Grapalat" w:cs="Arial"/>
          <w:sz w:val="20"/>
          <w:lang w:val="hy-AM"/>
        </w:rPr>
      </w:pPr>
      <w:r w:rsidRPr="00F566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36219B9" w14:textId="4E3D6B26" w:rsidR="00220AB7" w:rsidRPr="00755F9C" w:rsidRDefault="00220AB7" w:rsidP="00220AB7">
      <w:pPr>
        <w:ind w:firstLine="567"/>
        <w:jc w:val="both"/>
        <w:rPr>
          <w:rFonts w:ascii="GHEA Grapalat" w:hAnsi="GHEA Grapalat" w:cs="Sylfaen"/>
          <w:sz w:val="20"/>
          <w:vertAlign w:val="superscript"/>
          <w:lang w:val="hy-AM"/>
        </w:rPr>
      </w:pPr>
      <w:r w:rsidRPr="00F566BF">
        <w:rPr>
          <w:rFonts w:ascii="GHEA Grapalat" w:hAnsi="GHEA Grapalat" w:cs="Sylfaen"/>
          <w:sz w:val="20"/>
          <w:lang w:val="hy-AM"/>
        </w:rPr>
        <w:t>10.3. Պայմանագրի</w:t>
      </w:r>
      <w:r w:rsidRPr="00F566BF">
        <w:rPr>
          <w:rFonts w:ascii="GHEA Grapalat" w:hAnsi="GHEA Grapalat" w:cs="Sylfaen"/>
          <w:sz w:val="20"/>
          <w:lang w:val="af-ZA"/>
        </w:rPr>
        <w:t xml:space="preserve"> </w:t>
      </w:r>
      <w:r w:rsidRPr="00F566BF">
        <w:rPr>
          <w:rFonts w:ascii="GHEA Grapalat" w:hAnsi="GHEA Grapalat" w:cs="Sylfaen"/>
          <w:sz w:val="20"/>
          <w:lang w:val="hy-AM"/>
        </w:rPr>
        <w:t>ապահովման</w:t>
      </w:r>
      <w:r w:rsidRPr="00F566BF">
        <w:rPr>
          <w:rFonts w:ascii="GHEA Grapalat" w:hAnsi="GHEA Grapalat" w:cs="Sylfaen"/>
          <w:sz w:val="20"/>
          <w:lang w:val="af-ZA"/>
        </w:rPr>
        <w:t xml:space="preserve"> </w:t>
      </w:r>
      <w:r w:rsidRPr="00F566BF">
        <w:rPr>
          <w:rFonts w:ascii="GHEA Grapalat" w:hAnsi="GHEA Grapalat" w:cs="Sylfaen"/>
          <w:sz w:val="20"/>
          <w:lang w:val="hy-AM"/>
        </w:rPr>
        <w:t>չափը</w:t>
      </w:r>
      <w:r w:rsidRPr="00F566BF">
        <w:rPr>
          <w:rFonts w:ascii="GHEA Grapalat" w:hAnsi="GHEA Grapalat" w:cs="Sylfaen"/>
          <w:sz w:val="20"/>
          <w:lang w:val="af-ZA"/>
        </w:rPr>
        <w:t xml:space="preserve"> </w:t>
      </w:r>
      <w:r w:rsidR="00593045" w:rsidRPr="00972668">
        <w:rPr>
          <w:rFonts w:ascii="GHEA Grapalat" w:hAnsi="GHEA Grapalat" w:cs="Sylfaen"/>
          <w:sz w:val="20"/>
          <w:lang w:val="hy-AM"/>
        </w:rPr>
        <w:t>կազմում</w:t>
      </w:r>
      <w:r w:rsidR="00593045" w:rsidRPr="005E1F72">
        <w:rPr>
          <w:rFonts w:ascii="GHEA Grapalat" w:hAnsi="GHEA Grapalat" w:cs="Sylfaen"/>
          <w:sz w:val="20"/>
          <w:lang w:val="af-ZA"/>
        </w:rPr>
        <w:t xml:space="preserve"> </w:t>
      </w:r>
      <w:r w:rsidR="00593045" w:rsidRPr="00972668">
        <w:rPr>
          <w:rFonts w:ascii="GHEA Grapalat" w:hAnsi="GHEA Grapalat" w:cs="Sylfaen"/>
          <w:sz w:val="20"/>
          <w:lang w:val="hy-AM"/>
        </w:rPr>
        <w:t>է</w:t>
      </w:r>
      <w:r w:rsidR="00593045" w:rsidRPr="005E1F72">
        <w:rPr>
          <w:rFonts w:ascii="GHEA Grapalat" w:hAnsi="GHEA Grapalat" w:cs="Sylfaen"/>
          <w:sz w:val="20"/>
          <w:lang w:val="af-ZA"/>
        </w:rPr>
        <w:t xml:space="preserve"> </w:t>
      </w:r>
      <w:r w:rsidR="00593045">
        <w:rPr>
          <w:rFonts w:ascii="GHEA Grapalat" w:hAnsi="GHEA Grapalat" w:cs="Sylfaen"/>
          <w:sz w:val="20"/>
          <w:lang w:val="hy-AM"/>
        </w:rPr>
        <w:t xml:space="preserve">գնման </w:t>
      </w:r>
      <w:r w:rsidR="00593045" w:rsidRPr="00972668">
        <w:rPr>
          <w:rFonts w:ascii="GHEA Grapalat" w:hAnsi="GHEA Grapalat" w:cs="Sylfaen"/>
          <w:sz w:val="20"/>
          <w:lang w:val="hy-AM"/>
        </w:rPr>
        <w:t>գնի</w:t>
      </w:r>
      <w:r w:rsidR="00593045" w:rsidRPr="005E1F72">
        <w:rPr>
          <w:rFonts w:ascii="GHEA Grapalat" w:hAnsi="GHEA Grapalat" w:cs="Sylfaen"/>
          <w:sz w:val="20"/>
          <w:lang w:val="af-ZA"/>
        </w:rPr>
        <w:t xml:space="preserve"> 10  </w:t>
      </w:r>
      <w:r w:rsidR="00593045" w:rsidRPr="00972668">
        <w:rPr>
          <w:rFonts w:ascii="GHEA Grapalat" w:hAnsi="GHEA Grapalat" w:cs="Sylfaen"/>
          <w:sz w:val="20"/>
          <w:lang w:val="hy-AM"/>
        </w:rPr>
        <w:t>տոկոսը</w:t>
      </w:r>
      <w:r w:rsidRPr="00F566BF">
        <w:rPr>
          <w:rFonts w:ascii="GHEA Grapalat" w:hAnsi="GHEA Grapalat" w:cs="Sylfaen"/>
          <w:sz w:val="20"/>
          <w:lang w:val="hy-AM"/>
        </w:rPr>
        <w:t xml:space="preserve">: Պայմանագրի ապահովումը ներկայացվում է </w:t>
      </w:r>
      <w:r w:rsidRPr="0099291B">
        <w:rPr>
          <w:rFonts w:ascii="GHEA Grapalat" w:hAnsi="GHEA Grapalat" w:cs="Sylfaen"/>
          <w:sz w:val="20"/>
          <w:lang w:val="hy-AM"/>
        </w:rPr>
        <w:t>միակողմանի հաստատված հայտարարության՝ տուժանքի (հավելված 5.1) կամ կանխիկ փողի ձևով</w:t>
      </w:r>
      <w:r w:rsidRPr="00F566BF">
        <w:rPr>
          <w:rFonts w:ascii="GHEA Grapalat" w:hAnsi="GHEA Grapalat" w:cs="Sylfaen"/>
          <w:sz w:val="20"/>
          <w:lang w:val="hy-AM"/>
        </w:rPr>
        <w:t>:</w:t>
      </w:r>
    </w:p>
    <w:p w14:paraId="498B7D76" w14:textId="77777777" w:rsidR="00593045" w:rsidRPr="00124CC4" w:rsidRDefault="00593045" w:rsidP="00593045">
      <w:pPr>
        <w:shd w:val="clear" w:color="auto" w:fill="FFFFFF"/>
        <w:spacing w:line="276" w:lineRule="auto"/>
        <w:ind w:firstLine="375"/>
        <w:jc w:val="both"/>
        <w:rPr>
          <w:rFonts w:ascii="GHEA Grapalat" w:hAnsi="GHEA Grapalat"/>
          <w:color w:val="000000"/>
          <w:lang w:val="hy-AM"/>
        </w:rPr>
      </w:pPr>
      <w:r w:rsidRPr="0094087C">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7C772ABD" w14:textId="77777777" w:rsidR="00220AB7" w:rsidRPr="00F566BF" w:rsidRDefault="00220AB7" w:rsidP="00220AB7">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D6452">
        <w:rPr>
          <w:rFonts w:ascii="GHEA Grapalat" w:hAnsi="GHEA Grapalat" w:cs="Sylfaen"/>
          <w:sz w:val="20"/>
          <w:lang w:val="hy-AM"/>
        </w:rPr>
        <w:t>2</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2AFA13B" w14:textId="77777777" w:rsidR="00220AB7" w:rsidRPr="00F566BF" w:rsidRDefault="00220AB7" w:rsidP="00220AB7">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6A74AA46" w14:textId="77777777" w:rsidR="00593045" w:rsidRPr="001C336A" w:rsidRDefault="00593045" w:rsidP="00593045">
      <w:pPr>
        <w:ind w:firstLine="567"/>
        <w:jc w:val="both"/>
        <w:rPr>
          <w:rFonts w:ascii="GHEA Grapalat" w:hAnsi="GHEA Grapalat" w:cs="Arial"/>
          <w:sz w:val="20"/>
          <w:lang w:val="hy-AM"/>
        </w:rPr>
      </w:pPr>
      <w:r w:rsidRPr="001C336A">
        <w:rPr>
          <w:rFonts w:ascii="GHEA Grapalat" w:hAnsi="GHEA Grapalat" w:cs="Sylfaen"/>
          <w:sz w:val="20"/>
          <w:lang w:val="hy-AM"/>
        </w:rPr>
        <w:t xml:space="preserve">10.4 </w:t>
      </w:r>
      <w:r w:rsidRPr="001C336A">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18B524F6" w14:textId="77777777" w:rsidR="00593045" w:rsidRDefault="00593045" w:rsidP="00593045">
      <w:pPr>
        <w:ind w:firstLine="567"/>
        <w:jc w:val="both"/>
        <w:rPr>
          <w:rFonts w:ascii="GHEA Grapalat" w:hAnsi="GHEA Grapalat" w:cs="Arial"/>
          <w:sz w:val="20"/>
          <w:lang w:val="hy-AM"/>
        </w:rPr>
      </w:pPr>
      <w:r w:rsidRPr="00E2073B">
        <w:rPr>
          <w:rFonts w:ascii="GHEA Grapalat" w:hAnsi="GHEA Grapalat" w:cs="Arial"/>
          <w:sz w:val="20"/>
          <w:lang w:val="hy-AM"/>
        </w:rPr>
        <w:t xml:space="preserve">- </w:t>
      </w:r>
      <w:r w:rsidRPr="001C336A">
        <w:rPr>
          <w:rFonts w:ascii="GHEA Grapalat" w:hAnsi="GHEA Grapalat" w:cs="Arial"/>
          <w:sz w:val="20"/>
          <w:lang w:val="hy-AM"/>
        </w:rPr>
        <w:t xml:space="preserve">նախատեսված ֆինանսական միջոցները գերազանցում են </w:t>
      </w:r>
      <w:r>
        <w:rPr>
          <w:rFonts w:ascii="GHEA Grapalat" w:hAnsi="GHEA Grapalat" w:cs="Arial"/>
          <w:sz w:val="20"/>
          <w:lang w:val="hy-AM"/>
        </w:rPr>
        <w:t>25</w:t>
      </w:r>
      <w:r w:rsidRPr="001C336A">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Pr>
          <w:rFonts w:ascii="GHEA Grapalat" w:hAnsi="GHEA Grapalat" w:cs="Arial"/>
          <w:sz w:val="20"/>
          <w:lang w:val="hy-AM"/>
        </w:rPr>
        <w:t xml:space="preserve"> և որակավորման</w:t>
      </w:r>
      <w:r w:rsidRPr="001C336A">
        <w:rPr>
          <w:rFonts w:ascii="GHEA Grapalat" w:hAnsi="GHEA Grapalat" w:cs="Arial"/>
          <w:sz w:val="20"/>
          <w:lang w:val="hy-AM"/>
        </w:rPr>
        <w:t xml:space="preserve"> ապահովում</w:t>
      </w:r>
      <w:r>
        <w:rPr>
          <w:rFonts w:ascii="GHEA Grapalat" w:hAnsi="GHEA Grapalat" w:cs="Arial"/>
          <w:sz w:val="20"/>
          <w:lang w:val="hy-AM"/>
        </w:rPr>
        <w:t>ներ</w:t>
      </w:r>
      <w:r w:rsidRPr="001C336A">
        <w:rPr>
          <w:rFonts w:ascii="GHEA Grapalat" w:hAnsi="GHEA Grapalat" w:cs="Arial"/>
          <w:sz w:val="20"/>
          <w:lang w:val="hy-AM"/>
        </w:rPr>
        <w:t xml:space="preserve">ը, հատկացված ֆինանսական միջոցների մասով, ներկայացվում </w:t>
      </w:r>
      <w:r>
        <w:rPr>
          <w:rFonts w:ascii="GHEA Grapalat" w:hAnsi="GHEA Grapalat" w:cs="Arial"/>
          <w:sz w:val="20"/>
          <w:lang w:val="hy-AM"/>
        </w:rPr>
        <w:t xml:space="preserve">են </w:t>
      </w:r>
      <w:r w:rsidRPr="001C336A">
        <w:rPr>
          <w:rFonts w:ascii="GHEA Grapalat" w:hAnsi="GHEA Grapalat" w:cs="Arial"/>
          <w:sz w:val="20"/>
          <w:lang w:val="hy-AM"/>
        </w:rPr>
        <w:t xml:space="preserve"> </w:t>
      </w:r>
      <w:r>
        <w:rPr>
          <w:rFonts w:ascii="GHEA Grapalat" w:hAnsi="GHEA Grapalat" w:cs="Arial"/>
          <w:sz w:val="20"/>
          <w:lang w:val="hy-AM"/>
        </w:rPr>
        <w:t xml:space="preserve">բանկային </w:t>
      </w:r>
      <w:r w:rsidRPr="001C336A">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857A98F" w14:textId="77777777" w:rsidR="00593045" w:rsidRDefault="00593045" w:rsidP="00593045">
      <w:pPr>
        <w:ind w:firstLine="567"/>
        <w:jc w:val="both"/>
        <w:rPr>
          <w:rFonts w:ascii="GHEA Grapalat" w:hAnsi="GHEA Grapalat" w:cs="Sylfaen"/>
          <w:i/>
          <w:sz w:val="20"/>
          <w:lang w:val="af-ZA"/>
        </w:rPr>
      </w:pPr>
      <w:r w:rsidRPr="005E1F72">
        <w:rPr>
          <w:rFonts w:ascii="GHEA Grapalat" w:hAnsi="GHEA Grapalat" w:cs="Sylfaen"/>
          <w:sz w:val="20"/>
          <w:lang w:val="hy-AM"/>
        </w:rPr>
        <w:t>10</w:t>
      </w:r>
      <w:r w:rsidRPr="005E1F72">
        <w:rPr>
          <w:rFonts w:ascii="GHEA Grapalat" w:hAnsi="GHEA Grapalat" w:cs="Sylfaen"/>
          <w:sz w:val="20"/>
          <w:lang w:val="af-ZA"/>
        </w:rPr>
        <w:t>.</w:t>
      </w:r>
      <w:r>
        <w:rPr>
          <w:rFonts w:ascii="GHEA Grapalat" w:hAnsi="GHEA Grapalat" w:cs="Sylfaen"/>
          <w:sz w:val="20"/>
          <w:lang w:val="af-ZA"/>
        </w:rPr>
        <w:t>5</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Պայմանագրով</w:t>
      </w:r>
      <w:r w:rsidRPr="005E1F72">
        <w:rPr>
          <w:rFonts w:ascii="GHEA Grapalat" w:hAnsi="GHEA Grapalat" w:cs="Sylfaen"/>
          <w:sz w:val="20"/>
          <w:lang w:val="af-ZA"/>
        </w:rPr>
        <w:t xml:space="preserve"> պ</w:t>
      </w:r>
      <w:r w:rsidRPr="005E1F72">
        <w:rPr>
          <w:rFonts w:ascii="GHEA Grapalat" w:hAnsi="GHEA Grapalat" w:cs="Sylfaen"/>
          <w:sz w:val="20"/>
          <w:lang w:val="hy-AM"/>
        </w:rPr>
        <w:t>ատվիրատուի</w:t>
      </w:r>
      <w:r w:rsidRPr="005E1F72">
        <w:rPr>
          <w:rFonts w:ascii="GHEA Grapalat" w:hAnsi="GHEA Grapalat" w:cs="Sylfaen"/>
          <w:sz w:val="20"/>
          <w:lang w:val="af-ZA"/>
        </w:rPr>
        <w:t xml:space="preserve"> </w:t>
      </w:r>
      <w:r w:rsidRPr="005E1F72">
        <w:rPr>
          <w:rFonts w:ascii="GHEA Grapalat" w:hAnsi="GHEA Grapalat" w:cs="Sylfaen"/>
          <w:sz w:val="20"/>
          <w:lang w:val="hy-AM"/>
        </w:rPr>
        <w:t>կողմից</w:t>
      </w:r>
      <w:r w:rsidRPr="005E1F72">
        <w:rPr>
          <w:rFonts w:ascii="GHEA Grapalat" w:hAnsi="GHEA Grapalat" w:cs="Sylfaen"/>
          <w:sz w:val="20"/>
          <w:lang w:val="af-ZA"/>
        </w:rPr>
        <w:t xml:space="preserve"> </w:t>
      </w:r>
      <w:r w:rsidRPr="005E1F72">
        <w:rPr>
          <w:rFonts w:ascii="GHEA Grapalat" w:hAnsi="GHEA Grapalat" w:cs="Sylfaen"/>
          <w:sz w:val="20"/>
          <w:lang w:val="hy-AM"/>
        </w:rPr>
        <w:t>կանխավճար</w:t>
      </w:r>
      <w:r w:rsidRPr="005E1F72">
        <w:rPr>
          <w:rFonts w:ascii="GHEA Grapalat" w:hAnsi="GHEA Grapalat" w:cs="Sylfaen"/>
          <w:sz w:val="20"/>
          <w:lang w:val="af-ZA"/>
        </w:rPr>
        <w:t xml:space="preserve"> </w:t>
      </w:r>
      <w:r w:rsidRPr="005E1F72">
        <w:rPr>
          <w:rFonts w:ascii="GHEA Grapalat" w:hAnsi="GHEA Grapalat" w:cs="Sylfaen"/>
          <w:sz w:val="20"/>
          <w:lang w:val="hy-AM"/>
        </w:rPr>
        <w:t>հատկացվելու</w:t>
      </w:r>
      <w:r w:rsidRPr="005E1F72">
        <w:rPr>
          <w:rFonts w:ascii="GHEA Grapalat" w:hAnsi="GHEA Grapalat" w:cs="Sylfaen"/>
          <w:sz w:val="20"/>
          <w:lang w:val="af-ZA"/>
        </w:rPr>
        <w:t xml:space="preserve"> </w:t>
      </w:r>
      <w:r w:rsidRPr="005E1F72">
        <w:rPr>
          <w:rFonts w:ascii="GHEA Grapalat" w:hAnsi="GHEA Grapalat" w:cs="Sylfaen"/>
          <w:sz w:val="20"/>
          <w:lang w:val="hy-AM"/>
        </w:rPr>
        <w:t>պայման</w:t>
      </w:r>
      <w:r w:rsidRPr="005E1F72">
        <w:rPr>
          <w:rFonts w:ascii="GHEA Grapalat" w:hAnsi="GHEA Grapalat" w:cs="Sylfaen"/>
          <w:sz w:val="20"/>
          <w:lang w:val="af-ZA"/>
        </w:rPr>
        <w:t xml:space="preserve"> </w:t>
      </w:r>
      <w:r w:rsidRPr="005E1F72">
        <w:rPr>
          <w:rFonts w:ascii="GHEA Grapalat" w:hAnsi="GHEA Grapalat" w:cs="Sylfaen"/>
          <w:sz w:val="20"/>
          <w:lang w:val="hy-AM"/>
        </w:rPr>
        <w:t>նախատեսվելու</w:t>
      </w:r>
      <w:r w:rsidRPr="005E1F72">
        <w:rPr>
          <w:rFonts w:ascii="GHEA Grapalat" w:hAnsi="GHEA Grapalat" w:cs="Sylfaen"/>
          <w:sz w:val="20"/>
          <w:lang w:val="af-ZA"/>
        </w:rPr>
        <w:t xml:space="preserve"> </w:t>
      </w:r>
      <w:r w:rsidRPr="005E1F72">
        <w:rPr>
          <w:rFonts w:ascii="GHEA Grapalat" w:hAnsi="GHEA Grapalat" w:cs="Sylfaen"/>
          <w:sz w:val="20"/>
          <w:lang w:val="hy-AM"/>
        </w:rPr>
        <w:t>դեպքում</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պ</w:t>
      </w:r>
      <w:r w:rsidRPr="005E1F72">
        <w:rPr>
          <w:rFonts w:ascii="GHEA Grapalat" w:hAnsi="GHEA Grapalat" w:cs="Sylfaen"/>
          <w:sz w:val="20"/>
          <w:lang w:val="hy-AM"/>
        </w:rPr>
        <w:t>ատվիրատուին</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ներկայացնում</w:t>
      </w:r>
      <w:r w:rsidRPr="005E1F72">
        <w:rPr>
          <w:rFonts w:ascii="GHEA Grapalat" w:hAnsi="GHEA Grapalat" w:cs="Sylfaen"/>
          <w:sz w:val="20"/>
          <w:lang w:val="af-ZA"/>
        </w:rPr>
        <w:t xml:space="preserve"> նաև </w:t>
      </w:r>
      <w:r w:rsidRPr="005E1F72">
        <w:rPr>
          <w:rFonts w:ascii="GHEA Grapalat" w:hAnsi="GHEA Grapalat" w:cs="Sylfaen"/>
          <w:sz w:val="20"/>
          <w:lang w:val="hy-AM"/>
        </w:rPr>
        <w:t>կանխավճարի</w:t>
      </w:r>
      <w:r w:rsidRPr="005E1F72">
        <w:rPr>
          <w:rFonts w:ascii="GHEA Grapalat" w:hAnsi="GHEA Grapalat" w:cs="Sylfaen"/>
          <w:sz w:val="20"/>
          <w:lang w:val="af-ZA"/>
        </w:rPr>
        <w:t xml:space="preserve"> </w:t>
      </w:r>
      <w:r w:rsidRPr="005E1F72">
        <w:rPr>
          <w:rFonts w:ascii="GHEA Grapalat" w:hAnsi="GHEA Grapalat" w:cs="Sylfaen"/>
          <w:sz w:val="20"/>
          <w:lang w:val="hy-AM"/>
        </w:rPr>
        <w:t>ապահովում</w:t>
      </w:r>
      <w:r w:rsidRPr="005E1F72">
        <w:rPr>
          <w:rFonts w:ascii="GHEA Grapalat" w:hAnsi="GHEA Grapalat" w:cs="Sylfaen"/>
          <w:sz w:val="20"/>
          <w:lang w:val="af-ZA"/>
        </w:rPr>
        <w:t xml:space="preserve">` </w:t>
      </w:r>
      <w:r w:rsidRPr="005E1F72">
        <w:rPr>
          <w:rFonts w:ascii="GHEA Grapalat" w:hAnsi="GHEA Grapalat" w:cs="Sylfaen"/>
          <w:sz w:val="20"/>
          <w:lang w:val="hy-AM"/>
        </w:rPr>
        <w:t>կանխավճարի</w:t>
      </w:r>
      <w:r w:rsidRPr="005E1F72">
        <w:rPr>
          <w:rFonts w:ascii="GHEA Grapalat" w:hAnsi="GHEA Grapalat" w:cs="Sylfaen"/>
          <w:sz w:val="20"/>
          <w:lang w:val="af-ZA"/>
        </w:rPr>
        <w:t xml:space="preserve"> </w:t>
      </w:r>
      <w:r w:rsidRPr="005E1F72">
        <w:rPr>
          <w:rFonts w:ascii="GHEA Grapalat" w:hAnsi="GHEA Grapalat" w:cs="Sylfaen"/>
          <w:sz w:val="20"/>
          <w:lang w:val="hy-AM"/>
        </w:rPr>
        <w:t>չափով</w:t>
      </w:r>
      <w:r w:rsidRPr="005E1F72">
        <w:rPr>
          <w:rFonts w:ascii="GHEA Grapalat" w:hAnsi="GHEA Grapalat" w:cs="Sylfaen"/>
          <w:sz w:val="20"/>
          <w:lang w:val="af-ZA"/>
        </w:rPr>
        <w:t xml:space="preserve">, բանկային </w:t>
      </w:r>
      <w:r w:rsidRPr="005E1F72">
        <w:rPr>
          <w:rFonts w:ascii="GHEA Grapalat" w:hAnsi="GHEA Grapalat" w:cs="Sylfaen"/>
          <w:sz w:val="20"/>
          <w:lang w:val="hy-AM"/>
        </w:rPr>
        <w:t>երաշխիքի</w:t>
      </w:r>
      <w:r w:rsidRPr="005E1F72">
        <w:rPr>
          <w:rFonts w:ascii="GHEA Grapalat" w:hAnsi="GHEA Grapalat" w:cs="Sylfaen"/>
          <w:sz w:val="20"/>
          <w:lang w:val="af-ZA"/>
        </w:rPr>
        <w:t xml:space="preserve"> </w:t>
      </w:r>
      <w:r w:rsidRPr="005E1F72">
        <w:rPr>
          <w:rFonts w:ascii="GHEA Grapalat" w:hAnsi="GHEA Grapalat" w:cs="Sylfaen"/>
          <w:sz w:val="20"/>
          <w:lang w:val="hy-AM"/>
        </w:rPr>
        <w:t>ձևով</w:t>
      </w:r>
      <w:r w:rsidRPr="006E2B43">
        <w:rPr>
          <w:rFonts w:ascii="GHEA Grapalat" w:hAnsi="GHEA Grapalat" w:cs="Sylfaen"/>
          <w:sz w:val="20"/>
          <w:lang w:val="hy-AM"/>
        </w:rPr>
        <w:t xml:space="preserve"> </w:t>
      </w:r>
      <w:r w:rsidRPr="00F5285F">
        <w:rPr>
          <w:rFonts w:ascii="GHEA Grapalat" w:hAnsi="GHEA Grapalat" w:cs="Sylfaen"/>
          <w:sz w:val="20"/>
          <w:lang w:val="hy-AM"/>
        </w:rPr>
        <w:t>(հավելված՝ 5</w:t>
      </w:r>
      <w:r w:rsidRPr="00F5285F">
        <w:rPr>
          <w:rFonts w:ascii="Cambria Math" w:hAnsi="Cambria Math" w:cs="Cambria Math"/>
          <w:sz w:val="20"/>
          <w:lang w:val="hy-AM"/>
        </w:rPr>
        <w:t>․</w:t>
      </w:r>
      <w:r w:rsidRPr="00F5285F">
        <w:rPr>
          <w:rFonts w:ascii="GHEA Grapalat" w:hAnsi="GHEA Grapalat" w:cs="Sylfaen"/>
          <w:sz w:val="20"/>
          <w:lang w:val="hy-AM"/>
        </w:rPr>
        <w:t>2)</w:t>
      </w:r>
      <w:r w:rsidRPr="005E1F72">
        <w:rPr>
          <w:rFonts w:ascii="GHEA Grapalat" w:hAnsi="GHEA Grapalat" w:cs="Sylfaen"/>
          <w:sz w:val="20"/>
          <w:lang w:val="hy-AM"/>
        </w:rPr>
        <w:t>:</w:t>
      </w:r>
      <w:r w:rsidRPr="00F5285F">
        <w:rPr>
          <w:rFonts w:ascii="GHEA Grapalat" w:hAnsi="GHEA Grapalat" w:cs="Sylfaen"/>
          <w:sz w:val="20"/>
          <w:lang w:val="hy-AM"/>
        </w:rPr>
        <w:t xml:space="preserve"> </w:t>
      </w:r>
    </w:p>
    <w:p w14:paraId="5610DBFE" w14:textId="77777777" w:rsidR="00593045" w:rsidRPr="00640568" w:rsidRDefault="00593045" w:rsidP="00593045">
      <w:pPr>
        <w:ind w:firstLine="567"/>
        <w:jc w:val="both"/>
        <w:rPr>
          <w:rFonts w:ascii="GHEA Grapalat" w:hAnsi="GHEA Grapalat" w:cs="Sylfaen"/>
          <w:sz w:val="20"/>
          <w:lang w:val="hy-AM"/>
        </w:rPr>
      </w:pPr>
      <w:r w:rsidRPr="005E1F72">
        <w:rPr>
          <w:rFonts w:ascii="GHEA Grapalat" w:hAnsi="GHEA Grapalat" w:cs="Sylfaen"/>
          <w:sz w:val="20"/>
          <w:lang w:val="af-ZA"/>
        </w:rPr>
        <w:t>10.</w:t>
      </w:r>
      <w:r>
        <w:rPr>
          <w:rFonts w:ascii="GHEA Grapalat" w:hAnsi="GHEA Grapalat" w:cs="Sylfaen"/>
          <w:sz w:val="20"/>
          <w:lang w:val="af-ZA"/>
        </w:rPr>
        <w:t>6</w:t>
      </w:r>
      <w:r w:rsidRPr="005E1F72">
        <w:rPr>
          <w:rFonts w:ascii="GHEA Grapalat" w:hAnsi="GHEA Grapalat" w:cs="Sylfaen"/>
          <w:sz w:val="20"/>
          <w:lang w:val="af-ZA"/>
        </w:rPr>
        <w:t xml:space="preserve"> </w:t>
      </w:r>
      <w:r>
        <w:rPr>
          <w:rFonts w:ascii="GHEA Grapalat" w:hAnsi="GHEA Grapalat" w:cs="Sylfaen"/>
          <w:sz w:val="20"/>
          <w:lang w:val="af-ZA"/>
        </w:rPr>
        <w:t xml:space="preserve">Եթե </w:t>
      </w:r>
      <w:r w:rsidRPr="00640568">
        <w:rPr>
          <w:rFonts w:ascii="GHEA Grapalat" w:hAnsi="GHEA Grapalat" w:cs="Sylfaen"/>
          <w:sz w:val="20"/>
          <w:lang w:val="af-ZA"/>
        </w:rPr>
        <w:t xml:space="preserve">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FD481A7" w14:textId="77777777" w:rsidR="00593045" w:rsidRDefault="00593045" w:rsidP="00593045">
      <w:pPr>
        <w:pStyle w:val="af4"/>
        <w:shd w:val="clear" w:color="auto" w:fill="FFFFFF"/>
        <w:spacing w:before="0" w:beforeAutospacing="0" w:after="0" w:afterAutospacing="0"/>
        <w:ind w:firstLine="375"/>
        <w:jc w:val="both"/>
        <w:rPr>
          <w:rFonts w:ascii="GHEA Grapalat" w:hAnsi="GHEA Grapalat" w:cs="Sylfaen"/>
          <w:sz w:val="20"/>
          <w:lang w:val="af-ZA"/>
        </w:rPr>
      </w:pPr>
      <w:r w:rsidRPr="00640568">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767ED076" w14:textId="77777777" w:rsidR="00593045" w:rsidRPr="00640568" w:rsidRDefault="00593045" w:rsidP="00593045">
      <w:pPr>
        <w:ind w:firstLine="567"/>
        <w:jc w:val="both"/>
        <w:rPr>
          <w:rFonts w:ascii="GHEA Grapalat" w:hAnsi="GHEA Grapalat" w:cs="Sylfaen"/>
          <w:sz w:val="20"/>
          <w:lang w:val="af-ZA"/>
        </w:rPr>
      </w:pPr>
    </w:p>
    <w:p w14:paraId="038FB102" w14:textId="77777777"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73592B12" w14:textId="77777777" w:rsidR="00220AB7" w:rsidRDefault="00220AB7" w:rsidP="00220AB7">
      <w:pPr>
        <w:ind w:firstLine="567"/>
        <w:jc w:val="both"/>
        <w:rPr>
          <w:rFonts w:ascii="GHEA Grapalat" w:hAnsi="GHEA Grapalat" w:cs="Sylfaen"/>
          <w:sz w:val="20"/>
          <w:lang w:val="af-ZA"/>
        </w:rPr>
      </w:pPr>
      <w:r>
        <w:rPr>
          <w:rFonts w:ascii="GHEA Grapalat" w:hAnsi="GHEA Grapalat"/>
          <w:sz w:val="20"/>
          <w:lang w:val="af-ZA"/>
        </w:rPr>
        <w:lastRenderedPageBreak/>
        <w:t>11.</w:t>
      </w:r>
      <w:r>
        <w:rPr>
          <w:rFonts w:ascii="GHEA Grapalat" w:hAnsi="GHEA Grapalat" w:cs="Sylfaen"/>
          <w:sz w:val="20"/>
          <w:lang w:val="af-ZA"/>
        </w:rPr>
        <w:t xml:space="preserve">1 </w:t>
      </w:r>
      <w:r>
        <w:rPr>
          <w:rFonts w:ascii="GHEA Grapalat" w:hAnsi="GHEA Grapalat" w:cs="Sylfaen"/>
          <w:sz w:val="20"/>
          <w:lang w:val="ru-RU"/>
        </w:rPr>
        <w:t>Օրենքի</w:t>
      </w:r>
      <w:r>
        <w:rPr>
          <w:rFonts w:ascii="GHEA Grapalat" w:hAnsi="GHEA Grapalat" w:cs="Sylfaen"/>
          <w:sz w:val="20"/>
          <w:lang w:val="af-ZA"/>
        </w:rPr>
        <w:t xml:space="preserve"> 37-</w:t>
      </w:r>
      <w:r>
        <w:rPr>
          <w:rFonts w:ascii="GHEA Grapalat" w:hAnsi="GHEA Grapalat" w:cs="Sylfaen"/>
          <w:sz w:val="20"/>
          <w:lang w:val="ru-RU"/>
        </w:rPr>
        <w:t>րդ</w:t>
      </w:r>
      <w:r>
        <w:rPr>
          <w:rFonts w:ascii="GHEA Grapalat" w:hAnsi="GHEA Grapalat" w:cs="Sylfaen"/>
          <w:sz w:val="20"/>
          <w:lang w:val="af-ZA"/>
        </w:rPr>
        <w:t xml:space="preserve"> </w:t>
      </w:r>
      <w:r>
        <w:rPr>
          <w:rFonts w:ascii="GHEA Grapalat" w:hAnsi="GHEA Grapalat" w:cs="Sylfaen"/>
          <w:sz w:val="20"/>
          <w:lang w:val="ru-RU"/>
        </w:rPr>
        <w:t>հոդվածի</w:t>
      </w:r>
      <w:r>
        <w:rPr>
          <w:rFonts w:ascii="GHEA Grapalat" w:hAnsi="GHEA Grapalat" w:cs="Sylfaen"/>
          <w:sz w:val="20"/>
          <w:lang w:val="af-ZA"/>
        </w:rPr>
        <w:t xml:space="preserve"> </w:t>
      </w:r>
      <w:r>
        <w:rPr>
          <w:rFonts w:ascii="GHEA Grapalat" w:hAnsi="GHEA Grapalat" w:cs="Sylfaen"/>
          <w:sz w:val="20"/>
          <w:lang w:val="ru-RU"/>
        </w:rPr>
        <w:t>համաձայն</w:t>
      </w:r>
      <w:r>
        <w:rPr>
          <w:rFonts w:ascii="GHEA Grapalat" w:hAnsi="GHEA Grapalat" w:cs="Sylfaen"/>
          <w:sz w:val="20"/>
          <w:lang w:val="af-ZA"/>
        </w:rPr>
        <w:t xml:space="preserve">` </w:t>
      </w:r>
      <w:r>
        <w:rPr>
          <w:rFonts w:ascii="GHEA Grapalat" w:hAnsi="GHEA Grapalat" w:cs="Sylfaen"/>
          <w:sz w:val="20"/>
          <w:lang w:val="ru-RU"/>
        </w:rPr>
        <w:t>հանձնաժողովը</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հայտարարում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w:t>
      </w:r>
    </w:p>
    <w:p w14:paraId="3ED64F58" w14:textId="77777777" w:rsidR="00220AB7" w:rsidRDefault="00220AB7" w:rsidP="00220AB7">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14:paraId="3EAEBBE9" w14:textId="77777777" w:rsidR="00220AB7" w:rsidRDefault="00220AB7" w:rsidP="00220AB7">
      <w:pPr>
        <w:ind w:firstLine="567"/>
        <w:jc w:val="both"/>
        <w:rPr>
          <w:rFonts w:ascii="GHEA Grapalat" w:hAnsi="GHEA Grapalat" w:cs="Sylfaen"/>
          <w:sz w:val="20"/>
          <w:lang w:val="hy-AM"/>
        </w:rPr>
      </w:pPr>
      <w:r>
        <w:rPr>
          <w:rFonts w:ascii="GHEA Grapalat" w:hAnsi="GHEA Grapalat" w:cs="Sylfaen"/>
          <w:sz w:val="20"/>
          <w:lang w:val="af-ZA"/>
        </w:rPr>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կառավարության</w:t>
      </w:r>
      <w:r>
        <w:rPr>
          <w:rFonts w:ascii="GHEA Grapalat" w:hAnsi="GHEA Grapalat" w:cs="Sylfaen"/>
          <w:sz w:val="20"/>
          <w:lang w:val="af-ZA"/>
        </w:rPr>
        <w:t xml:space="preserve"> </w:t>
      </w:r>
      <w:r>
        <w:rPr>
          <w:rFonts w:ascii="GHEA Grapalat" w:hAnsi="GHEA Grapalat" w:cs="Sylfaen"/>
          <w:sz w:val="20"/>
        </w:rPr>
        <w:t>որոշման</w:t>
      </w:r>
      <w:r>
        <w:rPr>
          <w:rFonts w:ascii="GHEA Grapalat" w:hAnsi="GHEA Grapalat" w:cs="Sylfaen"/>
          <w:sz w:val="20"/>
          <w:lang w:val="af-ZA"/>
        </w:rPr>
        <w:t xml:space="preserve"> </w:t>
      </w:r>
      <w:r>
        <w:rPr>
          <w:rFonts w:ascii="GHEA Grapalat" w:hAnsi="GHEA Grapalat" w:cs="Sylfaen"/>
          <w:sz w:val="20"/>
        </w:rPr>
        <w:t>հիման</w:t>
      </w:r>
      <w:r>
        <w:rPr>
          <w:rFonts w:ascii="GHEA Grapalat" w:hAnsi="GHEA Grapalat" w:cs="Sylfaen"/>
          <w:sz w:val="20"/>
          <w:lang w:val="af-ZA"/>
        </w:rPr>
        <w:t xml:space="preserve"> </w:t>
      </w:r>
      <w:r>
        <w:rPr>
          <w:rFonts w:ascii="GHEA Grapalat" w:hAnsi="GHEA Grapalat" w:cs="Sylfaen"/>
          <w:sz w:val="20"/>
        </w:rPr>
        <w:t>վրա</w:t>
      </w:r>
      <w:r>
        <w:rPr>
          <w:rFonts w:ascii="GHEA Grapalat" w:hAnsi="GHEA Grapalat" w:cs="Sylfaen"/>
          <w:sz w:val="20"/>
          <w:lang w:val="hy-AM"/>
        </w:rPr>
        <w:t>:</w:t>
      </w:r>
    </w:p>
    <w:p w14:paraId="506BA46C" w14:textId="77777777" w:rsidR="00220AB7" w:rsidRDefault="00220AB7" w:rsidP="00220AB7">
      <w:pPr>
        <w:ind w:firstLine="567"/>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14:paraId="4C8FA7B6" w14:textId="77777777" w:rsidR="00220AB7" w:rsidRDefault="00220AB7" w:rsidP="00220AB7">
      <w:pPr>
        <w:ind w:firstLine="567"/>
        <w:jc w:val="both"/>
        <w:rPr>
          <w:rFonts w:ascii="GHEA Grapalat" w:hAnsi="GHEA Grapalat" w:cs="Sylfaen"/>
          <w:sz w:val="20"/>
          <w:lang w:val="af-ZA"/>
        </w:rPr>
      </w:pPr>
      <w:r>
        <w:rPr>
          <w:rFonts w:ascii="GHEA Grapalat" w:hAnsi="GHEA Grapalat" w:cs="Sylfaen"/>
          <w:sz w:val="20"/>
          <w:lang w:val="af-ZA"/>
        </w:rPr>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14:paraId="3E21E136" w14:textId="77777777" w:rsidR="00220AB7" w:rsidRPr="00F566BF" w:rsidRDefault="00220AB7" w:rsidP="00220AB7">
      <w:pPr>
        <w:ind w:firstLine="567"/>
        <w:jc w:val="both"/>
        <w:rPr>
          <w:rFonts w:ascii="GHEA Grapalat" w:hAnsi="GHEA Grapalat" w:cs="Sylfaen"/>
          <w:sz w:val="20"/>
          <w:lang w:val="af-ZA"/>
        </w:rPr>
      </w:pPr>
      <w:r w:rsidRPr="00FD6452">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ընթացակարգը</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3</w:t>
      </w:r>
      <w:r>
        <w:rPr>
          <w:rFonts w:ascii="GHEA Grapalat" w:hAnsi="GHEA Grapalat" w:cs="Sylfaen"/>
          <w:sz w:val="20"/>
          <w:lang w:val="hy-AM"/>
        </w:rPr>
        <w:t>7</w:t>
      </w:r>
      <w:r w:rsidRPr="00F566BF">
        <w:rPr>
          <w:rFonts w:ascii="GHEA Grapalat" w:hAnsi="GHEA Grapalat" w:cs="Sylfaen"/>
          <w:sz w:val="20"/>
          <w:lang w:val="af-ZA"/>
        </w:rPr>
        <w:t>-</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4-</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կետի</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F566BF">
        <w:rPr>
          <w:rFonts w:ascii="GHEA Grapalat" w:hAnsi="GHEA Grapalat" w:cs="Sylfaen"/>
          <w:sz w:val="20"/>
          <w:lang w:val="af-ZA"/>
        </w:rPr>
        <w:t xml:space="preserve"> </w:t>
      </w:r>
      <w:r w:rsidRPr="00F566BF">
        <w:rPr>
          <w:rFonts w:ascii="GHEA Grapalat" w:hAnsi="GHEA Grapalat" w:cs="Sylfaen"/>
          <w:sz w:val="20"/>
        </w:rPr>
        <w:t>հայտարարվում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չկայացած</w:t>
      </w:r>
      <w:r w:rsidRPr="00F566BF">
        <w:rPr>
          <w:rFonts w:ascii="GHEA Grapalat" w:hAnsi="GHEA Grapalat" w:cs="Sylfaen"/>
          <w:sz w:val="20"/>
          <w:lang w:val="af-ZA"/>
        </w:rPr>
        <w:t xml:space="preserve">, </w:t>
      </w:r>
      <w:r w:rsidRPr="00F566BF">
        <w:rPr>
          <w:rFonts w:ascii="GHEA Grapalat" w:hAnsi="GHEA Grapalat" w:cs="Sylfaen"/>
          <w:sz w:val="20"/>
        </w:rPr>
        <w:t>եթե</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պահի</w:t>
      </w:r>
      <w:r w:rsidRPr="00F566BF">
        <w:rPr>
          <w:rFonts w:ascii="GHEA Grapalat" w:hAnsi="GHEA Grapalat" w:cs="Sylfaen"/>
          <w:sz w:val="20"/>
          <w:lang w:val="af-ZA"/>
        </w:rPr>
        <w:t xml:space="preserve"> </w:t>
      </w:r>
      <w:r w:rsidRPr="00F566BF">
        <w:rPr>
          <w:rFonts w:ascii="GHEA Grapalat" w:hAnsi="GHEA Grapalat" w:cs="Sylfaen"/>
          <w:sz w:val="20"/>
        </w:rPr>
        <w:t>դրությամբ</w:t>
      </w:r>
      <w:r w:rsidRPr="00F566BF">
        <w:rPr>
          <w:rFonts w:ascii="GHEA Grapalat" w:hAnsi="GHEA Grapalat" w:cs="Sylfaen"/>
          <w:sz w:val="20"/>
          <w:lang w:val="af-ZA"/>
        </w:rPr>
        <w:t xml:space="preserve"> </w:t>
      </w:r>
      <w:r w:rsidRPr="00F566BF">
        <w:rPr>
          <w:rFonts w:ascii="GHEA Grapalat" w:hAnsi="GHEA Grapalat" w:cs="Sylfaen"/>
          <w:sz w:val="20"/>
        </w:rPr>
        <w:t>էլեկտրոնային</w:t>
      </w:r>
      <w:r w:rsidRPr="00F566BF">
        <w:rPr>
          <w:rFonts w:ascii="GHEA Grapalat" w:hAnsi="GHEA Grapalat" w:cs="Sylfaen"/>
          <w:sz w:val="20"/>
          <w:lang w:val="af-ZA"/>
        </w:rPr>
        <w:t xml:space="preserve"> </w:t>
      </w:r>
      <w:r w:rsidRPr="00F566BF">
        <w:rPr>
          <w:rFonts w:ascii="GHEA Grapalat" w:hAnsi="GHEA Grapalat" w:cs="Sylfaen"/>
          <w:sz w:val="20"/>
        </w:rPr>
        <w:t>գնումների</w:t>
      </w:r>
      <w:r w:rsidRPr="00F566BF">
        <w:rPr>
          <w:rFonts w:ascii="GHEA Grapalat" w:hAnsi="GHEA Grapalat" w:cs="Sylfaen"/>
          <w:sz w:val="20"/>
          <w:lang w:val="af-ZA"/>
        </w:rPr>
        <w:t xml:space="preserve"> </w:t>
      </w:r>
      <w:r w:rsidRPr="00F566BF">
        <w:rPr>
          <w:rFonts w:ascii="GHEA Grapalat" w:hAnsi="GHEA Grapalat" w:cs="Sylfaen"/>
          <w:sz w:val="20"/>
        </w:rPr>
        <w:t>համակարգը</w:t>
      </w:r>
      <w:r w:rsidRPr="00F566BF">
        <w:rPr>
          <w:rFonts w:ascii="GHEA Grapalat" w:hAnsi="GHEA Grapalat" w:cs="Sylfaen"/>
          <w:sz w:val="20"/>
          <w:lang w:val="af-ZA"/>
        </w:rPr>
        <w:t xml:space="preserve"> </w:t>
      </w:r>
      <w:r w:rsidRPr="00F566BF">
        <w:rPr>
          <w:rFonts w:ascii="GHEA Grapalat" w:hAnsi="GHEA Grapalat" w:cs="Sylfaen"/>
          <w:sz w:val="20"/>
        </w:rPr>
        <w:t>խափանված</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34C9A444" w14:textId="77777777" w:rsidR="00220AB7" w:rsidRPr="00F566BF" w:rsidRDefault="00220AB7" w:rsidP="00220AB7">
      <w:pPr>
        <w:ind w:firstLine="567"/>
        <w:jc w:val="both"/>
        <w:rPr>
          <w:rFonts w:ascii="GHEA Grapalat" w:hAnsi="GHEA Grapalat" w:cs="Sylfaen"/>
          <w:sz w:val="20"/>
          <w:lang w:val="af-ZA"/>
        </w:rPr>
      </w:pPr>
      <w:r w:rsidRPr="00F566BF">
        <w:rPr>
          <w:rFonts w:ascii="GHEA Grapalat" w:hAnsi="GHEA Grapalat" w:cs="Sylfaen"/>
          <w:sz w:val="20"/>
          <w:lang w:val="af-ZA"/>
        </w:rPr>
        <w:t>11.2 Գ</w:t>
      </w:r>
      <w:r w:rsidRPr="00F566BF">
        <w:rPr>
          <w:rFonts w:ascii="GHEA Grapalat" w:hAnsi="GHEA Grapalat" w:cs="Sylfaen"/>
          <w:sz w:val="20"/>
          <w:lang w:val="ru-RU"/>
        </w:rPr>
        <w:t>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rPr>
        <w:t>ն</w:t>
      </w:r>
      <w:r w:rsidRPr="00F566BF">
        <w:rPr>
          <w:rFonts w:ascii="GHEA Grapalat" w:hAnsi="GHEA Grapalat" w:cs="Sylfaen"/>
          <w:sz w:val="20"/>
          <w:lang w:val="af-ZA"/>
        </w:rPr>
        <w:t xml:space="preserve"> </w:t>
      </w:r>
      <w:r w:rsidRPr="00F566BF">
        <w:rPr>
          <w:rFonts w:ascii="GHEA Grapalat" w:hAnsi="GHEA Grapalat" w:cs="Sylfaen"/>
          <w:sz w:val="20"/>
        </w:rPr>
        <w:t>հաջորդող</w:t>
      </w:r>
      <w:r w:rsidRPr="00F566BF">
        <w:rPr>
          <w:rFonts w:ascii="GHEA Grapalat" w:hAnsi="GHEA Grapalat" w:cs="Sylfaen"/>
          <w:sz w:val="20"/>
          <w:lang w:val="af-ZA"/>
        </w:rPr>
        <w:t xml:space="preserve"> </w:t>
      </w:r>
      <w:r w:rsidRPr="00F566BF">
        <w:rPr>
          <w:rFonts w:ascii="GHEA Grapalat" w:hAnsi="GHEA Grapalat" w:cs="Sylfaen"/>
          <w:sz w:val="20"/>
        </w:rPr>
        <w:t>աշխատանքային</w:t>
      </w:r>
      <w:r w:rsidRPr="00F566BF">
        <w:rPr>
          <w:rFonts w:ascii="GHEA Grapalat" w:hAnsi="GHEA Grapalat" w:cs="Sylfaen"/>
          <w:sz w:val="20"/>
          <w:lang w:val="af-ZA"/>
        </w:rPr>
        <w:t xml:space="preserve"> </w:t>
      </w:r>
      <w:r w:rsidRPr="00F566BF">
        <w:rPr>
          <w:rFonts w:ascii="GHEA Grapalat" w:hAnsi="GHEA Grapalat" w:cs="Sylfaen"/>
          <w:sz w:val="20"/>
          <w:lang w:val="ru-RU"/>
        </w:rPr>
        <w:t>օրվա</w:t>
      </w:r>
      <w:r w:rsidRPr="00F566BF">
        <w:rPr>
          <w:rFonts w:ascii="GHEA Grapalat" w:hAnsi="GHEA Grapalat" w:cs="Sylfaen"/>
          <w:sz w:val="20"/>
          <w:lang w:val="af-ZA"/>
        </w:rPr>
        <w:t xml:space="preserve"> </w:t>
      </w:r>
      <w:r w:rsidRPr="00F566BF">
        <w:rPr>
          <w:rFonts w:ascii="GHEA Grapalat" w:hAnsi="GHEA Grapalat" w:cs="Sylfaen"/>
          <w:sz w:val="20"/>
          <w:lang w:val="ru-RU"/>
        </w:rPr>
        <w:t>ընթացքում</w:t>
      </w:r>
      <w:r w:rsidRPr="00F566BF">
        <w:rPr>
          <w:rFonts w:ascii="GHEA Grapalat" w:hAnsi="GHEA Grapalat" w:cs="Sylfaen"/>
          <w:sz w:val="20"/>
          <w:lang w:val="af-ZA"/>
        </w:rPr>
        <w:t>, 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տեղեկագրում հրապարակում է </w:t>
      </w:r>
      <w:r w:rsidRPr="00F566BF">
        <w:rPr>
          <w:rFonts w:ascii="GHEA Grapalat" w:hAnsi="GHEA Grapalat" w:cs="Sylfaen"/>
          <w:sz w:val="20"/>
          <w:lang w:val="ru-RU"/>
        </w:rPr>
        <w:t>հայտարարություն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նշվում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lang w:val="af-ZA"/>
        </w:rPr>
        <w:t xml:space="preserve"> </w:t>
      </w:r>
      <w:r w:rsidRPr="00F566BF">
        <w:rPr>
          <w:rFonts w:ascii="GHEA Grapalat" w:hAnsi="GHEA Grapalat" w:cs="Sylfaen"/>
          <w:sz w:val="20"/>
          <w:lang w:val="ru-RU"/>
        </w:rPr>
        <w:t>հիմնավորումը։</w:t>
      </w:r>
      <w:r w:rsidRPr="00F566BF">
        <w:rPr>
          <w:rFonts w:ascii="GHEA Grapalat" w:hAnsi="GHEA Grapalat" w:cs="Sylfaen"/>
          <w:sz w:val="20"/>
          <w:lang w:val="af-ZA"/>
        </w:rPr>
        <w:t xml:space="preserve"> </w:t>
      </w:r>
    </w:p>
    <w:p w14:paraId="52B264D2" w14:textId="36AFA1C4" w:rsidR="00CA1C11" w:rsidRPr="005E1F72" w:rsidRDefault="00CA1C11"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 </w:t>
      </w:r>
    </w:p>
    <w:p w14:paraId="20D2B4D1" w14:textId="77777777" w:rsidR="00CA1C11" w:rsidRPr="005E1F72" w:rsidRDefault="00CA1C11" w:rsidP="00EF3662">
      <w:pPr>
        <w:ind w:firstLine="567"/>
        <w:jc w:val="both"/>
        <w:rPr>
          <w:rFonts w:ascii="GHEA Grapalat" w:hAnsi="GHEA Grapalat" w:cs="Sylfaen"/>
          <w:sz w:val="20"/>
          <w:lang w:val="af-ZA"/>
        </w:rPr>
      </w:pPr>
    </w:p>
    <w:p w14:paraId="7284CC68" w14:textId="77777777" w:rsidR="00593045" w:rsidRPr="005E1F72" w:rsidRDefault="00593045" w:rsidP="00593045">
      <w:pPr>
        <w:jc w:val="center"/>
        <w:rPr>
          <w:rFonts w:ascii="GHEA Grapalat" w:hAnsi="GHEA Grapalat"/>
          <w:b/>
          <w:sz w:val="20"/>
          <w:lang w:val="af-ZA"/>
        </w:rPr>
      </w:pPr>
      <w:r w:rsidRPr="005E1F72">
        <w:rPr>
          <w:rFonts w:ascii="GHEA Grapalat" w:hAnsi="GHEA Grapalat"/>
          <w:b/>
          <w:sz w:val="20"/>
          <w:lang w:val="af-ZA"/>
        </w:rPr>
        <w:t xml:space="preserve">12. ԳՆՄԱՆ ԳՈՐԾԸՆԹԱՑԻ ՀԵՏ ԿԱՊՎԱԾ ԳՈՐԾՈՂՈՒԹՅՈՒՆՆԵՐԸ ԵՎ (ԿԱՄ) </w:t>
      </w:r>
    </w:p>
    <w:p w14:paraId="6BA29B81" w14:textId="77777777" w:rsidR="00593045" w:rsidRPr="005E1F72" w:rsidRDefault="00593045" w:rsidP="00593045">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58348917" w14:textId="77777777" w:rsidR="00593045" w:rsidRPr="005E1F72" w:rsidRDefault="00593045" w:rsidP="00593045">
      <w:pPr>
        <w:jc w:val="center"/>
        <w:rPr>
          <w:rFonts w:ascii="GHEA Grapalat" w:hAnsi="GHEA Grapalat"/>
          <w:b/>
          <w:sz w:val="20"/>
          <w:lang w:val="af-ZA"/>
        </w:rPr>
      </w:pPr>
      <w:r w:rsidRPr="005E1F72">
        <w:rPr>
          <w:rFonts w:ascii="GHEA Grapalat" w:hAnsi="GHEA Grapalat"/>
          <w:b/>
          <w:sz w:val="20"/>
          <w:lang w:val="af-ZA"/>
        </w:rPr>
        <w:t>ԻՐԱՎՈՒՆՔԸ ԵՎ ԿԱՐԳԸ</w:t>
      </w:r>
    </w:p>
    <w:p w14:paraId="1EF6E275" w14:textId="77777777" w:rsidR="00593045" w:rsidRPr="00640568" w:rsidRDefault="00593045" w:rsidP="00593045">
      <w:pPr>
        <w:ind w:firstLine="567"/>
        <w:jc w:val="center"/>
        <w:rPr>
          <w:rFonts w:ascii="GHEA Grapalat" w:hAnsi="GHEA Grapalat" w:cs="Sylfaen"/>
          <w:b/>
          <w:szCs w:val="22"/>
          <w:lang w:val="hy-AM"/>
        </w:rPr>
      </w:pPr>
    </w:p>
    <w:p w14:paraId="005A58FB" w14:textId="77777777" w:rsidR="00593045" w:rsidRPr="004B72E3" w:rsidRDefault="00593045" w:rsidP="00593045">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640568">
        <w:rPr>
          <w:rFonts w:ascii="GHEA Grapalat" w:hAnsi="GHEA Grapalat"/>
          <w:sz w:val="20"/>
          <w:szCs w:val="20"/>
          <w:lang w:val="hy-AM"/>
        </w:rPr>
        <w:t>Յուրաքանչյուր</w:t>
      </w:r>
      <w:r w:rsidRPr="004B72E3">
        <w:rPr>
          <w:rFonts w:ascii="GHEA Grapalat" w:hAnsi="GHEA Grapalat"/>
          <w:sz w:val="20"/>
          <w:szCs w:val="20"/>
          <w:lang w:val="es-ES"/>
        </w:rPr>
        <w:t xml:space="preserve"> </w:t>
      </w:r>
      <w:r w:rsidRPr="00640568">
        <w:rPr>
          <w:rFonts w:ascii="GHEA Grapalat" w:hAnsi="GHEA Grapalat"/>
          <w:sz w:val="20"/>
          <w:szCs w:val="20"/>
          <w:lang w:val="hy-AM"/>
        </w:rPr>
        <w:t>շահագրգիռ</w:t>
      </w:r>
      <w:r w:rsidRPr="004B72E3">
        <w:rPr>
          <w:rFonts w:ascii="GHEA Grapalat" w:hAnsi="GHEA Grapalat"/>
          <w:sz w:val="20"/>
          <w:szCs w:val="20"/>
          <w:lang w:val="es-ES"/>
        </w:rPr>
        <w:t xml:space="preserve"> </w:t>
      </w:r>
      <w:r w:rsidRPr="00640568">
        <w:rPr>
          <w:rFonts w:ascii="GHEA Grapalat" w:hAnsi="GHEA Grapalat"/>
          <w:sz w:val="20"/>
          <w:szCs w:val="20"/>
          <w:lang w:val="hy-AM"/>
        </w:rPr>
        <w:t>անձ</w:t>
      </w:r>
      <w:r w:rsidRPr="004B72E3">
        <w:rPr>
          <w:rFonts w:ascii="GHEA Grapalat" w:hAnsi="GHEA Grapalat"/>
          <w:sz w:val="20"/>
          <w:szCs w:val="20"/>
          <w:lang w:val="es-ES"/>
        </w:rPr>
        <w:t xml:space="preserve"> </w:t>
      </w:r>
      <w:r w:rsidRPr="00640568">
        <w:rPr>
          <w:rFonts w:ascii="GHEA Grapalat" w:hAnsi="GHEA Grapalat"/>
          <w:sz w:val="20"/>
          <w:szCs w:val="20"/>
          <w:lang w:val="hy-AM"/>
        </w:rPr>
        <w:t>իրավունք</w:t>
      </w:r>
      <w:r w:rsidRPr="004B72E3">
        <w:rPr>
          <w:rFonts w:ascii="GHEA Grapalat" w:hAnsi="GHEA Grapalat"/>
          <w:sz w:val="20"/>
          <w:szCs w:val="20"/>
          <w:lang w:val="es-ES"/>
        </w:rPr>
        <w:t xml:space="preserve"> </w:t>
      </w:r>
      <w:r w:rsidRPr="00640568">
        <w:rPr>
          <w:rFonts w:ascii="GHEA Grapalat" w:hAnsi="GHEA Grapalat"/>
          <w:sz w:val="20"/>
          <w:szCs w:val="20"/>
          <w:lang w:val="hy-AM"/>
        </w:rPr>
        <w:t>ունի</w:t>
      </w:r>
      <w:r w:rsidRPr="004B72E3">
        <w:rPr>
          <w:rFonts w:ascii="GHEA Grapalat" w:hAnsi="GHEA Grapalat"/>
          <w:sz w:val="20"/>
          <w:szCs w:val="20"/>
          <w:lang w:val="es-ES"/>
        </w:rPr>
        <w:t xml:space="preserve"> </w:t>
      </w:r>
      <w:r w:rsidRPr="00640568">
        <w:rPr>
          <w:rFonts w:ascii="GHEA Grapalat" w:hAnsi="GHEA Grapalat"/>
          <w:sz w:val="20"/>
          <w:szCs w:val="20"/>
          <w:lang w:val="hy-AM"/>
        </w:rPr>
        <w:t>բողոքարկելու</w:t>
      </w:r>
      <w:r w:rsidRPr="004B72E3">
        <w:rPr>
          <w:rFonts w:ascii="GHEA Grapalat" w:hAnsi="GHEA Grapalat"/>
          <w:sz w:val="20"/>
          <w:szCs w:val="20"/>
          <w:lang w:val="es-ES"/>
        </w:rPr>
        <w:t xml:space="preserve"> </w:t>
      </w:r>
      <w:r w:rsidRPr="00640568">
        <w:rPr>
          <w:rFonts w:ascii="GHEA Grapalat" w:hAnsi="GHEA Grapalat"/>
          <w:sz w:val="20"/>
          <w:szCs w:val="20"/>
          <w:lang w:val="hy-AM"/>
        </w:rPr>
        <w:t>պատվիրատուի</w:t>
      </w:r>
      <w:r w:rsidRPr="004B72E3">
        <w:rPr>
          <w:rFonts w:ascii="GHEA Grapalat" w:hAnsi="GHEA Grapalat"/>
          <w:sz w:val="20"/>
          <w:szCs w:val="20"/>
          <w:lang w:val="es-ES"/>
        </w:rPr>
        <w:t xml:space="preserve">, </w:t>
      </w:r>
      <w:r w:rsidRPr="00640568">
        <w:rPr>
          <w:rFonts w:ascii="GHEA Grapalat" w:hAnsi="GHEA Grapalat"/>
          <w:sz w:val="20"/>
          <w:szCs w:val="20"/>
          <w:lang w:val="hy-AM"/>
        </w:rPr>
        <w:t>գնահատող</w:t>
      </w:r>
      <w:r w:rsidRPr="004B72E3">
        <w:rPr>
          <w:rFonts w:ascii="GHEA Grapalat" w:hAnsi="GHEA Grapalat"/>
          <w:sz w:val="20"/>
          <w:szCs w:val="20"/>
          <w:lang w:val="es-ES"/>
        </w:rPr>
        <w:t xml:space="preserve"> </w:t>
      </w:r>
      <w:r w:rsidRPr="00640568">
        <w:rPr>
          <w:rFonts w:ascii="GHEA Grapalat" w:hAnsi="GHEA Grapalat"/>
          <w:sz w:val="20"/>
          <w:szCs w:val="20"/>
          <w:lang w:val="hy-AM"/>
        </w:rPr>
        <w:t>հանձնաժողովի</w:t>
      </w:r>
      <w:r w:rsidRPr="004B72E3">
        <w:rPr>
          <w:rFonts w:ascii="GHEA Grapalat" w:hAnsi="GHEA Grapalat"/>
          <w:sz w:val="20"/>
          <w:szCs w:val="20"/>
          <w:lang w:val="es-ES"/>
        </w:rPr>
        <w:t xml:space="preserve"> </w:t>
      </w:r>
      <w:r w:rsidRPr="00640568">
        <w:rPr>
          <w:rFonts w:ascii="GHEA Grapalat" w:hAnsi="GHEA Grapalat"/>
          <w:sz w:val="20"/>
          <w:szCs w:val="20"/>
          <w:lang w:val="hy-AM"/>
        </w:rPr>
        <w:t>գործողությունները</w:t>
      </w:r>
      <w:r w:rsidRPr="004B72E3">
        <w:rPr>
          <w:rFonts w:ascii="GHEA Grapalat" w:hAnsi="GHEA Grapalat"/>
          <w:sz w:val="20"/>
          <w:szCs w:val="20"/>
          <w:lang w:val="es-ES"/>
        </w:rPr>
        <w:t xml:space="preserve"> (</w:t>
      </w:r>
      <w:r w:rsidRPr="00640568">
        <w:rPr>
          <w:rFonts w:ascii="GHEA Grapalat" w:hAnsi="GHEA Grapalat"/>
          <w:sz w:val="20"/>
          <w:szCs w:val="20"/>
          <w:lang w:val="hy-AM"/>
        </w:rPr>
        <w:t>անգործությունը</w:t>
      </w:r>
      <w:r w:rsidRPr="004B72E3">
        <w:rPr>
          <w:rFonts w:ascii="GHEA Grapalat" w:hAnsi="GHEA Grapalat"/>
          <w:sz w:val="20"/>
          <w:szCs w:val="20"/>
          <w:lang w:val="es-ES"/>
        </w:rPr>
        <w:t xml:space="preserve">) </w:t>
      </w:r>
      <w:r w:rsidRPr="00640568">
        <w:rPr>
          <w:rFonts w:ascii="GHEA Grapalat" w:hAnsi="GHEA Grapalat"/>
          <w:sz w:val="20"/>
          <w:szCs w:val="20"/>
          <w:lang w:val="hy-AM"/>
        </w:rPr>
        <w:t>և</w:t>
      </w:r>
      <w:r w:rsidRPr="004B72E3">
        <w:rPr>
          <w:rFonts w:ascii="GHEA Grapalat" w:hAnsi="GHEA Grapalat"/>
          <w:sz w:val="20"/>
          <w:szCs w:val="20"/>
          <w:lang w:val="es-ES"/>
        </w:rPr>
        <w:t xml:space="preserve"> </w:t>
      </w:r>
      <w:r w:rsidRPr="00640568">
        <w:rPr>
          <w:rFonts w:ascii="GHEA Grapalat" w:hAnsi="GHEA Grapalat"/>
          <w:sz w:val="20"/>
          <w:szCs w:val="20"/>
          <w:lang w:val="hy-AM"/>
        </w:rPr>
        <w:t>որոշումները</w:t>
      </w:r>
      <w:r w:rsidRPr="004B72E3">
        <w:rPr>
          <w:rFonts w:ascii="GHEA Grapalat" w:hAnsi="GHEA Grapalat"/>
          <w:sz w:val="20"/>
          <w:szCs w:val="20"/>
          <w:lang w:val="es-ES"/>
        </w:rPr>
        <w:t xml:space="preserve"> </w:t>
      </w:r>
      <w:r w:rsidRPr="00640568">
        <w:rPr>
          <w:rFonts w:ascii="GHEA Grapalat" w:hAnsi="GHEA Grapalat"/>
          <w:sz w:val="20"/>
          <w:szCs w:val="20"/>
          <w:lang w:val="hy-AM"/>
        </w:rPr>
        <w:t>Հայաստանի</w:t>
      </w:r>
      <w:r w:rsidRPr="004B72E3">
        <w:rPr>
          <w:rFonts w:ascii="GHEA Grapalat" w:hAnsi="GHEA Grapalat"/>
          <w:sz w:val="20"/>
          <w:szCs w:val="20"/>
          <w:lang w:val="es-ES"/>
        </w:rPr>
        <w:t xml:space="preserve"> </w:t>
      </w:r>
      <w:r w:rsidRPr="00640568">
        <w:rPr>
          <w:rFonts w:ascii="GHEA Grapalat" w:hAnsi="GHEA Grapalat"/>
          <w:sz w:val="20"/>
          <w:szCs w:val="20"/>
          <w:lang w:val="hy-AM"/>
        </w:rPr>
        <w:t>Հանրապետության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քաղաքացիական</w:t>
      </w:r>
      <w:r w:rsidRPr="004B72E3">
        <w:rPr>
          <w:rFonts w:ascii="GHEA Grapalat" w:hAnsi="GHEA Grapalat"/>
          <w:sz w:val="20"/>
          <w:szCs w:val="20"/>
          <w:lang w:val="es-ES"/>
        </w:rPr>
        <w:t xml:space="preserve"> </w:t>
      </w:r>
      <w:r w:rsidRPr="00640568">
        <w:rPr>
          <w:rFonts w:ascii="GHEA Grapalat" w:hAnsi="GHEA Grapalat"/>
          <w:sz w:val="20"/>
          <w:szCs w:val="20"/>
          <w:lang w:val="hy-AM"/>
        </w:rPr>
        <w:t>դատավարության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օրենսգրքով</w:t>
      </w:r>
      <w:r w:rsidRPr="004B72E3">
        <w:rPr>
          <w:rFonts w:ascii="GHEA Grapalat" w:hAnsi="GHEA Grapalat"/>
          <w:sz w:val="20"/>
          <w:szCs w:val="20"/>
          <w:lang w:val="es-ES"/>
        </w:rPr>
        <w:t xml:space="preserve"> (</w:t>
      </w:r>
      <w:r w:rsidRPr="00640568">
        <w:rPr>
          <w:rFonts w:ascii="GHEA Grapalat" w:hAnsi="GHEA Grapalat"/>
          <w:sz w:val="20"/>
          <w:szCs w:val="20"/>
          <w:lang w:val="hy-AM"/>
        </w:rPr>
        <w:t>այսուհետ՝</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Օրենսգիրք</w:t>
      </w:r>
      <w:r w:rsidRPr="004B72E3">
        <w:rPr>
          <w:rFonts w:ascii="GHEA Grapalat" w:hAnsi="GHEA Grapalat"/>
          <w:sz w:val="20"/>
          <w:szCs w:val="20"/>
          <w:lang w:val="es-ES"/>
        </w:rPr>
        <w:t xml:space="preserve">) </w:t>
      </w:r>
      <w:r w:rsidRPr="00640568">
        <w:rPr>
          <w:rFonts w:ascii="GHEA Grapalat" w:hAnsi="GHEA Grapalat"/>
          <w:sz w:val="20"/>
          <w:szCs w:val="20"/>
          <w:lang w:val="hy-AM"/>
        </w:rPr>
        <w:t>սահմանված</w:t>
      </w:r>
      <w:r w:rsidRPr="004B72E3">
        <w:rPr>
          <w:rFonts w:ascii="GHEA Grapalat" w:hAnsi="GHEA Grapalat"/>
          <w:sz w:val="20"/>
          <w:szCs w:val="20"/>
          <w:lang w:val="es-ES"/>
        </w:rPr>
        <w:t xml:space="preserve"> </w:t>
      </w:r>
      <w:r w:rsidRPr="00640568">
        <w:rPr>
          <w:rFonts w:ascii="GHEA Grapalat" w:hAnsi="GHEA Grapalat"/>
          <w:sz w:val="20"/>
          <w:szCs w:val="20"/>
          <w:lang w:val="hy-AM"/>
        </w:rPr>
        <w:t>կարգով</w:t>
      </w:r>
      <w:r w:rsidRPr="004B72E3">
        <w:rPr>
          <w:rFonts w:ascii="GHEA Grapalat" w:hAnsi="GHEA Grapalat"/>
          <w:sz w:val="20"/>
          <w:szCs w:val="20"/>
          <w:lang w:val="es-ES"/>
        </w:rPr>
        <w:t>:</w:t>
      </w:r>
    </w:p>
    <w:p w14:paraId="25144AAF" w14:textId="77777777" w:rsidR="00593045" w:rsidRPr="004B72E3" w:rsidRDefault="00593045" w:rsidP="00593045">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681E994" w14:textId="77777777" w:rsidR="00593045" w:rsidRPr="004B72E3" w:rsidRDefault="00593045" w:rsidP="00593045">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10EA9801" w14:textId="77777777" w:rsidR="00593045" w:rsidRPr="004B72E3" w:rsidRDefault="00593045" w:rsidP="00593045">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12D60B8C" w14:textId="77777777" w:rsidR="00593045" w:rsidRPr="004B72E3" w:rsidRDefault="00593045" w:rsidP="00593045">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Pr>
          <w:rFonts w:ascii="GHEA Grapalat" w:hAnsi="GHEA Grapalat"/>
          <w:sz w:val="20"/>
          <w:szCs w:val="20"/>
          <w:lang w:val="es-ES"/>
        </w:rPr>
        <w:t>:</w:t>
      </w:r>
    </w:p>
    <w:p w14:paraId="3885C1A4" w14:textId="77777777" w:rsidR="00593045" w:rsidRPr="004B72E3" w:rsidRDefault="00593045" w:rsidP="00593045">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7E628ADD" w14:textId="77777777" w:rsidR="00593045" w:rsidRPr="004B72E3" w:rsidRDefault="00593045" w:rsidP="00593045">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5763BC5" w14:textId="77777777" w:rsidR="00593045" w:rsidRPr="004B72E3" w:rsidRDefault="00593045" w:rsidP="00593045">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43DFB53B" w14:textId="77777777" w:rsidR="00593045" w:rsidRPr="004B72E3" w:rsidRDefault="00593045" w:rsidP="00593045">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83868E7" w14:textId="77777777" w:rsidR="00593045" w:rsidRPr="00640568" w:rsidRDefault="00593045" w:rsidP="00593045">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 xml:space="preserve"> </w:t>
      </w:r>
      <w:r w:rsidRPr="00BA41C0">
        <w:rPr>
          <w:rFonts w:ascii="GHEA Grapalat" w:hAnsi="GHEA Grapalat"/>
          <w:sz w:val="20"/>
          <w:szCs w:val="20"/>
        </w:rPr>
        <w:t>պատասխանողի</w:t>
      </w:r>
      <w:r w:rsidRPr="00640568">
        <w:rPr>
          <w:rFonts w:ascii="GHEA Grapalat" w:hAnsi="GHEA Grapalat"/>
          <w:sz w:val="20"/>
          <w:szCs w:val="20"/>
          <w:lang w:val="es-ES"/>
        </w:rPr>
        <w:t xml:space="preserve"> </w:t>
      </w:r>
      <w:r w:rsidRPr="00BA41C0">
        <w:rPr>
          <w:rFonts w:ascii="GHEA Grapalat" w:hAnsi="GHEA Grapalat"/>
          <w:sz w:val="20"/>
          <w:szCs w:val="20"/>
        </w:rPr>
        <w:t>կողմից</w:t>
      </w:r>
      <w:r w:rsidRPr="00640568">
        <w:rPr>
          <w:rFonts w:ascii="GHEA Grapalat" w:hAnsi="GHEA Grapalat"/>
          <w:sz w:val="20"/>
          <w:szCs w:val="20"/>
          <w:lang w:val="es-ES"/>
        </w:rPr>
        <w:t xml:space="preserve"> </w:t>
      </w:r>
      <w:r w:rsidRPr="00BA41C0">
        <w:rPr>
          <w:rFonts w:ascii="GHEA Grapalat" w:hAnsi="GHEA Grapalat"/>
          <w:sz w:val="20"/>
          <w:szCs w:val="20"/>
        </w:rPr>
        <w:t>ապացույցներ</w:t>
      </w:r>
      <w:r w:rsidRPr="00640568">
        <w:rPr>
          <w:rFonts w:ascii="GHEA Grapalat" w:hAnsi="GHEA Grapalat"/>
          <w:sz w:val="20"/>
          <w:szCs w:val="20"/>
          <w:lang w:val="es-ES"/>
        </w:rPr>
        <w:t xml:space="preserve"> </w:t>
      </w:r>
      <w:r w:rsidRPr="00BA41C0">
        <w:rPr>
          <w:rFonts w:ascii="GHEA Grapalat" w:hAnsi="GHEA Grapalat"/>
          <w:sz w:val="20"/>
          <w:szCs w:val="20"/>
        </w:rPr>
        <w:t>պահանջելու</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պահանջները</w:t>
      </w:r>
      <w:r w:rsidRPr="00640568">
        <w:rPr>
          <w:rFonts w:ascii="GHEA Grapalat" w:hAnsi="GHEA Grapalat"/>
          <w:sz w:val="20"/>
          <w:szCs w:val="20"/>
          <w:lang w:val="es-ES"/>
        </w:rPr>
        <w:t xml:space="preserve"> </w:t>
      </w:r>
      <w:r w:rsidRPr="00BA41C0">
        <w:rPr>
          <w:rFonts w:ascii="GHEA Grapalat" w:hAnsi="GHEA Grapalat"/>
          <w:sz w:val="20"/>
          <w:szCs w:val="20"/>
        </w:rPr>
        <w:t>չկատարվելու</w:t>
      </w:r>
      <w:r w:rsidRPr="00640568">
        <w:rPr>
          <w:rFonts w:ascii="GHEA Grapalat" w:hAnsi="GHEA Grapalat"/>
          <w:sz w:val="20"/>
          <w:szCs w:val="20"/>
          <w:lang w:val="es-ES"/>
        </w:rPr>
        <w:t xml:space="preserve"> </w:t>
      </w:r>
      <w:r w:rsidRPr="00BA41C0">
        <w:rPr>
          <w:rFonts w:ascii="GHEA Grapalat" w:hAnsi="GHEA Grapalat"/>
          <w:sz w:val="20"/>
          <w:szCs w:val="20"/>
        </w:rPr>
        <w:t>դեպքում</w:t>
      </w:r>
      <w:r w:rsidRPr="00640568">
        <w:rPr>
          <w:rFonts w:ascii="GHEA Grapalat" w:hAnsi="GHEA Grapalat"/>
          <w:sz w:val="20"/>
          <w:szCs w:val="20"/>
          <w:lang w:val="es-ES"/>
        </w:rPr>
        <w:t xml:space="preserve">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քննվում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դրանում</w:t>
      </w:r>
      <w:r w:rsidRPr="00640568">
        <w:rPr>
          <w:rFonts w:ascii="GHEA Grapalat" w:hAnsi="GHEA Grapalat"/>
          <w:sz w:val="20"/>
          <w:szCs w:val="20"/>
          <w:lang w:val="es-ES"/>
        </w:rPr>
        <w:t xml:space="preserve"> </w:t>
      </w:r>
      <w:r w:rsidRPr="00BA41C0">
        <w:rPr>
          <w:rFonts w:ascii="GHEA Grapalat" w:hAnsi="GHEA Grapalat"/>
          <w:sz w:val="20"/>
          <w:szCs w:val="20"/>
        </w:rPr>
        <w:t>առկա</w:t>
      </w:r>
      <w:r w:rsidRPr="00640568">
        <w:rPr>
          <w:rFonts w:ascii="GHEA Grapalat" w:hAnsi="GHEA Grapalat"/>
          <w:sz w:val="20"/>
          <w:szCs w:val="20"/>
          <w:lang w:val="es-ES"/>
        </w:rPr>
        <w:t xml:space="preserve"> </w:t>
      </w:r>
      <w:r w:rsidRPr="00BA41C0">
        <w:rPr>
          <w:rFonts w:ascii="GHEA Grapalat" w:hAnsi="GHEA Grapalat"/>
          <w:sz w:val="20"/>
          <w:szCs w:val="20"/>
        </w:rPr>
        <w:t>ապացույցների</w:t>
      </w:r>
      <w:r w:rsidRPr="00640568">
        <w:rPr>
          <w:rFonts w:ascii="GHEA Grapalat" w:hAnsi="GHEA Grapalat"/>
          <w:sz w:val="20"/>
          <w:szCs w:val="20"/>
          <w:lang w:val="es-ES"/>
        </w:rPr>
        <w:t xml:space="preserve"> </w:t>
      </w:r>
      <w:r w:rsidRPr="00BA41C0">
        <w:rPr>
          <w:rFonts w:ascii="GHEA Grapalat" w:hAnsi="GHEA Grapalat"/>
          <w:sz w:val="20"/>
          <w:szCs w:val="20"/>
        </w:rPr>
        <w:t>հիման</w:t>
      </w:r>
      <w:r w:rsidRPr="00640568">
        <w:rPr>
          <w:rFonts w:ascii="GHEA Grapalat" w:hAnsi="GHEA Grapalat"/>
          <w:sz w:val="20"/>
          <w:szCs w:val="20"/>
          <w:lang w:val="es-ES"/>
        </w:rPr>
        <w:t xml:space="preserve"> </w:t>
      </w:r>
      <w:r w:rsidRPr="00BA41C0">
        <w:rPr>
          <w:rFonts w:ascii="GHEA Grapalat" w:hAnsi="GHEA Grapalat"/>
          <w:sz w:val="20"/>
          <w:szCs w:val="20"/>
        </w:rPr>
        <w:t>վրա</w:t>
      </w:r>
      <w:r w:rsidRPr="00640568">
        <w:rPr>
          <w:rFonts w:ascii="GHEA Grapalat" w:hAnsi="GHEA Grapalat"/>
          <w:sz w:val="20"/>
          <w:szCs w:val="20"/>
          <w:lang w:val="es-ES"/>
        </w:rPr>
        <w:t xml:space="preserve">, </w:t>
      </w:r>
      <w:r w:rsidRPr="00BA41C0">
        <w:rPr>
          <w:rFonts w:ascii="GHEA Grapalat" w:hAnsi="GHEA Grapalat"/>
          <w:sz w:val="20"/>
          <w:szCs w:val="20"/>
        </w:rPr>
        <w:t>իսկ</w:t>
      </w:r>
      <w:r w:rsidRPr="00640568">
        <w:rPr>
          <w:rFonts w:ascii="GHEA Grapalat" w:hAnsi="GHEA Grapalat"/>
          <w:sz w:val="20"/>
          <w:szCs w:val="20"/>
          <w:lang w:val="es-ES"/>
        </w:rPr>
        <w:t xml:space="preserve"> </w:t>
      </w:r>
      <w:r w:rsidRPr="00BA41C0">
        <w:rPr>
          <w:rFonts w:ascii="GHEA Grapalat" w:hAnsi="GHEA Grapalat"/>
          <w:sz w:val="20"/>
          <w:szCs w:val="20"/>
        </w:rPr>
        <w:t>հայցվորի</w:t>
      </w:r>
      <w:r w:rsidRPr="00640568">
        <w:rPr>
          <w:rFonts w:ascii="GHEA Grapalat" w:hAnsi="GHEA Grapalat"/>
          <w:sz w:val="20"/>
          <w:szCs w:val="20"/>
          <w:lang w:val="es-ES"/>
        </w:rPr>
        <w:t xml:space="preserve"> </w:t>
      </w:r>
      <w:r w:rsidRPr="00BA41C0">
        <w:rPr>
          <w:rFonts w:ascii="GHEA Grapalat" w:hAnsi="GHEA Grapalat"/>
          <w:sz w:val="20"/>
          <w:szCs w:val="20"/>
        </w:rPr>
        <w:t>վկայակոչած</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փաստերը</w:t>
      </w:r>
      <w:r w:rsidRPr="00640568">
        <w:rPr>
          <w:rFonts w:ascii="GHEA Grapalat" w:hAnsi="GHEA Grapalat"/>
          <w:sz w:val="20"/>
          <w:szCs w:val="20"/>
          <w:lang w:val="es-ES"/>
        </w:rPr>
        <w:t xml:space="preserve">, </w:t>
      </w:r>
      <w:r w:rsidRPr="00BA41C0">
        <w:rPr>
          <w:rFonts w:ascii="GHEA Grapalat" w:hAnsi="GHEA Grapalat"/>
          <w:sz w:val="20"/>
          <w:szCs w:val="20"/>
        </w:rPr>
        <w:t>որոնք</w:t>
      </w:r>
      <w:r w:rsidRPr="00640568">
        <w:rPr>
          <w:rFonts w:ascii="GHEA Grapalat" w:hAnsi="GHEA Grapalat"/>
          <w:sz w:val="20"/>
          <w:szCs w:val="20"/>
          <w:lang w:val="es-ES"/>
        </w:rPr>
        <w:t xml:space="preserve"> </w:t>
      </w:r>
      <w:r w:rsidRPr="00BA41C0">
        <w:rPr>
          <w:rFonts w:ascii="GHEA Grapalat" w:hAnsi="GHEA Grapalat"/>
          <w:sz w:val="20"/>
          <w:szCs w:val="20"/>
        </w:rPr>
        <w:t>ենթակա</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հաստատման</w:t>
      </w:r>
      <w:r w:rsidRPr="00640568">
        <w:rPr>
          <w:rFonts w:ascii="GHEA Grapalat" w:hAnsi="GHEA Grapalat"/>
          <w:sz w:val="20"/>
          <w:szCs w:val="20"/>
          <w:lang w:val="es-ES"/>
        </w:rPr>
        <w:t xml:space="preserve"> </w:t>
      </w:r>
      <w:r w:rsidRPr="00BA41C0">
        <w:rPr>
          <w:rFonts w:ascii="GHEA Grapalat" w:hAnsi="GHEA Grapalat"/>
          <w:sz w:val="20"/>
          <w:szCs w:val="20"/>
        </w:rPr>
        <w:t>պատասխանողի</w:t>
      </w:r>
      <w:r w:rsidRPr="00640568">
        <w:rPr>
          <w:rFonts w:ascii="GHEA Grapalat" w:hAnsi="GHEA Grapalat"/>
          <w:sz w:val="20"/>
          <w:szCs w:val="20"/>
          <w:lang w:val="es-ES"/>
        </w:rPr>
        <w:t xml:space="preserve"> </w:t>
      </w:r>
      <w:r w:rsidRPr="00BA41C0">
        <w:rPr>
          <w:rFonts w:ascii="GHEA Grapalat" w:hAnsi="GHEA Grapalat"/>
          <w:sz w:val="20"/>
          <w:szCs w:val="20"/>
        </w:rPr>
        <w:t>տիրապետման</w:t>
      </w:r>
      <w:r w:rsidRPr="00640568">
        <w:rPr>
          <w:rFonts w:ascii="GHEA Grapalat" w:hAnsi="GHEA Grapalat"/>
          <w:sz w:val="20"/>
          <w:szCs w:val="20"/>
          <w:lang w:val="es-ES"/>
        </w:rPr>
        <w:t xml:space="preserve"> </w:t>
      </w:r>
      <w:r w:rsidRPr="00BA41C0">
        <w:rPr>
          <w:rFonts w:ascii="GHEA Grapalat" w:hAnsi="GHEA Grapalat"/>
          <w:sz w:val="20"/>
          <w:szCs w:val="20"/>
        </w:rPr>
        <w:t>տակ</w:t>
      </w:r>
      <w:r w:rsidRPr="00640568">
        <w:rPr>
          <w:rFonts w:ascii="GHEA Grapalat" w:hAnsi="GHEA Grapalat"/>
          <w:sz w:val="20"/>
          <w:szCs w:val="20"/>
          <w:lang w:val="es-ES"/>
        </w:rPr>
        <w:t xml:space="preserve"> </w:t>
      </w:r>
      <w:r w:rsidRPr="00BA41C0">
        <w:rPr>
          <w:rFonts w:ascii="GHEA Grapalat" w:hAnsi="GHEA Grapalat"/>
          <w:sz w:val="20"/>
          <w:szCs w:val="20"/>
        </w:rPr>
        <w:t>գտնվող</w:t>
      </w:r>
      <w:r w:rsidRPr="00640568">
        <w:rPr>
          <w:rFonts w:ascii="GHEA Grapalat" w:hAnsi="GHEA Grapalat"/>
          <w:sz w:val="20"/>
          <w:szCs w:val="20"/>
          <w:lang w:val="es-ES"/>
        </w:rPr>
        <w:t xml:space="preserve"> </w:t>
      </w:r>
      <w:r w:rsidRPr="00BA41C0">
        <w:rPr>
          <w:rFonts w:ascii="GHEA Grapalat" w:hAnsi="GHEA Grapalat"/>
          <w:sz w:val="20"/>
          <w:szCs w:val="20"/>
        </w:rPr>
        <w:t>ապացույցներով</w:t>
      </w:r>
      <w:r w:rsidRPr="00640568">
        <w:rPr>
          <w:rFonts w:ascii="GHEA Grapalat" w:hAnsi="GHEA Grapalat"/>
          <w:sz w:val="20"/>
          <w:szCs w:val="20"/>
          <w:lang w:val="es-ES"/>
        </w:rPr>
        <w:t xml:space="preserve">, </w:t>
      </w:r>
      <w:r w:rsidRPr="00BA41C0">
        <w:rPr>
          <w:rFonts w:ascii="GHEA Grapalat" w:hAnsi="GHEA Grapalat"/>
          <w:sz w:val="20"/>
          <w:szCs w:val="20"/>
        </w:rPr>
        <w:t>համարվում</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հաստատված</w:t>
      </w:r>
      <w:r w:rsidRPr="00640568">
        <w:rPr>
          <w:rFonts w:ascii="GHEA Grapalat" w:hAnsi="GHEA Grapalat"/>
          <w:sz w:val="20"/>
          <w:szCs w:val="20"/>
          <w:lang w:val="es-ES"/>
        </w:rPr>
        <w:t>:</w:t>
      </w:r>
    </w:p>
    <w:p w14:paraId="271D6945"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9.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գործընթացին</w:t>
      </w:r>
      <w:r w:rsidRPr="00640568">
        <w:rPr>
          <w:rFonts w:ascii="GHEA Grapalat" w:hAnsi="GHEA Grapalat"/>
          <w:sz w:val="20"/>
          <w:szCs w:val="20"/>
          <w:lang w:val="es-ES"/>
        </w:rPr>
        <w:t xml:space="preserve"> </w:t>
      </w:r>
      <w:r w:rsidRPr="00BA41C0">
        <w:rPr>
          <w:rFonts w:ascii="GHEA Grapalat" w:hAnsi="GHEA Grapalat"/>
          <w:sz w:val="20"/>
          <w:szCs w:val="20"/>
        </w:rPr>
        <w:t>վերաբերող՝</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բաժնով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վեճերի</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իր</w:t>
      </w:r>
      <w:r w:rsidRPr="00640568">
        <w:rPr>
          <w:rFonts w:ascii="GHEA Grapalat" w:hAnsi="GHEA Grapalat"/>
          <w:sz w:val="20"/>
          <w:szCs w:val="20"/>
          <w:lang w:val="es-ES"/>
        </w:rPr>
        <w:t xml:space="preserve"> </w:t>
      </w:r>
      <w:r w:rsidRPr="00BA41C0">
        <w:rPr>
          <w:rFonts w:ascii="GHEA Grapalat" w:hAnsi="GHEA Grapalat"/>
          <w:sz w:val="20"/>
          <w:szCs w:val="20"/>
        </w:rPr>
        <w:t>վարույթում</w:t>
      </w:r>
      <w:r w:rsidRPr="00640568">
        <w:rPr>
          <w:rFonts w:ascii="GHEA Grapalat" w:hAnsi="GHEA Grapalat"/>
          <w:sz w:val="20"/>
          <w:szCs w:val="20"/>
          <w:lang w:val="es-ES"/>
        </w:rPr>
        <w:t xml:space="preserve"> </w:t>
      </w:r>
      <w:r w:rsidRPr="00BA41C0">
        <w:rPr>
          <w:rFonts w:ascii="GHEA Grapalat" w:hAnsi="GHEA Grapalat"/>
          <w:sz w:val="20"/>
          <w:szCs w:val="20"/>
        </w:rPr>
        <w:t>քննվող</w:t>
      </w:r>
      <w:r w:rsidRPr="00640568">
        <w:rPr>
          <w:rFonts w:ascii="GHEA Grapalat" w:hAnsi="GHEA Grapalat"/>
          <w:sz w:val="20"/>
          <w:szCs w:val="20"/>
          <w:lang w:val="es-ES"/>
        </w:rPr>
        <w:t xml:space="preserve"> </w:t>
      </w:r>
      <w:r w:rsidRPr="00BA41C0">
        <w:rPr>
          <w:rFonts w:ascii="GHEA Grapalat" w:hAnsi="GHEA Grapalat"/>
          <w:sz w:val="20"/>
          <w:szCs w:val="20"/>
        </w:rPr>
        <w:t>գործերը</w:t>
      </w:r>
      <w:r w:rsidRPr="00640568">
        <w:rPr>
          <w:rFonts w:ascii="GHEA Grapalat" w:hAnsi="GHEA Grapalat"/>
          <w:sz w:val="20"/>
          <w:szCs w:val="20"/>
          <w:lang w:val="es-ES"/>
        </w:rPr>
        <w:t xml:space="preserve"> </w:t>
      </w:r>
      <w:r w:rsidRPr="00BA41C0">
        <w:rPr>
          <w:rFonts w:ascii="GHEA Grapalat" w:hAnsi="GHEA Grapalat"/>
          <w:sz w:val="20"/>
          <w:szCs w:val="20"/>
        </w:rPr>
        <w:t>միացնում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մեկ</w:t>
      </w:r>
      <w:r w:rsidRPr="00640568">
        <w:rPr>
          <w:rFonts w:ascii="GHEA Grapalat" w:hAnsi="GHEA Grapalat"/>
          <w:sz w:val="20"/>
          <w:szCs w:val="20"/>
          <w:lang w:val="es-ES"/>
        </w:rPr>
        <w:t xml:space="preserve"> </w:t>
      </w:r>
      <w:r w:rsidRPr="00BA41C0">
        <w:rPr>
          <w:rFonts w:ascii="GHEA Grapalat" w:hAnsi="GHEA Grapalat"/>
          <w:sz w:val="20"/>
          <w:szCs w:val="20"/>
        </w:rPr>
        <w:t>վարույթում</w:t>
      </w:r>
      <w:r w:rsidRPr="00640568">
        <w:rPr>
          <w:rFonts w:ascii="GHEA Grapalat" w:hAnsi="GHEA Grapalat"/>
          <w:sz w:val="20"/>
          <w:szCs w:val="20"/>
          <w:lang w:val="es-ES"/>
        </w:rPr>
        <w:t>:</w:t>
      </w:r>
    </w:p>
    <w:p w14:paraId="2E5C3F94"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ուղարկվում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 xml:space="preserve"> </w:t>
      </w:r>
      <w:r w:rsidRPr="00BA41C0">
        <w:rPr>
          <w:rFonts w:ascii="GHEA Grapalat" w:hAnsi="GHEA Grapalat"/>
          <w:sz w:val="20"/>
          <w:szCs w:val="20"/>
        </w:rPr>
        <w:t>նշելով</w:t>
      </w:r>
      <w:r w:rsidRPr="00640568">
        <w:rPr>
          <w:rFonts w:ascii="GHEA Grapalat" w:hAnsi="GHEA Grapalat"/>
          <w:sz w:val="20"/>
          <w:szCs w:val="20"/>
          <w:lang w:val="es-ES"/>
        </w:rPr>
        <w:t xml:space="preserve"> </w:t>
      </w:r>
      <w:r w:rsidRPr="00BA41C0">
        <w:rPr>
          <w:rFonts w:ascii="GHEA Grapalat" w:hAnsi="GHEA Grapalat"/>
          <w:sz w:val="20"/>
          <w:szCs w:val="20"/>
        </w:rPr>
        <w:t>կասեցման</w:t>
      </w:r>
      <w:r w:rsidRPr="00640568">
        <w:rPr>
          <w:rFonts w:ascii="GHEA Grapalat" w:hAnsi="GHEA Grapalat"/>
          <w:sz w:val="20"/>
          <w:szCs w:val="20"/>
          <w:lang w:val="es-ES"/>
        </w:rPr>
        <w:t xml:space="preserve"> </w:t>
      </w:r>
      <w:r w:rsidRPr="00BA41C0">
        <w:rPr>
          <w:rFonts w:ascii="GHEA Grapalat" w:hAnsi="GHEA Grapalat"/>
          <w:sz w:val="20"/>
          <w:szCs w:val="20"/>
        </w:rPr>
        <w:t>օրը</w:t>
      </w:r>
      <w:r w:rsidRPr="00640568">
        <w:rPr>
          <w:rFonts w:ascii="GHEA Grapalat" w:hAnsi="GHEA Grapalat"/>
          <w:sz w:val="20"/>
          <w:szCs w:val="20"/>
          <w:lang w:val="es-ES"/>
        </w:rPr>
        <w:t>:</w:t>
      </w:r>
    </w:p>
    <w:p w14:paraId="23FFDD7F"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պատասխանը</w:t>
      </w:r>
      <w:r w:rsidRPr="00640568">
        <w:rPr>
          <w:rFonts w:ascii="GHEA Grapalat" w:hAnsi="GHEA Grapalat"/>
          <w:sz w:val="20"/>
          <w:szCs w:val="20"/>
          <w:lang w:val="es-ES"/>
        </w:rPr>
        <w:t xml:space="preserve"> </w:t>
      </w:r>
      <w:r>
        <w:rPr>
          <w:rFonts w:ascii="GHEA Grapalat" w:hAnsi="GHEA Grapalat"/>
          <w:sz w:val="20"/>
          <w:szCs w:val="20"/>
        </w:rPr>
        <w:t>պատվիրատուն</w:t>
      </w:r>
      <w:r w:rsidRPr="00640568">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ստանալուց</w:t>
      </w:r>
      <w:r w:rsidRPr="00640568">
        <w:rPr>
          <w:rFonts w:ascii="GHEA Grapalat" w:hAnsi="GHEA Grapalat"/>
          <w:sz w:val="20"/>
          <w:szCs w:val="20"/>
          <w:lang w:val="es-ES"/>
        </w:rPr>
        <w:t xml:space="preserve"> </w:t>
      </w:r>
      <w:r w:rsidRPr="00BA41C0">
        <w:rPr>
          <w:rFonts w:ascii="GHEA Grapalat" w:hAnsi="GHEA Grapalat"/>
          <w:sz w:val="20"/>
          <w:szCs w:val="20"/>
        </w:rPr>
        <w:t>հետո՝</w:t>
      </w:r>
      <w:r w:rsidRPr="00640568">
        <w:rPr>
          <w:rFonts w:ascii="GHEA Grapalat" w:hAnsi="GHEA Grapalat"/>
          <w:sz w:val="20"/>
          <w:szCs w:val="20"/>
          <w:lang w:val="es-ES"/>
        </w:rPr>
        <w:t xml:space="preserve"> </w:t>
      </w:r>
      <w:r w:rsidRPr="00BA41C0">
        <w:rPr>
          <w:rFonts w:ascii="GHEA Grapalat" w:hAnsi="GHEA Grapalat"/>
          <w:sz w:val="20"/>
          <w:szCs w:val="20"/>
        </w:rPr>
        <w:t>հնգօրյա</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w:t>
      </w:r>
    </w:p>
    <w:p w14:paraId="29E1049D"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lastRenderedPageBreak/>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12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անձինք</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նրանց</w:t>
      </w:r>
      <w:r w:rsidRPr="00640568">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նիստի</w:t>
      </w:r>
      <w:r w:rsidRPr="00640568">
        <w:rPr>
          <w:rFonts w:ascii="GHEA Grapalat" w:hAnsi="GHEA Grapalat"/>
          <w:sz w:val="20"/>
          <w:szCs w:val="20"/>
          <w:lang w:val="es-ES"/>
        </w:rPr>
        <w:t xml:space="preserve"> </w:t>
      </w:r>
      <w:r w:rsidRPr="00BA41C0">
        <w:rPr>
          <w:rFonts w:ascii="GHEA Grapalat" w:hAnsi="GHEA Grapalat"/>
          <w:sz w:val="20"/>
          <w:szCs w:val="20"/>
        </w:rPr>
        <w:t>ժամանակի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վայրի</w:t>
      </w:r>
      <w:r w:rsidRPr="00640568">
        <w:rPr>
          <w:rFonts w:ascii="GHEA Grapalat" w:hAnsi="GHEA Grapalat"/>
          <w:sz w:val="20"/>
          <w:szCs w:val="20"/>
          <w:lang w:val="es-ES"/>
        </w:rPr>
        <w:t xml:space="preserve">, </w:t>
      </w:r>
      <w:r w:rsidRPr="00BA41C0">
        <w:rPr>
          <w:rFonts w:ascii="GHEA Grapalat" w:hAnsi="GHEA Grapalat"/>
          <w:sz w:val="20"/>
          <w:szCs w:val="20"/>
        </w:rPr>
        <w:t>ինչպես</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Օրենսգրքով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դեպքերում</w:t>
      </w:r>
      <w:r w:rsidRPr="00640568">
        <w:rPr>
          <w:rFonts w:ascii="GHEA Grapalat" w:hAnsi="GHEA Grapalat"/>
          <w:sz w:val="20"/>
          <w:szCs w:val="20"/>
          <w:lang w:val="es-ES"/>
        </w:rPr>
        <w:t xml:space="preserve"> </w:t>
      </w:r>
      <w:r w:rsidRPr="00BA41C0">
        <w:rPr>
          <w:rFonts w:ascii="GHEA Grapalat" w:hAnsi="GHEA Grapalat"/>
          <w:sz w:val="20"/>
          <w:szCs w:val="20"/>
        </w:rPr>
        <w:t>առանձին</w:t>
      </w:r>
      <w:r w:rsidRPr="00640568">
        <w:rPr>
          <w:rFonts w:ascii="GHEA Grapalat" w:hAnsi="GHEA Grapalat"/>
          <w:sz w:val="20"/>
          <w:szCs w:val="20"/>
          <w:lang w:val="es-ES"/>
        </w:rPr>
        <w:t xml:space="preserve"> </w:t>
      </w:r>
      <w:r w:rsidRPr="00BA41C0">
        <w:rPr>
          <w:rFonts w:ascii="GHEA Grapalat" w:hAnsi="GHEA Grapalat"/>
          <w:sz w:val="20"/>
          <w:szCs w:val="20"/>
        </w:rPr>
        <w:t>դատավարական</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w:t>
      </w:r>
      <w:r w:rsidRPr="00640568">
        <w:rPr>
          <w:rFonts w:ascii="GHEA Grapalat" w:hAnsi="GHEA Grapalat"/>
          <w:sz w:val="20"/>
          <w:szCs w:val="20"/>
          <w:lang w:val="es-ES"/>
        </w:rPr>
        <w:t xml:space="preserve"> </w:t>
      </w:r>
      <w:r w:rsidRPr="00BA41C0">
        <w:rPr>
          <w:rFonts w:ascii="GHEA Grapalat" w:hAnsi="GHEA Grapalat"/>
          <w:sz w:val="20"/>
          <w:szCs w:val="20"/>
        </w:rPr>
        <w:t>կատարելու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ծանուցվում</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հաղորդակցության</w:t>
      </w:r>
      <w:r w:rsidRPr="00640568">
        <w:rPr>
          <w:rFonts w:ascii="GHEA Grapalat" w:hAnsi="GHEA Grapalat"/>
          <w:sz w:val="20"/>
          <w:szCs w:val="20"/>
          <w:lang w:val="es-ES"/>
        </w:rPr>
        <w:t xml:space="preserve"> </w:t>
      </w:r>
      <w:r w:rsidRPr="00BA41C0">
        <w:rPr>
          <w:rFonts w:ascii="GHEA Grapalat" w:hAnsi="GHEA Grapalat"/>
          <w:sz w:val="20"/>
          <w:szCs w:val="20"/>
        </w:rPr>
        <w:t>միջոցով</w:t>
      </w:r>
      <w:r w:rsidRPr="00640568">
        <w:rPr>
          <w:rFonts w:ascii="GHEA Grapalat" w:hAnsi="GHEA Grapalat"/>
          <w:sz w:val="20"/>
          <w:szCs w:val="20"/>
          <w:lang w:val="es-ES"/>
        </w:rPr>
        <w:t xml:space="preserve"> </w:t>
      </w:r>
      <w:r w:rsidRPr="00BA41C0">
        <w:rPr>
          <w:rFonts w:ascii="GHEA Grapalat" w:hAnsi="GHEA Grapalat"/>
          <w:sz w:val="20"/>
          <w:szCs w:val="20"/>
        </w:rPr>
        <w:t>ծանուցագրերը</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փաստաթղթեր</w:t>
      </w:r>
      <w:r w:rsidRPr="00640568">
        <w:rPr>
          <w:rFonts w:ascii="GHEA Grapalat" w:hAnsi="GHEA Grapalat"/>
          <w:sz w:val="20"/>
          <w:szCs w:val="20"/>
          <w:lang w:val="es-ES"/>
        </w:rPr>
        <w:t xml:space="preserve"> </w:t>
      </w:r>
      <w:r w:rsidRPr="00BA41C0">
        <w:rPr>
          <w:rFonts w:ascii="GHEA Grapalat" w:hAnsi="GHEA Grapalat"/>
          <w:sz w:val="20"/>
          <w:szCs w:val="20"/>
        </w:rPr>
        <w:t>Օրենսգրքի</w:t>
      </w:r>
      <w:r w:rsidRPr="00640568">
        <w:rPr>
          <w:rFonts w:ascii="GHEA Grapalat" w:hAnsi="GHEA Grapalat"/>
          <w:sz w:val="20"/>
          <w:szCs w:val="20"/>
          <w:lang w:val="es-ES"/>
        </w:rPr>
        <w:t xml:space="preserve"> 97-</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կարգով</w:t>
      </w:r>
      <w:r w:rsidRPr="00640568">
        <w:rPr>
          <w:rFonts w:ascii="GHEA Grapalat" w:hAnsi="GHEA Grapalat"/>
          <w:sz w:val="20"/>
          <w:szCs w:val="20"/>
          <w:lang w:val="es-ES"/>
        </w:rPr>
        <w:t xml:space="preserve"> </w:t>
      </w:r>
      <w:r w:rsidRPr="00BA41C0">
        <w:rPr>
          <w:rFonts w:ascii="GHEA Grapalat" w:hAnsi="GHEA Grapalat"/>
          <w:sz w:val="20"/>
          <w:szCs w:val="20"/>
        </w:rPr>
        <w:t>հայցադիմումում</w:t>
      </w:r>
      <w:r w:rsidRPr="00640568">
        <w:rPr>
          <w:rFonts w:ascii="GHEA Grapalat" w:hAnsi="GHEA Grapalat"/>
          <w:sz w:val="20"/>
          <w:szCs w:val="20"/>
          <w:lang w:val="es-ES"/>
        </w:rPr>
        <w:t xml:space="preserve"> </w:t>
      </w:r>
      <w:r w:rsidRPr="00BA41C0">
        <w:rPr>
          <w:rFonts w:ascii="GHEA Grapalat" w:hAnsi="GHEA Grapalat"/>
          <w:sz w:val="20"/>
          <w:szCs w:val="20"/>
        </w:rPr>
        <w:t>նշված</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փոստին</w:t>
      </w:r>
      <w:r w:rsidRPr="00640568">
        <w:rPr>
          <w:rFonts w:ascii="GHEA Grapalat" w:hAnsi="GHEA Grapalat"/>
          <w:sz w:val="20"/>
          <w:szCs w:val="20"/>
          <w:lang w:val="es-ES"/>
        </w:rPr>
        <w:t xml:space="preserve"> </w:t>
      </w:r>
      <w:r w:rsidRPr="00BA41C0">
        <w:rPr>
          <w:rFonts w:ascii="GHEA Grapalat" w:hAnsi="GHEA Grapalat"/>
          <w:sz w:val="20"/>
          <w:szCs w:val="20"/>
        </w:rPr>
        <w:t>ուղարկելու</w:t>
      </w:r>
      <w:r w:rsidRPr="00640568">
        <w:rPr>
          <w:rFonts w:ascii="GHEA Grapalat" w:hAnsi="GHEA Grapalat"/>
          <w:sz w:val="20"/>
          <w:szCs w:val="20"/>
          <w:lang w:val="es-ES"/>
        </w:rPr>
        <w:t xml:space="preserve"> </w:t>
      </w:r>
      <w:r w:rsidRPr="00BA41C0">
        <w:rPr>
          <w:rFonts w:ascii="GHEA Grapalat" w:hAnsi="GHEA Grapalat"/>
          <w:sz w:val="20"/>
          <w:szCs w:val="20"/>
        </w:rPr>
        <w:t>եղանակով</w:t>
      </w:r>
      <w:r w:rsidRPr="00640568">
        <w:rPr>
          <w:rFonts w:ascii="GHEA Grapalat" w:hAnsi="GHEA Grapalat"/>
          <w:sz w:val="20"/>
          <w:szCs w:val="20"/>
          <w:lang w:val="es-ES"/>
        </w:rPr>
        <w:t>:</w:t>
      </w:r>
    </w:p>
    <w:p w14:paraId="387ACCB5"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բաժնով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գործերը</w:t>
      </w:r>
      <w:r w:rsidRPr="00640568">
        <w:rPr>
          <w:rFonts w:ascii="GHEA Grapalat" w:hAnsi="GHEA Grapalat"/>
          <w:sz w:val="20"/>
          <w:szCs w:val="20"/>
          <w:lang w:val="es-ES"/>
        </w:rPr>
        <w:t xml:space="preserve"> </w:t>
      </w:r>
      <w:r w:rsidRPr="00BA41C0">
        <w:rPr>
          <w:rFonts w:ascii="GHEA Grapalat" w:hAnsi="GHEA Grapalat"/>
          <w:sz w:val="20"/>
          <w:szCs w:val="20"/>
        </w:rPr>
        <w:t>քննում</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դրանց</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վճիռները</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որոշումները</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գրավոր</w:t>
      </w:r>
      <w:r w:rsidRPr="00640568">
        <w:rPr>
          <w:rFonts w:ascii="GHEA Grapalat" w:hAnsi="GHEA Grapalat"/>
          <w:sz w:val="20"/>
          <w:szCs w:val="20"/>
          <w:lang w:val="es-ES"/>
        </w:rPr>
        <w:t xml:space="preserve"> </w:t>
      </w:r>
      <w:r w:rsidRPr="00BA41C0">
        <w:rPr>
          <w:rFonts w:ascii="GHEA Grapalat" w:hAnsi="GHEA Grapalat"/>
          <w:sz w:val="20"/>
          <w:szCs w:val="20"/>
        </w:rPr>
        <w:t>ընթացակարգով</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դեպքերի</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անձի</w:t>
      </w:r>
      <w:r w:rsidRPr="00640568">
        <w:rPr>
          <w:rFonts w:ascii="GHEA Grapalat" w:hAnsi="GHEA Grapalat"/>
          <w:sz w:val="20"/>
          <w:szCs w:val="20"/>
          <w:lang w:val="es-ES"/>
        </w:rPr>
        <w:t xml:space="preserve"> </w:t>
      </w:r>
      <w:r w:rsidRPr="00BA41C0">
        <w:rPr>
          <w:rFonts w:ascii="GHEA Grapalat" w:hAnsi="GHEA Grapalat"/>
          <w:sz w:val="20"/>
          <w:szCs w:val="20"/>
        </w:rPr>
        <w:t>միջնորդությամբ</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իր</w:t>
      </w:r>
      <w:r w:rsidRPr="00640568">
        <w:rPr>
          <w:rFonts w:ascii="GHEA Grapalat" w:hAnsi="GHEA Grapalat"/>
          <w:sz w:val="20"/>
          <w:szCs w:val="20"/>
          <w:lang w:val="es-ES"/>
        </w:rPr>
        <w:t xml:space="preserve"> </w:t>
      </w:r>
      <w:r w:rsidRPr="00BA41C0">
        <w:rPr>
          <w:rFonts w:ascii="GHEA Grapalat" w:hAnsi="GHEA Grapalat"/>
          <w:sz w:val="20"/>
          <w:szCs w:val="20"/>
        </w:rPr>
        <w:t>նախաձեռնությամբ</w:t>
      </w:r>
      <w:r w:rsidRPr="00640568">
        <w:rPr>
          <w:rFonts w:ascii="GHEA Grapalat" w:hAnsi="GHEA Grapalat"/>
          <w:sz w:val="20"/>
          <w:szCs w:val="20"/>
          <w:lang w:val="es-ES"/>
        </w:rPr>
        <w:t xml:space="preserve"> </w:t>
      </w:r>
      <w:r w:rsidRPr="00BA41C0">
        <w:rPr>
          <w:rFonts w:ascii="GHEA Grapalat" w:hAnsi="GHEA Grapalat"/>
          <w:sz w:val="20"/>
          <w:szCs w:val="20"/>
        </w:rPr>
        <w:t>եկել</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եզրահանգման</w:t>
      </w:r>
      <w:r w:rsidRPr="00640568">
        <w:rPr>
          <w:rFonts w:ascii="GHEA Grapalat" w:hAnsi="GHEA Grapalat"/>
          <w:sz w:val="20"/>
          <w:szCs w:val="20"/>
          <w:lang w:val="es-ES"/>
        </w:rPr>
        <w:t xml:space="preserve">, </w:t>
      </w:r>
      <w:r w:rsidRPr="00BA41C0">
        <w:rPr>
          <w:rFonts w:ascii="GHEA Grapalat" w:hAnsi="GHEA Grapalat"/>
          <w:sz w:val="20"/>
          <w:szCs w:val="20"/>
        </w:rPr>
        <w:t>որ</w:t>
      </w:r>
      <w:r w:rsidRPr="00640568">
        <w:rPr>
          <w:rFonts w:ascii="GHEA Grapalat" w:hAnsi="GHEA Grapalat"/>
          <w:sz w:val="20"/>
          <w:szCs w:val="20"/>
          <w:lang w:val="es-ES"/>
        </w:rPr>
        <w:t xml:space="preserve"> </w:t>
      </w:r>
      <w:r w:rsidRPr="00BA41C0">
        <w:rPr>
          <w:rFonts w:ascii="GHEA Grapalat" w:hAnsi="GHEA Grapalat"/>
          <w:sz w:val="20"/>
          <w:szCs w:val="20"/>
        </w:rPr>
        <w:t>անհրաժեշտ</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քննել</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w:t>
      </w:r>
    </w:p>
    <w:p w14:paraId="5A0C1524"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14.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միջնորդությունը</w:t>
      </w:r>
      <w:r w:rsidRPr="00640568">
        <w:rPr>
          <w:rFonts w:ascii="GHEA Grapalat" w:hAnsi="GHEA Grapalat"/>
          <w:sz w:val="20"/>
          <w:szCs w:val="20"/>
          <w:lang w:val="es-ES"/>
        </w:rPr>
        <w:t xml:space="preserve">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անձը</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ներկայացնել</w:t>
      </w:r>
      <w:r w:rsidRPr="00640568">
        <w:rPr>
          <w:rFonts w:ascii="GHEA Grapalat" w:hAnsi="GHEA Grapalat"/>
          <w:sz w:val="20"/>
          <w:szCs w:val="20"/>
          <w:lang w:val="es-ES"/>
        </w:rPr>
        <w:t xml:space="preserve"> </w:t>
      </w:r>
      <w:r w:rsidRPr="00BA41C0">
        <w:rPr>
          <w:rFonts w:ascii="GHEA Grapalat" w:hAnsi="GHEA Grapalat"/>
          <w:sz w:val="20"/>
          <w:szCs w:val="20"/>
        </w:rPr>
        <w:t>մինչև</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w:t>
      </w:r>
      <w:r w:rsidRPr="00640568">
        <w:rPr>
          <w:rFonts w:ascii="GHEA Grapalat" w:hAnsi="GHEA Grapalat"/>
          <w:sz w:val="20"/>
          <w:szCs w:val="20"/>
          <w:lang w:val="es-ES"/>
        </w:rPr>
        <w:t xml:space="preserve"> </w:t>
      </w:r>
      <w:r w:rsidRPr="00BA41C0">
        <w:rPr>
          <w:rFonts w:ascii="GHEA Grapalat" w:hAnsi="GHEA Grapalat"/>
          <w:sz w:val="20"/>
          <w:szCs w:val="20"/>
        </w:rPr>
        <w:t>ներկայացնելու</w:t>
      </w:r>
      <w:r w:rsidRPr="00640568">
        <w:rPr>
          <w:rFonts w:ascii="GHEA Grapalat" w:hAnsi="GHEA Grapalat"/>
          <w:sz w:val="20"/>
          <w:szCs w:val="20"/>
          <w:lang w:val="es-ES"/>
        </w:rPr>
        <w:t xml:space="preserve"> </w:t>
      </w:r>
      <w:r w:rsidRPr="00BA41C0">
        <w:rPr>
          <w:rFonts w:ascii="GHEA Grapalat" w:hAnsi="GHEA Grapalat"/>
          <w:sz w:val="20"/>
          <w:szCs w:val="20"/>
        </w:rPr>
        <w:t>համար</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ժամկետի</w:t>
      </w:r>
      <w:r w:rsidRPr="00640568">
        <w:rPr>
          <w:rFonts w:ascii="GHEA Grapalat" w:hAnsi="GHEA Grapalat"/>
          <w:sz w:val="20"/>
          <w:szCs w:val="20"/>
          <w:lang w:val="es-ES"/>
        </w:rPr>
        <w:t xml:space="preserve"> </w:t>
      </w:r>
      <w:r w:rsidRPr="00BA41C0">
        <w:rPr>
          <w:rFonts w:ascii="GHEA Grapalat" w:hAnsi="GHEA Grapalat"/>
          <w:sz w:val="20"/>
          <w:szCs w:val="20"/>
        </w:rPr>
        <w:t>լրանալը</w:t>
      </w:r>
      <w:r w:rsidRPr="00640568">
        <w:rPr>
          <w:rFonts w:ascii="GHEA Grapalat" w:hAnsi="GHEA Grapalat"/>
          <w:sz w:val="20"/>
          <w:szCs w:val="20"/>
          <w:lang w:val="es-ES"/>
        </w:rPr>
        <w:t>:</w:t>
      </w:r>
    </w:p>
    <w:p w14:paraId="1C93FAAB"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15.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որոշում</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w:t>
      </w:r>
      <w:r w:rsidRPr="00640568">
        <w:rPr>
          <w:rFonts w:ascii="GHEA Grapalat" w:hAnsi="GHEA Grapalat"/>
          <w:sz w:val="20"/>
          <w:szCs w:val="20"/>
          <w:lang w:val="es-ES"/>
        </w:rPr>
        <w:t xml:space="preserve"> </w:t>
      </w:r>
      <w:r w:rsidRPr="00BA41C0">
        <w:rPr>
          <w:rFonts w:ascii="GHEA Grapalat" w:hAnsi="GHEA Grapalat"/>
          <w:sz w:val="20"/>
          <w:szCs w:val="20"/>
        </w:rPr>
        <w:t>ներկայացնելու</w:t>
      </w:r>
      <w:r w:rsidRPr="00640568">
        <w:rPr>
          <w:rFonts w:ascii="GHEA Grapalat" w:hAnsi="GHEA Grapalat"/>
          <w:sz w:val="20"/>
          <w:szCs w:val="20"/>
          <w:lang w:val="es-ES"/>
        </w:rPr>
        <w:t xml:space="preserve"> </w:t>
      </w:r>
      <w:r w:rsidRPr="00BA41C0">
        <w:rPr>
          <w:rFonts w:ascii="GHEA Grapalat" w:hAnsi="GHEA Grapalat"/>
          <w:sz w:val="20"/>
          <w:szCs w:val="20"/>
        </w:rPr>
        <w:t>համար</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ժամկետը</w:t>
      </w:r>
      <w:r w:rsidRPr="00640568">
        <w:rPr>
          <w:rFonts w:ascii="GHEA Grapalat" w:hAnsi="GHEA Grapalat"/>
          <w:sz w:val="20"/>
          <w:szCs w:val="20"/>
          <w:lang w:val="es-ES"/>
        </w:rPr>
        <w:t xml:space="preserve"> </w:t>
      </w:r>
      <w:r w:rsidRPr="00BA41C0">
        <w:rPr>
          <w:rFonts w:ascii="GHEA Grapalat" w:hAnsi="GHEA Grapalat"/>
          <w:sz w:val="20"/>
          <w:szCs w:val="20"/>
        </w:rPr>
        <w:t>լրանալուց</w:t>
      </w:r>
      <w:r w:rsidRPr="00640568">
        <w:rPr>
          <w:rFonts w:ascii="GHEA Grapalat" w:hAnsi="GHEA Grapalat"/>
          <w:sz w:val="20"/>
          <w:szCs w:val="20"/>
          <w:lang w:val="es-ES"/>
        </w:rPr>
        <w:t xml:space="preserve"> </w:t>
      </w:r>
      <w:r w:rsidRPr="00BA41C0">
        <w:rPr>
          <w:rFonts w:ascii="GHEA Grapalat" w:hAnsi="GHEA Grapalat"/>
          <w:sz w:val="20"/>
          <w:szCs w:val="20"/>
        </w:rPr>
        <w:t>հետո՝</w:t>
      </w:r>
      <w:r w:rsidRPr="00640568">
        <w:rPr>
          <w:rFonts w:ascii="GHEA Grapalat" w:hAnsi="GHEA Grapalat"/>
          <w:sz w:val="20"/>
          <w:szCs w:val="20"/>
          <w:lang w:val="es-ES"/>
        </w:rPr>
        <w:t xml:space="preserve"> </w:t>
      </w:r>
      <w:r w:rsidRPr="00BA41C0">
        <w:rPr>
          <w:rFonts w:ascii="GHEA Grapalat" w:hAnsi="GHEA Grapalat"/>
          <w:sz w:val="20"/>
          <w:szCs w:val="20"/>
        </w:rPr>
        <w:t>եռօրյա</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w:t>
      </w:r>
    </w:p>
    <w:p w14:paraId="74043DDF"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16.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հարցը</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լուծվել</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որոշմամբ</w:t>
      </w:r>
      <w:r w:rsidRPr="00640568">
        <w:rPr>
          <w:rFonts w:ascii="GHEA Grapalat" w:hAnsi="GHEA Grapalat"/>
          <w:sz w:val="20"/>
          <w:szCs w:val="20"/>
          <w:lang w:val="es-ES"/>
        </w:rPr>
        <w:t>:</w:t>
      </w:r>
    </w:p>
    <w:p w14:paraId="61C6865A"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17</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Վիճարկվող</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հիմքում</w:t>
      </w:r>
      <w:r w:rsidRPr="00640568">
        <w:rPr>
          <w:rFonts w:ascii="GHEA Grapalat" w:hAnsi="GHEA Grapalat"/>
          <w:sz w:val="20"/>
          <w:szCs w:val="20"/>
          <w:lang w:val="es-ES"/>
        </w:rPr>
        <w:t xml:space="preserve"> </w:t>
      </w:r>
      <w:r w:rsidRPr="00BA41C0">
        <w:rPr>
          <w:rFonts w:ascii="GHEA Grapalat" w:hAnsi="GHEA Grapalat"/>
          <w:sz w:val="20"/>
          <w:szCs w:val="20"/>
        </w:rPr>
        <w:t>ընկած</w:t>
      </w:r>
      <w:r w:rsidRPr="00640568">
        <w:rPr>
          <w:rFonts w:ascii="GHEA Grapalat" w:hAnsi="GHEA Grapalat"/>
          <w:sz w:val="20"/>
          <w:szCs w:val="20"/>
          <w:lang w:val="es-ES"/>
        </w:rPr>
        <w:t xml:space="preserve"> </w:t>
      </w:r>
      <w:r w:rsidRPr="00BA41C0">
        <w:rPr>
          <w:rFonts w:ascii="GHEA Grapalat" w:hAnsi="GHEA Grapalat"/>
          <w:sz w:val="20"/>
          <w:szCs w:val="20"/>
        </w:rPr>
        <w:t>հանգամանքների</w:t>
      </w:r>
      <w:r w:rsidRPr="00640568">
        <w:rPr>
          <w:rFonts w:ascii="GHEA Grapalat" w:hAnsi="GHEA Grapalat"/>
          <w:sz w:val="20"/>
          <w:szCs w:val="20"/>
          <w:lang w:val="es-ES"/>
        </w:rPr>
        <w:t xml:space="preserve">, </w:t>
      </w:r>
      <w:r w:rsidRPr="00BA41C0">
        <w:rPr>
          <w:rFonts w:ascii="GHEA Grapalat" w:hAnsi="GHEA Grapalat"/>
          <w:sz w:val="20"/>
          <w:szCs w:val="20"/>
        </w:rPr>
        <w:t>ինչպես</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տվյալ</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կատարման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ընդունման</w:t>
      </w:r>
      <w:r w:rsidRPr="00640568">
        <w:rPr>
          <w:rFonts w:ascii="GHEA Grapalat" w:hAnsi="GHEA Grapalat"/>
          <w:sz w:val="20"/>
          <w:szCs w:val="20"/>
          <w:lang w:val="es-ES"/>
        </w:rPr>
        <w:t xml:space="preserve"> </w:t>
      </w:r>
      <w:r w:rsidRPr="00BA41C0">
        <w:rPr>
          <w:rFonts w:ascii="GHEA Grapalat" w:hAnsi="GHEA Grapalat"/>
          <w:sz w:val="20"/>
          <w:szCs w:val="20"/>
        </w:rPr>
        <w:t>օրենքով</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իրավական</w:t>
      </w:r>
      <w:r w:rsidRPr="00640568">
        <w:rPr>
          <w:rFonts w:ascii="GHEA Grapalat" w:hAnsi="GHEA Grapalat"/>
          <w:sz w:val="20"/>
          <w:szCs w:val="20"/>
          <w:lang w:val="es-ES"/>
        </w:rPr>
        <w:t xml:space="preserve"> </w:t>
      </w:r>
      <w:r w:rsidRPr="00BA41C0">
        <w:rPr>
          <w:rFonts w:ascii="GHEA Grapalat" w:hAnsi="GHEA Grapalat"/>
          <w:sz w:val="20"/>
          <w:szCs w:val="20"/>
        </w:rPr>
        <w:t>ակտերով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կարգը</w:t>
      </w:r>
      <w:r w:rsidRPr="00640568">
        <w:rPr>
          <w:rFonts w:ascii="GHEA Grapalat" w:hAnsi="GHEA Grapalat"/>
          <w:sz w:val="20"/>
          <w:szCs w:val="20"/>
          <w:lang w:val="es-ES"/>
        </w:rPr>
        <w:t xml:space="preserve"> </w:t>
      </w:r>
      <w:r w:rsidRPr="00BA41C0">
        <w:rPr>
          <w:rFonts w:ascii="GHEA Grapalat" w:hAnsi="GHEA Grapalat"/>
          <w:sz w:val="20"/>
          <w:szCs w:val="20"/>
        </w:rPr>
        <w:t>պահպանված</w:t>
      </w:r>
      <w:r w:rsidRPr="00640568">
        <w:rPr>
          <w:rFonts w:ascii="GHEA Grapalat" w:hAnsi="GHEA Grapalat"/>
          <w:sz w:val="20"/>
          <w:szCs w:val="20"/>
          <w:lang w:val="es-ES"/>
        </w:rPr>
        <w:t xml:space="preserve"> </w:t>
      </w:r>
      <w:r w:rsidRPr="00BA41C0">
        <w:rPr>
          <w:rFonts w:ascii="GHEA Grapalat" w:hAnsi="GHEA Grapalat"/>
          <w:sz w:val="20"/>
          <w:szCs w:val="20"/>
        </w:rPr>
        <w:t>լինելու</w:t>
      </w:r>
      <w:r w:rsidRPr="00640568">
        <w:rPr>
          <w:rFonts w:ascii="GHEA Grapalat" w:hAnsi="GHEA Grapalat"/>
          <w:sz w:val="20"/>
          <w:szCs w:val="20"/>
          <w:lang w:val="es-ES"/>
        </w:rPr>
        <w:t xml:space="preserve"> </w:t>
      </w:r>
      <w:r w:rsidRPr="00BA41C0">
        <w:rPr>
          <w:rFonts w:ascii="GHEA Grapalat" w:hAnsi="GHEA Grapalat"/>
          <w:sz w:val="20"/>
          <w:szCs w:val="20"/>
        </w:rPr>
        <w:t>փաստերն</w:t>
      </w:r>
      <w:r w:rsidRPr="00640568">
        <w:rPr>
          <w:rFonts w:ascii="GHEA Grapalat" w:hAnsi="GHEA Grapalat"/>
          <w:sz w:val="20"/>
          <w:szCs w:val="20"/>
          <w:lang w:val="es-ES"/>
        </w:rPr>
        <w:t xml:space="preserve"> </w:t>
      </w:r>
      <w:r w:rsidRPr="00BA41C0">
        <w:rPr>
          <w:rFonts w:ascii="GHEA Grapalat" w:hAnsi="GHEA Grapalat"/>
          <w:sz w:val="20"/>
          <w:szCs w:val="20"/>
        </w:rPr>
        <w:t>ապացուցելու</w:t>
      </w:r>
      <w:r w:rsidRPr="00640568">
        <w:rPr>
          <w:rFonts w:ascii="GHEA Grapalat" w:hAnsi="GHEA Grapalat"/>
          <w:sz w:val="20"/>
          <w:szCs w:val="20"/>
          <w:lang w:val="es-ES"/>
        </w:rPr>
        <w:t xml:space="preserve"> </w:t>
      </w:r>
      <w:r w:rsidRPr="00BA41C0">
        <w:rPr>
          <w:rFonts w:ascii="GHEA Grapalat" w:hAnsi="GHEA Grapalat"/>
          <w:sz w:val="20"/>
          <w:szCs w:val="20"/>
        </w:rPr>
        <w:t>պարտականությունը</w:t>
      </w:r>
      <w:r w:rsidRPr="00640568">
        <w:rPr>
          <w:rFonts w:ascii="GHEA Grapalat" w:hAnsi="GHEA Grapalat"/>
          <w:sz w:val="20"/>
          <w:szCs w:val="20"/>
          <w:lang w:val="es-ES"/>
        </w:rPr>
        <w:t xml:space="preserve"> </w:t>
      </w:r>
      <w:r w:rsidRPr="00BA41C0">
        <w:rPr>
          <w:rFonts w:ascii="GHEA Grapalat" w:hAnsi="GHEA Grapalat"/>
          <w:sz w:val="20"/>
          <w:szCs w:val="20"/>
        </w:rPr>
        <w:t>կրում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պատասխանողը</w:t>
      </w:r>
      <w:r w:rsidRPr="00640568">
        <w:rPr>
          <w:rFonts w:ascii="GHEA Grapalat" w:hAnsi="GHEA Grapalat"/>
          <w:sz w:val="20"/>
          <w:szCs w:val="20"/>
          <w:lang w:val="es-ES"/>
        </w:rPr>
        <w:t>:</w:t>
      </w:r>
    </w:p>
    <w:p w14:paraId="181D0BBB"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18</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Պատասխանողը</w:t>
      </w:r>
      <w:r w:rsidRPr="00640568">
        <w:rPr>
          <w:rFonts w:ascii="GHEA Grapalat" w:hAnsi="GHEA Grapalat"/>
          <w:sz w:val="20"/>
          <w:szCs w:val="20"/>
          <w:lang w:val="es-ES"/>
        </w:rPr>
        <w:t xml:space="preserve"> </w:t>
      </w:r>
      <w:r w:rsidRPr="00BA41C0">
        <w:rPr>
          <w:rFonts w:ascii="GHEA Grapalat" w:hAnsi="GHEA Grapalat"/>
          <w:sz w:val="20"/>
          <w:szCs w:val="20"/>
        </w:rPr>
        <w:t>վիճարկվող</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իրավաչափությունը</w:t>
      </w:r>
      <w:r w:rsidRPr="00640568">
        <w:rPr>
          <w:rFonts w:ascii="GHEA Grapalat" w:hAnsi="GHEA Grapalat"/>
          <w:sz w:val="20"/>
          <w:szCs w:val="20"/>
          <w:lang w:val="es-ES"/>
        </w:rPr>
        <w:t xml:space="preserve"> </w:t>
      </w:r>
      <w:r w:rsidRPr="00BA41C0">
        <w:rPr>
          <w:rFonts w:ascii="GHEA Grapalat" w:hAnsi="GHEA Grapalat"/>
          <w:sz w:val="20"/>
          <w:szCs w:val="20"/>
        </w:rPr>
        <w:t>հիմնավորող</w:t>
      </w:r>
      <w:r w:rsidRPr="00640568">
        <w:rPr>
          <w:rFonts w:ascii="GHEA Grapalat" w:hAnsi="GHEA Grapalat"/>
          <w:sz w:val="20"/>
          <w:szCs w:val="20"/>
          <w:lang w:val="es-ES"/>
        </w:rPr>
        <w:t xml:space="preserve"> </w:t>
      </w:r>
      <w:r w:rsidRPr="00BA41C0">
        <w:rPr>
          <w:rFonts w:ascii="GHEA Grapalat" w:hAnsi="GHEA Grapalat"/>
          <w:sz w:val="20"/>
          <w:szCs w:val="20"/>
        </w:rPr>
        <w:t>ապացույցներ</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ներկայացնել</w:t>
      </w:r>
      <w:r w:rsidRPr="00640568">
        <w:rPr>
          <w:rFonts w:ascii="GHEA Grapalat" w:hAnsi="GHEA Grapalat"/>
          <w:sz w:val="20"/>
          <w:szCs w:val="20"/>
          <w:lang w:val="es-ES"/>
        </w:rPr>
        <w:t xml:space="preserve"> </w:t>
      </w:r>
      <w:r w:rsidRPr="00BA41C0">
        <w:rPr>
          <w:rFonts w:ascii="GHEA Grapalat" w:hAnsi="GHEA Grapalat"/>
          <w:sz w:val="20"/>
          <w:szCs w:val="20"/>
        </w:rPr>
        <w:t>միայն</w:t>
      </w:r>
      <w:r w:rsidRPr="00640568">
        <w:rPr>
          <w:rFonts w:ascii="GHEA Grapalat" w:hAnsi="GHEA Grapalat"/>
          <w:sz w:val="20"/>
          <w:szCs w:val="20"/>
          <w:lang w:val="es-ES"/>
        </w:rPr>
        <w:t xml:space="preserve"> </w:t>
      </w:r>
      <w:r w:rsidRPr="00BA41C0">
        <w:rPr>
          <w:rFonts w:ascii="GHEA Grapalat" w:hAnsi="GHEA Grapalat"/>
          <w:sz w:val="20"/>
          <w:szCs w:val="20"/>
        </w:rPr>
        <w:t>ապացույցները</w:t>
      </w:r>
      <w:r w:rsidRPr="00640568">
        <w:rPr>
          <w:rFonts w:ascii="GHEA Grapalat" w:hAnsi="GHEA Grapalat"/>
          <w:sz w:val="20"/>
          <w:szCs w:val="20"/>
          <w:lang w:val="es-ES"/>
        </w:rPr>
        <w:t xml:space="preserve"> </w:t>
      </w:r>
      <w:r w:rsidRPr="00BA41C0">
        <w:rPr>
          <w:rFonts w:ascii="GHEA Grapalat" w:hAnsi="GHEA Grapalat"/>
          <w:sz w:val="20"/>
          <w:szCs w:val="20"/>
        </w:rPr>
        <w:t>պահանջելու</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կատարման</w:t>
      </w:r>
      <w:r w:rsidRPr="00640568">
        <w:rPr>
          <w:rFonts w:ascii="GHEA Grapalat" w:hAnsi="GHEA Grapalat"/>
          <w:sz w:val="20"/>
          <w:szCs w:val="20"/>
          <w:lang w:val="es-ES"/>
        </w:rPr>
        <w:t xml:space="preserve"> </w:t>
      </w:r>
      <w:r w:rsidRPr="00BA41C0">
        <w:rPr>
          <w:rFonts w:ascii="GHEA Grapalat" w:hAnsi="GHEA Grapalat"/>
          <w:sz w:val="20"/>
          <w:szCs w:val="20"/>
        </w:rPr>
        <w:t>ընթացքում</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դեպքերի</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հիմնավորում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ապացույցի</w:t>
      </w:r>
      <w:r w:rsidRPr="00640568">
        <w:rPr>
          <w:rFonts w:ascii="GHEA Grapalat" w:hAnsi="GHEA Grapalat"/>
          <w:sz w:val="20"/>
          <w:szCs w:val="20"/>
          <w:lang w:val="es-ES"/>
        </w:rPr>
        <w:t xml:space="preserve"> </w:t>
      </w:r>
      <w:r w:rsidRPr="00BA41C0">
        <w:rPr>
          <w:rFonts w:ascii="GHEA Grapalat" w:hAnsi="GHEA Grapalat"/>
          <w:sz w:val="20"/>
          <w:szCs w:val="20"/>
        </w:rPr>
        <w:t>ներկայացման</w:t>
      </w:r>
      <w:r w:rsidRPr="00640568">
        <w:rPr>
          <w:rFonts w:ascii="GHEA Grapalat" w:hAnsi="GHEA Grapalat"/>
          <w:sz w:val="20"/>
          <w:szCs w:val="20"/>
          <w:lang w:val="es-ES"/>
        </w:rPr>
        <w:t xml:space="preserve"> </w:t>
      </w:r>
      <w:r w:rsidRPr="00BA41C0">
        <w:rPr>
          <w:rFonts w:ascii="GHEA Grapalat" w:hAnsi="GHEA Grapalat"/>
          <w:sz w:val="20"/>
          <w:szCs w:val="20"/>
        </w:rPr>
        <w:t>անհնարինությունը</w:t>
      </w:r>
      <w:r w:rsidRPr="00640568">
        <w:rPr>
          <w:rFonts w:ascii="GHEA Grapalat" w:hAnsi="GHEA Grapalat"/>
          <w:sz w:val="20"/>
          <w:szCs w:val="20"/>
          <w:lang w:val="es-ES"/>
        </w:rPr>
        <w:t xml:space="preserve"> </w:t>
      </w:r>
      <w:r w:rsidRPr="00BA41C0">
        <w:rPr>
          <w:rFonts w:ascii="GHEA Grapalat" w:hAnsi="GHEA Grapalat"/>
          <w:sz w:val="20"/>
          <w:szCs w:val="20"/>
        </w:rPr>
        <w:t>իրենից</w:t>
      </w:r>
      <w:r w:rsidRPr="00640568">
        <w:rPr>
          <w:rFonts w:ascii="GHEA Grapalat" w:hAnsi="GHEA Grapalat"/>
          <w:sz w:val="20"/>
          <w:szCs w:val="20"/>
          <w:lang w:val="es-ES"/>
        </w:rPr>
        <w:t xml:space="preserve"> </w:t>
      </w:r>
      <w:r w:rsidRPr="00BA41C0">
        <w:rPr>
          <w:rFonts w:ascii="GHEA Grapalat" w:hAnsi="GHEA Grapalat"/>
          <w:sz w:val="20"/>
          <w:szCs w:val="20"/>
        </w:rPr>
        <w:t>անկախ</w:t>
      </w:r>
      <w:r w:rsidRPr="00640568">
        <w:rPr>
          <w:rFonts w:ascii="GHEA Grapalat" w:hAnsi="GHEA Grapalat"/>
          <w:sz w:val="20"/>
          <w:szCs w:val="20"/>
          <w:lang w:val="es-ES"/>
        </w:rPr>
        <w:t xml:space="preserve"> </w:t>
      </w:r>
      <w:r w:rsidRPr="00BA41C0">
        <w:rPr>
          <w:rFonts w:ascii="GHEA Grapalat" w:hAnsi="GHEA Grapalat"/>
          <w:sz w:val="20"/>
          <w:szCs w:val="20"/>
        </w:rPr>
        <w:t>պատճառներով</w:t>
      </w:r>
      <w:r w:rsidRPr="00640568">
        <w:rPr>
          <w:rFonts w:ascii="GHEA Grapalat" w:hAnsi="GHEA Grapalat"/>
          <w:sz w:val="20"/>
          <w:szCs w:val="20"/>
          <w:lang w:val="es-ES"/>
        </w:rPr>
        <w:t>:</w:t>
      </w:r>
    </w:p>
    <w:p w14:paraId="2D57C107"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proofErr w:type="gramStart"/>
      <w:r w:rsidRPr="00640568">
        <w:rPr>
          <w:rFonts w:ascii="GHEA Grapalat" w:hAnsi="GHEA Grapalat"/>
          <w:sz w:val="20"/>
          <w:szCs w:val="20"/>
          <w:lang w:val="es-ES"/>
        </w:rPr>
        <w:t>19 .</w:t>
      </w:r>
      <w:proofErr w:type="gramEnd"/>
      <w:r w:rsidRPr="00640568">
        <w:rPr>
          <w:rFonts w:ascii="GHEA Grapalat" w:hAnsi="GHEA Grapalat"/>
          <w:sz w:val="20"/>
          <w:szCs w:val="20"/>
          <w:lang w:val="es-ES"/>
        </w:rPr>
        <w:t xml:space="preserve">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Օրենքի</w:t>
      </w:r>
      <w:r w:rsidRPr="00640568">
        <w:rPr>
          <w:rFonts w:ascii="GHEA Grapalat" w:hAnsi="GHEA Grapalat"/>
          <w:sz w:val="20"/>
          <w:szCs w:val="20"/>
          <w:lang w:val="es-ES"/>
        </w:rPr>
        <w:t xml:space="preserve"> 6-</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հոդվածի</w:t>
      </w:r>
      <w:r w:rsidRPr="00640568">
        <w:rPr>
          <w:rFonts w:ascii="GHEA Grapalat" w:hAnsi="GHEA Grapalat"/>
          <w:sz w:val="20"/>
          <w:szCs w:val="20"/>
          <w:lang w:val="es-ES"/>
        </w:rPr>
        <w:t xml:space="preserve"> 2-</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մասով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բողոքարկումն</w:t>
      </w:r>
      <w:r w:rsidRPr="00640568">
        <w:rPr>
          <w:rFonts w:ascii="GHEA Grapalat" w:hAnsi="GHEA Grapalat"/>
          <w:sz w:val="20"/>
          <w:szCs w:val="20"/>
          <w:lang w:val="es-ES"/>
        </w:rPr>
        <w:t xml:space="preserve"> </w:t>
      </w:r>
      <w:r w:rsidRPr="00BA41C0">
        <w:rPr>
          <w:rFonts w:ascii="GHEA Grapalat" w:hAnsi="GHEA Grapalat"/>
          <w:sz w:val="20"/>
          <w:szCs w:val="20"/>
        </w:rPr>
        <w:t>ինքնաբերաբար</w:t>
      </w:r>
      <w:r w:rsidRPr="00640568">
        <w:rPr>
          <w:rFonts w:ascii="GHEA Grapalat" w:hAnsi="GHEA Grapalat"/>
          <w:sz w:val="20"/>
          <w:szCs w:val="20"/>
          <w:lang w:val="es-ES"/>
        </w:rPr>
        <w:t xml:space="preserve"> </w:t>
      </w:r>
      <w:r w:rsidRPr="00BA41C0">
        <w:rPr>
          <w:rFonts w:ascii="GHEA Grapalat" w:hAnsi="GHEA Grapalat"/>
          <w:sz w:val="20"/>
          <w:szCs w:val="20"/>
        </w:rPr>
        <w:t>կասեցնում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հրավերի</w:t>
      </w:r>
      <w:r w:rsidRPr="00640568">
        <w:rPr>
          <w:rFonts w:ascii="GHEA Grapalat" w:hAnsi="GHEA Grapalat"/>
          <w:sz w:val="20"/>
          <w:szCs w:val="20"/>
          <w:lang w:val="es-ES"/>
        </w:rPr>
        <w:t xml:space="preserve"> 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r w:rsidRPr="00BA41C0">
        <w:rPr>
          <w:rFonts w:ascii="GHEA Grapalat" w:hAnsi="GHEA Grapalat" w:cs="GHEA Grapalat"/>
          <w:sz w:val="20"/>
          <w:szCs w:val="20"/>
        </w:rPr>
        <w:t>կետով</w:t>
      </w:r>
      <w:r w:rsidRPr="00640568">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որոշումը</w:t>
      </w:r>
      <w:r w:rsidRPr="00640568">
        <w:rPr>
          <w:rFonts w:ascii="GHEA Grapalat" w:hAnsi="GHEA Grapalat"/>
          <w:sz w:val="20"/>
          <w:szCs w:val="20"/>
          <w:lang w:val="es-ES"/>
        </w:rPr>
        <w:t xml:space="preserve"> </w:t>
      </w:r>
      <w:r w:rsidRPr="00BA41C0">
        <w:rPr>
          <w:rFonts w:ascii="GHEA Grapalat" w:hAnsi="GHEA Grapalat"/>
          <w:sz w:val="20"/>
          <w:szCs w:val="20"/>
        </w:rPr>
        <w:t>հրապարակվելու</w:t>
      </w:r>
      <w:r w:rsidRPr="00640568">
        <w:rPr>
          <w:rFonts w:ascii="GHEA Grapalat" w:hAnsi="GHEA Grapalat"/>
          <w:sz w:val="20"/>
          <w:szCs w:val="20"/>
          <w:lang w:val="es-ES"/>
        </w:rPr>
        <w:t xml:space="preserve"> </w:t>
      </w:r>
      <w:r w:rsidRPr="00BA41C0">
        <w:rPr>
          <w:rFonts w:ascii="GHEA Grapalat" w:hAnsi="GHEA Grapalat"/>
          <w:sz w:val="20"/>
          <w:szCs w:val="20"/>
        </w:rPr>
        <w:t>օրվանից</w:t>
      </w:r>
      <w:r w:rsidRPr="00640568">
        <w:rPr>
          <w:rFonts w:ascii="GHEA Grapalat" w:hAnsi="GHEA Grapalat"/>
          <w:sz w:val="20"/>
          <w:szCs w:val="20"/>
          <w:lang w:val="es-ES"/>
        </w:rPr>
        <w:t xml:space="preserve"> </w:t>
      </w:r>
      <w:r w:rsidRPr="00BA41C0">
        <w:rPr>
          <w:rFonts w:ascii="GHEA Grapalat" w:hAnsi="GHEA Grapalat"/>
          <w:sz w:val="20"/>
          <w:szCs w:val="20"/>
        </w:rPr>
        <w:t>մինչև</w:t>
      </w:r>
      <w:r w:rsidRPr="00640568">
        <w:rPr>
          <w:rFonts w:ascii="GHEA Grapalat" w:hAnsi="GHEA Grapalat"/>
          <w:sz w:val="20"/>
          <w:szCs w:val="20"/>
          <w:lang w:val="es-ES"/>
        </w:rPr>
        <w:t xml:space="preserve"> </w:t>
      </w:r>
      <w:r w:rsidRPr="00BA41C0">
        <w:rPr>
          <w:rFonts w:ascii="GHEA Grapalat" w:hAnsi="GHEA Grapalat"/>
          <w:sz w:val="20"/>
          <w:szCs w:val="20"/>
        </w:rPr>
        <w:t>վեճի</w:t>
      </w:r>
      <w:r w:rsidRPr="00640568">
        <w:rPr>
          <w:rFonts w:ascii="GHEA Grapalat" w:hAnsi="GHEA Grapalat"/>
          <w:sz w:val="20"/>
          <w:szCs w:val="20"/>
          <w:lang w:val="es-ES"/>
        </w:rPr>
        <w:t xml:space="preserve"> </w:t>
      </w:r>
      <w:r w:rsidRPr="00BA41C0">
        <w:rPr>
          <w:rFonts w:ascii="GHEA Grapalat" w:hAnsi="GHEA Grapalat"/>
          <w:sz w:val="20"/>
          <w:szCs w:val="20"/>
        </w:rPr>
        <w:t>քննության</w:t>
      </w:r>
      <w:r w:rsidRPr="00640568">
        <w:rPr>
          <w:rFonts w:ascii="GHEA Grapalat" w:hAnsi="GHEA Grapalat"/>
          <w:sz w:val="20"/>
          <w:szCs w:val="20"/>
          <w:lang w:val="es-ES"/>
        </w:rPr>
        <w:t xml:space="preserve"> </w:t>
      </w:r>
      <w:r w:rsidRPr="00BA41C0">
        <w:rPr>
          <w:rFonts w:ascii="GHEA Grapalat" w:hAnsi="GHEA Grapalat"/>
          <w:sz w:val="20"/>
          <w:szCs w:val="20"/>
        </w:rPr>
        <w:t>արդյունքներով</w:t>
      </w:r>
      <w:r w:rsidRPr="00640568">
        <w:rPr>
          <w:rFonts w:ascii="GHEA Grapalat" w:hAnsi="GHEA Grapalat"/>
          <w:sz w:val="20"/>
          <w:szCs w:val="20"/>
          <w:lang w:val="es-ES"/>
        </w:rPr>
        <w:t xml:space="preserve"> </w:t>
      </w:r>
      <w:r w:rsidRPr="00BA41C0">
        <w:rPr>
          <w:rFonts w:ascii="GHEA Grapalat" w:hAnsi="GHEA Grapalat"/>
          <w:sz w:val="20"/>
          <w:szCs w:val="20"/>
        </w:rPr>
        <w:t>առաջին</w:t>
      </w:r>
      <w:r w:rsidRPr="00640568">
        <w:rPr>
          <w:rFonts w:ascii="GHEA Grapalat" w:hAnsi="GHEA Grapalat"/>
          <w:sz w:val="20"/>
          <w:szCs w:val="20"/>
          <w:lang w:val="es-ES"/>
        </w:rPr>
        <w:t xml:space="preserve"> </w:t>
      </w:r>
      <w:r w:rsidRPr="00BA41C0">
        <w:rPr>
          <w:rFonts w:ascii="GHEA Grapalat" w:hAnsi="GHEA Grapalat"/>
          <w:sz w:val="20"/>
          <w:szCs w:val="20"/>
        </w:rPr>
        <w:t>ատյանի</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կայացրած</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ուժի</w:t>
      </w:r>
      <w:r w:rsidRPr="00640568">
        <w:rPr>
          <w:rFonts w:ascii="GHEA Grapalat" w:hAnsi="GHEA Grapalat"/>
          <w:sz w:val="20"/>
          <w:szCs w:val="20"/>
          <w:lang w:val="es-ES"/>
        </w:rPr>
        <w:t xml:space="preserve"> </w:t>
      </w:r>
      <w:r w:rsidRPr="00BA41C0">
        <w:rPr>
          <w:rFonts w:ascii="GHEA Grapalat" w:hAnsi="GHEA Grapalat"/>
          <w:sz w:val="20"/>
          <w:szCs w:val="20"/>
        </w:rPr>
        <w:t>մեջ</w:t>
      </w:r>
      <w:r w:rsidRPr="00640568">
        <w:rPr>
          <w:rFonts w:ascii="GHEA Grapalat" w:hAnsi="GHEA Grapalat"/>
          <w:sz w:val="20"/>
          <w:szCs w:val="20"/>
          <w:lang w:val="es-ES"/>
        </w:rPr>
        <w:t xml:space="preserve"> </w:t>
      </w:r>
      <w:r w:rsidRPr="00BA41C0">
        <w:rPr>
          <w:rFonts w:ascii="GHEA Grapalat" w:hAnsi="GHEA Grapalat"/>
          <w:sz w:val="20"/>
          <w:szCs w:val="20"/>
        </w:rPr>
        <w:t>մտնելու</w:t>
      </w:r>
      <w:r w:rsidRPr="00640568">
        <w:rPr>
          <w:rFonts w:ascii="GHEA Grapalat" w:hAnsi="GHEA Grapalat"/>
          <w:sz w:val="20"/>
          <w:szCs w:val="20"/>
          <w:lang w:val="es-ES"/>
        </w:rPr>
        <w:t xml:space="preserve"> </w:t>
      </w:r>
      <w:r w:rsidRPr="00BA41C0">
        <w:rPr>
          <w:rFonts w:ascii="GHEA Grapalat" w:hAnsi="GHEA Grapalat"/>
          <w:sz w:val="20"/>
          <w:szCs w:val="20"/>
        </w:rPr>
        <w:t>օրը</w:t>
      </w:r>
      <w:r w:rsidRPr="00640568">
        <w:rPr>
          <w:rFonts w:ascii="GHEA Grapalat" w:hAnsi="GHEA Grapalat"/>
          <w:sz w:val="20"/>
          <w:szCs w:val="20"/>
          <w:lang w:val="es-ES"/>
        </w:rPr>
        <w:t>:</w:t>
      </w:r>
    </w:p>
    <w:p w14:paraId="1A94F6F2"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20</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դեպքերում</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հանրային</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պաշտպանության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ազգային</w:t>
      </w:r>
      <w:r w:rsidRPr="00640568">
        <w:rPr>
          <w:rFonts w:ascii="GHEA Grapalat" w:hAnsi="GHEA Grapalat"/>
          <w:sz w:val="20"/>
          <w:szCs w:val="20"/>
          <w:lang w:val="es-ES"/>
        </w:rPr>
        <w:t xml:space="preserve"> </w:t>
      </w:r>
      <w:r w:rsidRPr="00BA41C0">
        <w:rPr>
          <w:rFonts w:ascii="GHEA Grapalat" w:hAnsi="GHEA Grapalat"/>
          <w:sz w:val="20"/>
          <w:szCs w:val="20"/>
        </w:rPr>
        <w:t>անվտանգության</w:t>
      </w:r>
      <w:r w:rsidRPr="00640568">
        <w:rPr>
          <w:rFonts w:ascii="GHEA Grapalat" w:hAnsi="GHEA Grapalat"/>
          <w:sz w:val="20"/>
          <w:szCs w:val="20"/>
          <w:lang w:val="es-ES"/>
        </w:rPr>
        <w:t xml:space="preserve"> </w:t>
      </w:r>
      <w:r w:rsidRPr="00BA41C0">
        <w:rPr>
          <w:rFonts w:ascii="GHEA Grapalat" w:hAnsi="GHEA Grapalat"/>
          <w:sz w:val="20"/>
          <w:szCs w:val="20"/>
        </w:rPr>
        <w:t>շահերից</w:t>
      </w:r>
      <w:r w:rsidRPr="00640568">
        <w:rPr>
          <w:rFonts w:ascii="GHEA Grapalat" w:hAnsi="GHEA Grapalat"/>
          <w:sz w:val="20"/>
          <w:szCs w:val="20"/>
          <w:lang w:val="es-ES"/>
        </w:rPr>
        <w:t xml:space="preserve"> </w:t>
      </w:r>
      <w:r w:rsidRPr="00BA41C0">
        <w:rPr>
          <w:rFonts w:ascii="GHEA Grapalat" w:hAnsi="GHEA Grapalat"/>
          <w:sz w:val="20"/>
          <w:szCs w:val="20"/>
        </w:rPr>
        <w:t>ելնելով</w:t>
      </w:r>
      <w:r w:rsidRPr="00640568">
        <w:rPr>
          <w:rFonts w:ascii="GHEA Grapalat" w:hAnsi="GHEA Grapalat"/>
          <w:sz w:val="20"/>
          <w:szCs w:val="20"/>
          <w:lang w:val="es-ES"/>
        </w:rPr>
        <w:t xml:space="preserve">, </w:t>
      </w:r>
      <w:r w:rsidRPr="00BA41C0">
        <w:rPr>
          <w:rFonts w:ascii="GHEA Grapalat" w:hAnsi="GHEA Grapalat"/>
          <w:sz w:val="20"/>
          <w:szCs w:val="20"/>
        </w:rPr>
        <w:t>անհրաժեշտ</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շարունակել</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գործընթացը</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Օրենքի</w:t>
      </w:r>
      <w:r w:rsidRPr="00640568">
        <w:rPr>
          <w:rFonts w:ascii="GHEA Grapalat" w:hAnsi="GHEA Grapalat"/>
          <w:sz w:val="20"/>
          <w:szCs w:val="20"/>
          <w:lang w:val="es-ES"/>
        </w:rPr>
        <w:t xml:space="preserve"> 2-</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հոդվածի</w:t>
      </w:r>
      <w:r w:rsidRPr="00640568">
        <w:rPr>
          <w:rFonts w:ascii="GHEA Grapalat" w:hAnsi="GHEA Grapalat"/>
          <w:sz w:val="20"/>
          <w:szCs w:val="20"/>
          <w:lang w:val="es-ES"/>
        </w:rPr>
        <w:t xml:space="preserve"> 1-</w:t>
      </w:r>
      <w:r w:rsidRPr="00BA41C0">
        <w:rPr>
          <w:rFonts w:ascii="GHEA Grapalat" w:hAnsi="GHEA Grapalat"/>
          <w:sz w:val="20"/>
          <w:szCs w:val="20"/>
        </w:rPr>
        <w:t>ին</w:t>
      </w:r>
      <w:r w:rsidRPr="00640568">
        <w:rPr>
          <w:rFonts w:ascii="GHEA Grapalat" w:hAnsi="GHEA Grapalat"/>
          <w:sz w:val="20"/>
          <w:szCs w:val="20"/>
          <w:lang w:val="es-ES"/>
        </w:rPr>
        <w:t xml:space="preserve"> </w:t>
      </w:r>
      <w:r w:rsidRPr="00BA41C0">
        <w:rPr>
          <w:rFonts w:ascii="GHEA Grapalat" w:hAnsi="GHEA Grapalat"/>
          <w:sz w:val="20"/>
          <w:szCs w:val="20"/>
        </w:rPr>
        <w:t>մասով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մարմինների</w:t>
      </w:r>
      <w:r w:rsidRPr="00640568">
        <w:rPr>
          <w:rFonts w:ascii="GHEA Grapalat" w:hAnsi="GHEA Grapalat"/>
          <w:sz w:val="20"/>
          <w:szCs w:val="20"/>
          <w:lang w:val="es-ES"/>
        </w:rPr>
        <w:t xml:space="preserve"> </w:t>
      </w:r>
      <w:r w:rsidRPr="00BA41C0">
        <w:rPr>
          <w:rFonts w:ascii="GHEA Grapalat" w:hAnsi="GHEA Grapalat"/>
          <w:sz w:val="20"/>
          <w:szCs w:val="20"/>
        </w:rPr>
        <w:t>ղեկավարների</w:t>
      </w:r>
      <w:r w:rsidRPr="00640568">
        <w:rPr>
          <w:rFonts w:ascii="GHEA Grapalat" w:hAnsi="GHEA Grapalat"/>
          <w:sz w:val="20"/>
          <w:szCs w:val="20"/>
          <w:lang w:val="es-ES"/>
        </w:rPr>
        <w:t xml:space="preserve">, </w:t>
      </w:r>
      <w:r w:rsidRPr="00BA41C0">
        <w:rPr>
          <w:rFonts w:ascii="GHEA Grapalat" w:hAnsi="GHEA Grapalat"/>
          <w:sz w:val="20"/>
          <w:szCs w:val="20"/>
        </w:rPr>
        <w:t>իսկ</w:t>
      </w:r>
      <w:r w:rsidRPr="00640568">
        <w:rPr>
          <w:rFonts w:ascii="GHEA Grapalat" w:hAnsi="GHEA Grapalat"/>
          <w:sz w:val="20"/>
          <w:szCs w:val="20"/>
          <w:lang w:val="es-ES"/>
        </w:rPr>
        <w:t xml:space="preserve"> </w:t>
      </w:r>
      <w:r w:rsidRPr="00BA41C0">
        <w:rPr>
          <w:rFonts w:ascii="GHEA Grapalat" w:hAnsi="GHEA Grapalat"/>
          <w:sz w:val="20"/>
          <w:szCs w:val="20"/>
        </w:rPr>
        <w:t>իրավաբանական</w:t>
      </w:r>
      <w:r w:rsidRPr="00640568">
        <w:rPr>
          <w:rFonts w:ascii="GHEA Grapalat" w:hAnsi="GHEA Grapalat"/>
          <w:sz w:val="20"/>
          <w:szCs w:val="20"/>
          <w:lang w:val="es-ES"/>
        </w:rPr>
        <w:t xml:space="preserve"> </w:t>
      </w:r>
      <w:r w:rsidRPr="00BA41C0">
        <w:rPr>
          <w:rFonts w:ascii="GHEA Grapalat" w:hAnsi="GHEA Grapalat"/>
          <w:sz w:val="20"/>
          <w:szCs w:val="20"/>
        </w:rPr>
        <w:t>անձանց</w:t>
      </w:r>
      <w:r w:rsidRPr="00640568">
        <w:rPr>
          <w:rFonts w:ascii="GHEA Grapalat" w:hAnsi="GHEA Grapalat"/>
          <w:sz w:val="20"/>
          <w:szCs w:val="20"/>
          <w:lang w:val="es-ES"/>
        </w:rPr>
        <w:t xml:space="preserve"> </w:t>
      </w:r>
      <w:r w:rsidRPr="00BA41C0">
        <w:rPr>
          <w:rFonts w:ascii="GHEA Grapalat" w:hAnsi="GHEA Grapalat"/>
          <w:sz w:val="20"/>
          <w:szCs w:val="20"/>
        </w:rPr>
        <w:t>դեպքում</w:t>
      </w:r>
      <w:r w:rsidRPr="00640568">
        <w:rPr>
          <w:rFonts w:ascii="GHEA Grapalat" w:hAnsi="GHEA Grapalat"/>
          <w:sz w:val="20"/>
          <w:szCs w:val="20"/>
          <w:lang w:val="es-ES"/>
        </w:rPr>
        <w:t xml:space="preserve"> </w:t>
      </w:r>
      <w:r w:rsidRPr="00BA41C0">
        <w:rPr>
          <w:rFonts w:ascii="GHEA Grapalat" w:hAnsi="GHEA Grapalat"/>
          <w:sz w:val="20"/>
          <w:szCs w:val="20"/>
        </w:rPr>
        <w:t>գործադիր</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ղեկավարի</w:t>
      </w:r>
      <w:r w:rsidRPr="00640568">
        <w:rPr>
          <w:rFonts w:ascii="GHEA Grapalat" w:hAnsi="GHEA Grapalat"/>
          <w:sz w:val="20"/>
          <w:szCs w:val="20"/>
          <w:lang w:val="es-ES"/>
        </w:rPr>
        <w:t xml:space="preserve"> </w:t>
      </w:r>
      <w:r w:rsidRPr="00BA41C0">
        <w:rPr>
          <w:rFonts w:ascii="GHEA Grapalat" w:hAnsi="GHEA Grapalat"/>
          <w:sz w:val="20"/>
          <w:szCs w:val="20"/>
        </w:rPr>
        <w:t>գրավոր</w:t>
      </w:r>
      <w:r w:rsidRPr="00640568">
        <w:rPr>
          <w:rFonts w:ascii="GHEA Grapalat" w:hAnsi="GHEA Grapalat"/>
          <w:sz w:val="20"/>
          <w:szCs w:val="20"/>
          <w:lang w:val="es-ES"/>
        </w:rPr>
        <w:t xml:space="preserve"> </w:t>
      </w:r>
      <w:r w:rsidRPr="00BA41C0">
        <w:rPr>
          <w:rFonts w:ascii="GHEA Grapalat" w:hAnsi="GHEA Grapalat"/>
          <w:sz w:val="20"/>
          <w:szCs w:val="20"/>
        </w:rPr>
        <w:t>միջնորդության</w:t>
      </w:r>
      <w:r w:rsidRPr="00640568">
        <w:rPr>
          <w:rFonts w:ascii="GHEA Grapalat" w:hAnsi="GHEA Grapalat"/>
          <w:sz w:val="20"/>
          <w:szCs w:val="20"/>
          <w:lang w:val="es-ES"/>
        </w:rPr>
        <w:t xml:space="preserve"> </w:t>
      </w:r>
      <w:r w:rsidRPr="00BA41C0">
        <w:rPr>
          <w:rFonts w:ascii="GHEA Grapalat" w:hAnsi="GHEA Grapalat"/>
          <w:sz w:val="20"/>
          <w:szCs w:val="20"/>
        </w:rPr>
        <w:t>հիման</w:t>
      </w:r>
      <w:r w:rsidRPr="00640568">
        <w:rPr>
          <w:rFonts w:ascii="GHEA Grapalat" w:hAnsi="GHEA Grapalat"/>
          <w:sz w:val="20"/>
          <w:szCs w:val="20"/>
          <w:lang w:val="es-ES"/>
        </w:rPr>
        <w:t xml:space="preserve"> </w:t>
      </w:r>
      <w:r w:rsidRPr="00BA41C0">
        <w:rPr>
          <w:rFonts w:ascii="GHEA Grapalat" w:hAnsi="GHEA Grapalat"/>
          <w:sz w:val="20"/>
          <w:szCs w:val="20"/>
        </w:rPr>
        <w:t>վրա</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գործընթացի</w:t>
      </w:r>
      <w:r w:rsidRPr="00640568">
        <w:rPr>
          <w:rFonts w:ascii="GHEA Grapalat" w:hAnsi="GHEA Grapalat"/>
          <w:sz w:val="20"/>
          <w:szCs w:val="20"/>
          <w:lang w:val="es-ES"/>
        </w:rPr>
        <w:t xml:space="preserve"> </w:t>
      </w:r>
      <w:r w:rsidRPr="00BA41C0">
        <w:rPr>
          <w:rFonts w:ascii="GHEA Grapalat" w:hAnsi="GHEA Grapalat"/>
          <w:sz w:val="20"/>
          <w:szCs w:val="20"/>
        </w:rPr>
        <w:t>կասեցումը</w:t>
      </w:r>
      <w:r w:rsidRPr="00640568">
        <w:rPr>
          <w:rFonts w:ascii="GHEA Grapalat" w:hAnsi="GHEA Grapalat"/>
          <w:sz w:val="20"/>
          <w:szCs w:val="20"/>
          <w:lang w:val="es-ES"/>
        </w:rPr>
        <w:t xml:space="preserve"> </w:t>
      </w:r>
      <w:r w:rsidRPr="00BA41C0">
        <w:rPr>
          <w:rFonts w:ascii="GHEA Grapalat" w:hAnsi="GHEA Grapalat"/>
          <w:sz w:val="20"/>
          <w:szCs w:val="20"/>
        </w:rPr>
        <w:t>վերացնելու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որոշումը</w:t>
      </w:r>
      <w:r w:rsidRPr="00640568">
        <w:rPr>
          <w:rFonts w:ascii="GHEA Grapalat" w:hAnsi="GHEA Grapalat"/>
          <w:sz w:val="20"/>
          <w:szCs w:val="20"/>
          <w:lang w:val="es-ES"/>
        </w:rPr>
        <w:t xml:space="preserve"> </w:t>
      </w:r>
      <w:r w:rsidRPr="00BA41C0">
        <w:rPr>
          <w:rFonts w:ascii="GHEA Grapalat" w:hAnsi="GHEA Grapalat"/>
          <w:sz w:val="20"/>
          <w:szCs w:val="20"/>
        </w:rPr>
        <w:t>դրա</w:t>
      </w:r>
      <w:r w:rsidRPr="00640568">
        <w:rPr>
          <w:rFonts w:ascii="GHEA Grapalat" w:hAnsi="GHEA Grapalat"/>
          <w:sz w:val="20"/>
          <w:szCs w:val="20"/>
          <w:lang w:val="es-ES"/>
        </w:rPr>
        <w:t xml:space="preserve"> </w:t>
      </w:r>
      <w:r w:rsidRPr="00BA41C0">
        <w:rPr>
          <w:rFonts w:ascii="GHEA Grapalat" w:hAnsi="GHEA Grapalat"/>
          <w:sz w:val="20"/>
          <w:szCs w:val="20"/>
        </w:rPr>
        <w:t>կայացման</w:t>
      </w:r>
      <w:r w:rsidRPr="00640568">
        <w:rPr>
          <w:rFonts w:ascii="GHEA Grapalat" w:hAnsi="GHEA Grapalat"/>
          <w:sz w:val="20"/>
          <w:szCs w:val="20"/>
          <w:lang w:val="es-ES"/>
        </w:rPr>
        <w:t xml:space="preserve"> </w:t>
      </w:r>
      <w:r w:rsidRPr="00BA41C0">
        <w:rPr>
          <w:rFonts w:ascii="GHEA Grapalat" w:hAnsi="GHEA Grapalat"/>
          <w:sz w:val="20"/>
          <w:szCs w:val="20"/>
        </w:rPr>
        <w:t>օրն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ուղարկում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մարմինն</w:t>
      </w:r>
      <w:r w:rsidRPr="00640568">
        <w:rPr>
          <w:rFonts w:ascii="GHEA Grapalat" w:hAnsi="GHEA Grapalat"/>
          <w:sz w:val="20"/>
          <w:szCs w:val="20"/>
          <w:lang w:val="es-ES"/>
        </w:rPr>
        <w:t xml:space="preserve"> </w:t>
      </w:r>
      <w:r w:rsidRPr="00BA41C0">
        <w:rPr>
          <w:rFonts w:ascii="GHEA Grapalat" w:hAnsi="GHEA Grapalat"/>
          <w:sz w:val="20"/>
          <w:szCs w:val="20"/>
        </w:rPr>
        <w:t>այդ</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w:t>
      </w:r>
    </w:p>
    <w:p w14:paraId="5FD26DBD"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sz w:val="20"/>
          <w:szCs w:val="20"/>
        </w:rPr>
        <w:t>հետ</w:t>
      </w:r>
      <w:r w:rsidRPr="00640568">
        <w:rPr>
          <w:rFonts w:ascii="GHEA Grapalat" w:hAnsi="GHEA Grapalat"/>
          <w:sz w:val="20"/>
          <w:szCs w:val="20"/>
          <w:lang w:val="es-ES"/>
        </w:rPr>
        <w:t xml:space="preserve"> </w:t>
      </w:r>
      <w:r w:rsidRPr="00BA41C0">
        <w:rPr>
          <w:rFonts w:ascii="GHEA Grapalat" w:hAnsi="GHEA Grapalat"/>
          <w:sz w:val="20"/>
          <w:szCs w:val="20"/>
        </w:rPr>
        <w:t>կապված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ուժի</w:t>
      </w:r>
      <w:r w:rsidRPr="00640568">
        <w:rPr>
          <w:rFonts w:ascii="GHEA Grapalat" w:hAnsi="GHEA Grapalat"/>
          <w:sz w:val="20"/>
          <w:szCs w:val="20"/>
          <w:lang w:val="es-ES"/>
        </w:rPr>
        <w:t xml:space="preserve"> </w:t>
      </w:r>
      <w:r w:rsidRPr="00BA41C0">
        <w:rPr>
          <w:rFonts w:ascii="GHEA Grapalat" w:hAnsi="GHEA Grapalat"/>
          <w:sz w:val="20"/>
          <w:szCs w:val="20"/>
        </w:rPr>
        <w:t>մեջ</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մտնում</w:t>
      </w:r>
      <w:r w:rsidRPr="00640568">
        <w:rPr>
          <w:rFonts w:ascii="GHEA Grapalat" w:hAnsi="GHEA Grapalat"/>
          <w:sz w:val="20"/>
          <w:szCs w:val="20"/>
          <w:lang w:val="es-ES"/>
        </w:rPr>
        <w:t xml:space="preserve"> </w:t>
      </w:r>
      <w:r w:rsidRPr="00BA41C0">
        <w:rPr>
          <w:rFonts w:ascii="GHEA Grapalat" w:hAnsi="GHEA Grapalat"/>
          <w:sz w:val="20"/>
          <w:szCs w:val="20"/>
        </w:rPr>
        <w:t>հրապարակման</w:t>
      </w:r>
      <w:r w:rsidRPr="00640568">
        <w:rPr>
          <w:rFonts w:ascii="GHEA Grapalat" w:hAnsi="GHEA Grapalat"/>
          <w:sz w:val="20"/>
          <w:szCs w:val="20"/>
          <w:lang w:val="es-ES"/>
        </w:rPr>
        <w:t xml:space="preserve"> </w:t>
      </w:r>
      <w:r w:rsidRPr="00BA41C0">
        <w:rPr>
          <w:rFonts w:ascii="GHEA Grapalat" w:hAnsi="GHEA Grapalat"/>
          <w:sz w:val="20"/>
          <w:szCs w:val="20"/>
        </w:rPr>
        <w:t>պահից</w:t>
      </w:r>
      <w:r w:rsidRPr="00640568">
        <w:rPr>
          <w:rFonts w:ascii="GHEA Grapalat" w:hAnsi="GHEA Grapalat"/>
          <w:sz w:val="20"/>
          <w:szCs w:val="20"/>
          <w:lang w:val="es-ES"/>
        </w:rPr>
        <w:t>:</w:t>
      </w:r>
    </w:p>
    <w:p w14:paraId="26C8E4F9"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12.22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sz w:val="20"/>
          <w:szCs w:val="20"/>
        </w:rPr>
        <w:t>հետ</w:t>
      </w:r>
      <w:r w:rsidRPr="00640568">
        <w:rPr>
          <w:rFonts w:ascii="GHEA Grapalat" w:hAnsi="GHEA Grapalat"/>
          <w:sz w:val="20"/>
          <w:szCs w:val="20"/>
          <w:lang w:val="es-ES"/>
        </w:rPr>
        <w:t xml:space="preserve"> </w:t>
      </w:r>
      <w:r w:rsidRPr="00BA41C0">
        <w:rPr>
          <w:rFonts w:ascii="GHEA Grapalat" w:hAnsi="GHEA Grapalat"/>
          <w:sz w:val="20"/>
          <w:szCs w:val="20"/>
        </w:rPr>
        <w:t>կապված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վճռի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մասը</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ակտը</w:t>
      </w:r>
      <w:r w:rsidRPr="00640568">
        <w:rPr>
          <w:rFonts w:ascii="GHEA Grapalat" w:hAnsi="GHEA Grapalat"/>
          <w:sz w:val="20"/>
          <w:szCs w:val="20"/>
          <w:lang w:val="es-ES"/>
        </w:rPr>
        <w:t xml:space="preserve"> </w:t>
      </w:r>
      <w:r w:rsidRPr="00BA41C0">
        <w:rPr>
          <w:rFonts w:ascii="GHEA Grapalat" w:hAnsi="GHEA Grapalat"/>
          <w:sz w:val="20"/>
          <w:szCs w:val="20"/>
        </w:rPr>
        <w:t>դրա</w:t>
      </w:r>
      <w:r w:rsidRPr="00640568">
        <w:rPr>
          <w:rFonts w:ascii="GHEA Grapalat" w:hAnsi="GHEA Grapalat"/>
          <w:sz w:val="20"/>
          <w:szCs w:val="20"/>
          <w:lang w:val="es-ES"/>
        </w:rPr>
        <w:t xml:space="preserve"> </w:t>
      </w:r>
      <w:r w:rsidRPr="00BA41C0">
        <w:rPr>
          <w:rFonts w:ascii="GHEA Grapalat" w:hAnsi="GHEA Grapalat"/>
          <w:sz w:val="20"/>
          <w:szCs w:val="20"/>
        </w:rPr>
        <w:t>հրապարակման</w:t>
      </w:r>
      <w:r w:rsidRPr="00640568">
        <w:rPr>
          <w:rFonts w:ascii="GHEA Grapalat" w:hAnsi="GHEA Grapalat"/>
          <w:sz w:val="20"/>
          <w:szCs w:val="20"/>
          <w:lang w:val="es-ES"/>
        </w:rPr>
        <w:t xml:space="preserve"> </w:t>
      </w:r>
      <w:r w:rsidRPr="00BA41C0">
        <w:rPr>
          <w:rFonts w:ascii="GHEA Grapalat" w:hAnsi="GHEA Grapalat"/>
          <w:sz w:val="20"/>
          <w:szCs w:val="20"/>
        </w:rPr>
        <w:t>օրն</w:t>
      </w:r>
      <w:r w:rsidRPr="00640568">
        <w:rPr>
          <w:rFonts w:ascii="GHEA Grapalat" w:hAnsi="GHEA Grapalat"/>
          <w:sz w:val="20"/>
          <w:szCs w:val="20"/>
          <w:lang w:val="es-ES"/>
        </w:rPr>
        <w:t xml:space="preserve"> </w:t>
      </w:r>
      <w:r w:rsidRPr="00BA41C0">
        <w:rPr>
          <w:rFonts w:ascii="GHEA Grapalat" w:hAnsi="GHEA Grapalat"/>
          <w:sz w:val="20"/>
          <w:szCs w:val="20"/>
        </w:rPr>
        <w:t>ուղարկվում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մարմինը</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վճռի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մասը</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w:t>
      </w:r>
    </w:p>
    <w:p w14:paraId="0404DADC" w14:textId="77777777" w:rsidR="00593045" w:rsidRPr="00640568" w:rsidRDefault="00593045" w:rsidP="00593045">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cs="GHEA Grapalat"/>
          <w:sz w:val="20"/>
          <w:szCs w:val="20"/>
        </w:rPr>
        <w:t>համար</w:t>
      </w:r>
      <w:r w:rsidRPr="00640568">
        <w:rPr>
          <w:rFonts w:ascii="GHEA Grapalat" w:hAnsi="GHEA Grapalat"/>
          <w:sz w:val="20"/>
          <w:szCs w:val="20"/>
          <w:lang w:val="es-ES"/>
        </w:rPr>
        <w:t xml:space="preserve"> </w:t>
      </w:r>
      <w:r w:rsidRPr="00BA41C0">
        <w:rPr>
          <w:rFonts w:ascii="GHEA Grapalat" w:hAnsi="GHEA Grapalat" w:cs="GHEA Grapalat"/>
          <w:sz w:val="20"/>
          <w:szCs w:val="20"/>
        </w:rPr>
        <w:t>գանձվող</w:t>
      </w:r>
      <w:r w:rsidRPr="00640568">
        <w:rPr>
          <w:rFonts w:ascii="GHEA Grapalat" w:hAnsi="GHEA Grapalat"/>
          <w:sz w:val="20"/>
          <w:szCs w:val="20"/>
          <w:lang w:val="es-ES"/>
        </w:rPr>
        <w:t xml:space="preserve"> </w:t>
      </w:r>
      <w:r w:rsidRPr="00BA41C0">
        <w:rPr>
          <w:rFonts w:ascii="GHEA Grapalat" w:hAnsi="GHEA Grapalat"/>
          <w:sz w:val="20"/>
          <w:szCs w:val="20"/>
        </w:rPr>
        <w:t>պետական</w:t>
      </w:r>
      <w:r w:rsidRPr="00640568">
        <w:rPr>
          <w:rFonts w:ascii="GHEA Grapalat" w:hAnsi="GHEA Grapalat"/>
          <w:sz w:val="20"/>
          <w:szCs w:val="20"/>
          <w:lang w:val="es-ES"/>
        </w:rPr>
        <w:t xml:space="preserve"> </w:t>
      </w:r>
      <w:r w:rsidRPr="00BA41C0">
        <w:rPr>
          <w:rFonts w:ascii="GHEA Grapalat" w:hAnsi="GHEA Grapalat"/>
          <w:sz w:val="20"/>
          <w:szCs w:val="20"/>
        </w:rPr>
        <w:t>տուրքերի</w:t>
      </w:r>
      <w:r w:rsidRPr="00640568">
        <w:rPr>
          <w:rFonts w:ascii="GHEA Grapalat" w:hAnsi="GHEA Grapalat"/>
          <w:sz w:val="20"/>
          <w:szCs w:val="20"/>
          <w:lang w:val="es-ES"/>
        </w:rPr>
        <w:t xml:space="preserve"> </w:t>
      </w:r>
      <w:r w:rsidRPr="00BA41C0">
        <w:rPr>
          <w:rFonts w:ascii="GHEA Grapalat" w:hAnsi="GHEA Grapalat"/>
          <w:sz w:val="20"/>
          <w:szCs w:val="20"/>
        </w:rPr>
        <w:t>դրույքաչափերը</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Պետական</w:t>
      </w:r>
      <w:r w:rsidRPr="00640568">
        <w:rPr>
          <w:rFonts w:ascii="GHEA Grapalat" w:hAnsi="GHEA Grapalat"/>
          <w:sz w:val="20"/>
          <w:szCs w:val="20"/>
          <w:lang w:val="es-ES"/>
        </w:rPr>
        <w:t xml:space="preserve"> </w:t>
      </w:r>
      <w:r w:rsidRPr="00BA41C0">
        <w:rPr>
          <w:rFonts w:ascii="GHEA Grapalat" w:hAnsi="GHEA Grapalat"/>
          <w:sz w:val="20"/>
          <w:szCs w:val="20"/>
        </w:rPr>
        <w:t>տուրքի</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օրենքով։</w:t>
      </w:r>
    </w:p>
    <w:p w14:paraId="4E6F7850" w14:textId="77777777" w:rsidR="00096865" w:rsidRDefault="00096865" w:rsidP="00EF3662">
      <w:pPr>
        <w:pStyle w:val="a3"/>
        <w:spacing w:line="240" w:lineRule="auto"/>
        <w:rPr>
          <w:rFonts w:ascii="GHEA Grapalat" w:hAnsi="GHEA Grapalat"/>
          <w:i w:val="0"/>
          <w:sz w:val="18"/>
          <w:szCs w:val="18"/>
          <w:u w:val="single"/>
          <w:lang w:val="hy-AM"/>
        </w:rPr>
      </w:pPr>
    </w:p>
    <w:p w14:paraId="5B18606F" w14:textId="77777777" w:rsidR="007C5EDC" w:rsidRDefault="007C5EDC" w:rsidP="00EF3662">
      <w:pPr>
        <w:pStyle w:val="a3"/>
        <w:spacing w:line="240" w:lineRule="auto"/>
        <w:rPr>
          <w:rFonts w:ascii="GHEA Grapalat" w:hAnsi="GHEA Grapalat"/>
          <w:i w:val="0"/>
          <w:sz w:val="18"/>
          <w:szCs w:val="18"/>
          <w:u w:val="single"/>
          <w:lang w:val="hy-AM"/>
        </w:rPr>
      </w:pPr>
    </w:p>
    <w:p w14:paraId="2E01797A" w14:textId="6195632D" w:rsidR="00096865" w:rsidRPr="005E1F72" w:rsidRDefault="00096865" w:rsidP="00F049D8">
      <w:pPr>
        <w:jc w:val="center"/>
        <w:rPr>
          <w:rFonts w:ascii="GHEA Grapalat" w:hAnsi="GHEA Grapalat"/>
          <w:b/>
          <w:szCs w:val="22"/>
          <w:lang w:val="af-ZA"/>
        </w:rPr>
      </w:pPr>
      <w:r w:rsidRPr="005E1F72">
        <w:rPr>
          <w:rFonts w:ascii="GHEA Grapalat" w:hAnsi="GHEA Grapalat" w:cs="Sylfaen"/>
          <w:b/>
          <w:szCs w:val="22"/>
          <w:lang w:val="es-ES"/>
        </w:rPr>
        <w:t>ՄԱՍ</w:t>
      </w:r>
      <w:r w:rsidRPr="005E1F72">
        <w:rPr>
          <w:rFonts w:ascii="GHEA Grapalat" w:hAnsi="GHEA Grapalat"/>
          <w:b/>
          <w:szCs w:val="22"/>
          <w:lang w:val="af-ZA"/>
        </w:rPr>
        <w:t xml:space="preserve">  II</w:t>
      </w:r>
    </w:p>
    <w:p w14:paraId="099E167D" w14:textId="77777777" w:rsidR="00096865" w:rsidRPr="005E1F72" w:rsidRDefault="00096865" w:rsidP="00EF3662">
      <w:pPr>
        <w:pStyle w:val="aa"/>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10D172BC" w14:textId="392602B9" w:rsidR="00096865" w:rsidRPr="005E1F72" w:rsidRDefault="00220AB7" w:rsidP="00EF3662">
      <w:pPr>
        <w:pStyle w:val="aa"/>
        <w:ind w:right="-7"/>
        <w:jc w:val="center"/>
        <w:rPr>
          <w:rFonts w:ascii="GHEA Grapalat" w:hAnsi="GHEA Grapalat"/>
          <w:b/>
          <w:szCs w:val="22"/>
          <w:lang w:val="af-ZA"/>
        </w:rPr>
      </w:pPr>
      <w:r w:rsidRPr="00BF21FE">
        <w:rPr>
          <w:rFonts w:ascii="GHEA Grapalat" w:hAnsi="GHEA Grapalat"/>
          <w:b/>
          <w:szCs w:val="22"/>
          <w:lang w:val="af-ZA"/>
        </w:rPr>
        <w:t>Գ</w:t>
      </w:r>
      <w:r>
        <w:rPr>
          <w:rFonts w:ascii="GHEA Grapalat" w:hAnsi="GHEA Grapalat"/>
          <w:b/>
          <w:szCs w:val="22"/>
          <w:lang w:val="af-ZA"/>
        </w:rPr>
        <w:t xml:space="preserve"> </w:t>
      </w:r>
      <w:r w:rsidRPr="00BF21FE">
        <w:rPr>
          <w:rFonts w:ascii="GHEA Grapalat" w:hAnsi="GHEA Grapalat"/>
          <w:b/>
          <w:szCs w:val="22"/>
          <w:lang w:val="af-ZA"/>
        </w:rPr>
        <w:t>Ն</w:t>
      </w:r>
      <w:r>
        <w:rPr>
          <w:rFonts w:ascii="GHEA Grapalat" w:hAnsi="GHEA Grapalat"/>
          <w:b/>
          <w:szCs w:val="22"/>
          <w:lang w:val="af-ZA"/>
        </w:rPr>
        <w:t xml:space="preserve"> </w:t>
      </w:r>
      <w:r w:rsidRPr="00BF21FE">
        <w:rPr>
          <w:rFonts w:ascii="GHEA Grapalat" w:hAnsi="GHEA Grapalat"/>
          <w:b/>
          <w:szCs w:val="22"/>
          <w:lang w:val="af-ZA"/>
        </w:rPr>
        <w:t>Ա</w:t>
      </w:r>
      <w:r>
        <w:rPr>
          <w:rFonts w:ascii="GHEA Grapalat" w:hAnsi="GHEA Grapalat"/>
          <w:b/>
          <w:szCs w:val="22"/>
          <w:lang w:val="af-ZA"/>
        </w:rPr>
        <w:t xml:space="preserve"> </w:t>
      </w:r>
      <w:r w:rsidRPr="00BF21FE">
        <w:rPr>
          <w:rFonts w:ascii="GHEA Grapalat" w:hAnsi="GHEA Grapalat"/>
          <w:b/>
          <w:szCs w:val="22"/>
          <w:lang w:val="af-ZA"/>
        </w:rPr>
        <w:t>Ն</w:t>
      </w:r>
      <w:r>
        <w:rPr>
          <w:rFonts w:ascii="GHEA Grapalat" w:hAnsi="GHEA Grapalat"/>
          <w:b/>
          <w:szCs w:val="22"/>
          <w:lang w:val="af-ZA"/>
        </w:rPr>
        <w:t xml:space="preserve"> </w:t>
      </w:r>
      <w:r w:rsidRPr="00BF21FE">
        <w:rPr>
          <w:rFonts w:ascii="GHEA Grapalat" w:hAnsi="GHEA Grapalat"/>
          <w:b/>
          <w:szCs w:val="22"/>
          <w:lang w:val="af-ZA"/>
        </w:rPr>
        <w:t>Շ</w:t>
      </w:r>
      <w:r>
        <w:rPr>
          <w:rFonts w:ascii="GHEA Grapalat" w:hAnsi="GHEA Grapalat"/>
          <w:b/>
          <w:szCs w:val="22"/>
          <w:lang w:val="af-ZA"/>
        </w:rPr>
        <w:t xml:space="preserve"> </w:t>
      </w:r>
      <w:r w:rsidRPr="00BF21FE">
        <w:rPr>
          <w:rFonts w:ascii="GHEA Grapalat" w:hAnsi="GHEA Grapalat"/>
          <w:b/>
          <w:szCs w:val="22"/>
          <w:lang w:val="af-ZA"/>
        </w:rPr>
        <w:t>Մ</w:t>
      </w:r>
      <w:r>
        <w:rPr>
          <w:rFonts w:ascii="GHEA Grapalat" w:hAnsi="GHEA Grapalat"/>
          <w:b/>
          <w:szCs w:val="22"/>
          <w:lang w:val="af-ZA"/>
        </w:rPr>
        <w:t xml:space="preserve"> </w:t>
      </w:r>
      <w:r w:rsidRPr="00BF21FE">
        <w:rPr>
          <w:rFonts w:ascii="GHEA Grapalat" w:hAnsi="GHEA Grapalat"/>
          <w:b/>
          <w:szCs w:val="22"/>
          <w:lang w:val="af-ZA"/>
        </w:rPr>
        <w:t>Ա</w:t>
      </w:r>
      <w:r>
        <w:rPr>
          <w:rFonts w:ascii="GHEA Grapalat" w:hAnsi="GHEA Grapalat"/>
          <w:b/>
          <w:szCs w:val="22"/>
          <w:lang w:val="af-ZA"/>
        </w:rPr>
        <w:t xml:space="preserve"> </w:t>
      </w:r>
      <w:r w:rsidRPr="00BF21FE">
        <w:rPr>
          <w:rFonts w:ascii="GHEA Grapalat" w:hAnsi="GHEA Grapalat"/>
          <w:b/>
          <w:szCs w:val="22"/>
          <w:lang w:val="af-ZA"/>
        </w:rPr>
        <w:t xml:space="preserve">Ն </w:t>
      </w:r>
      <w:r w:rsidR="00F049D8">
        <w:rPr>
          <w:rFonts w:ascii="GHEA Grapalat" w:hAnsi="GHEA Grapalat"/>
          <w:b/>
          <w:szCs w:val="22"/>
          <w:lang w:val="af-ZA"/>
        </w:rPr>
        <w:t xml:space="preserve">   </w:t>
      </w:r>
      <w:r w:rsidRPr="00BF21FE">
        <w:rPr>
          <w:rFonts w:ascii="GHEA Grapalat" w:hAnsi="GHEA Grapalat"/>
          <w:b/>
          <w:szCs w:val="22"/>
          <w:lang w:val="af-ZA"/>
        </w:rPr>
        <w:t>Հ</w:t>
      </w:r>
      <w:r>
        <w:rPr>
          <w:rFonts w:ascii="GHEA Grapalat" w:hAnsi="GHEA Grapalat"/>
          <w:b/>
          <w:szCs w:val="22"/>
          <w:lang w:val="af-ZA"/>
        </w:rPr>
        <w:t xml:space="preserve"> </w:t>
      </w:r>
      <w:r w:rsidRPr="00BF21FE">
        <w:rPr>
          <w:rFonts w:ascii="GHEA Grapalat" w:hAnsi="GHEA Grapalat"/>
          <w:b/>
          <w:szCs w:val="22"/>
          <w:lang w:val="af-ZA"/>
        </w:rPr>
        <w:t>Ա</w:t>
      </w:r>
      <w:r>
        <w:rPr>
          <w:rFonts w:ascii="GHEA Grapalat" w:hAnsi="GHEA Grapalat"/>
          <w:b/>
          <w:szCs w:val="22"/>
          <w:lang w:val="af-ZA"/>
        </w:rPr>
        <w:t xml:space="preserve"> </w:t>
      </w:r>
      <w:r w:rsidRPr="00BF21FE">
        <w:rPr>
          <w:rFonts w:ascii="GHEA Grapalat" w:hAnsi="GHEA Grapalat"/>
          <w:b/>
          <w:szCs w:val="22"/>
          <w:lang w:val="af-ZA"/>
        </w:rPr>
        <w:t>Ր</w:t>
      </w:r>
      <w:r>
        <w:rPr>
          <w:rFonts w:ascii="GHEA Grapalat" w:hAnsi="GHEA Grapalat"/>
          <w:b/>
          <w:szCs w:val="22"/>
          <w:lang w:val="af-ZA"/>
        </w:rPr>
        <w:t xml:space="preserve"> </w:t>
      </w:r>
      <w:r w:rsidRPr="00BF21FE">
        <w:rPr>
          <w:rFonts w:ascii="GHEA Grapalat" w:hAnsi="GHEA Grapalat"/>
          <w:b/>
          <w:szCs w:val="22"/>
          <w:lang w:val="af-ZA"/>
        </w:rPr>
        <w:t>Ց</w:t>
      </w:r>
      <w:r>
        <w:rPr>
          <w:rFonts w:ascii="GHEA Grapalat" w:hAnsi="GHEA Grapalat"/>
          <w:b/>
          <w:szCs w:val="22"/>
          <w:lang w:val="af-ZA"/>
        </w:rPr>
        <w:t xml:space="preserve"> </w:t>
      </w:r>
      <w:r w:rsidRPr="00BF21FE">
        <w:rPr>
          <w:rFonts w:ascii="GHEA Grapalat" w:hAnsi="GHEA Grapalat"/>
          <w:b/>
          <w:szCs w:val="22"/>
          <w:lang w:val="af-ZA"/>
        </w:rPr>
        <w:t>Մ</w:t>
      </w:r>
      <w:r>
        <w:rPr>
          <w:rFonts w:ascii="GHEA Grapalat" w:hAnsi="GHEA Grapalat"/>
          <w:b/>
          <w:szCs w:val="22"/>
          <w:lang w:val="af-ZA"/>
        </w:rPr>
        <w:t xml:space="preserve"> </w:t>
      </w:r>
      <w:r w:rsidRPr="00BF21FE">
        <w:rPr>
          <w:rFonts w:ascii="GHEA Grapalat" w:hAnsi="GHEA Grapalat"/>
          <w:b/>
          <w:szCs w:val="22"/>
          <w:lang w:val="af-ZA"/>
        </w:rPr>
        <w:t>Ա</w:t>
      </w:r>
      <w:r>
        <w:rPr>
          <w:rFonts w:ascii="GHEA Grapalat" w:hAnsi="GHEA Grapalat"/>
          <w:b/>
          <w:szCs w:val="22"/>
          <w:lang w:val="af-ZA"/>
        </w:rPr>
        <w:t xml:space="preserve"> </w:t>
      </w:r>
      <w:r w:rsidRPr="00BF21FE">
        <w:rPr>
          <w:rFonts w:ascii="GHEA Grapalat" w:hAnsi="GHEA Grapalat"/>
          <w:b/>
          <w:szCs w:val="22"/>
          <w:lang w:val="af-ZA"/>
        </w:rPr>
        <w:t>Ն</w:t>
      </w:r>
      <w:r w:rsidRPr="00F566BF">
        <w:rPr>
          <w:rFonts w:ascii="GHEA Grapalat" w:hAnsi="GHEA Grapalat"/>
          <w:b/>
          <w:szCs w:val="22"/>
          <w:lang w:val="af-ZA"/>
        </w:rPr>
        <w:t xml:space="preserve">  </w:t>
      </w:r>
      <w:r w:rsidR="00096865" w:rsidRPr="005E1F72">
        <w:rPr>
          <w:rFonts w:ascii="GHEA Grapalat" w:hAnsi="GHEA Grapalat" w:cs="Sylfaen"/>
          <w:b/>
          <w:szCs w:val="22"/>
          <w:lang w:val="es-ES"/>
        </w:rPr>
        <w:t>Հ</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Յ</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Ը</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Պ</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Ր</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Ս</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Ե</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Լ</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ՈՒ</w:t>
      </w:r>
    </w:p>
    <w:p w14:paraId="4E2B480C" w14:textId="77777777" w:rsidR="00096865" w:rsidRPr="005E1F72" w:rsidRDefault="00096865" w:rsidP="00EF3662">
      <w:pPr>
        <w:ind w:firstLine="567"/>
        <w:jc w:val="center"/>
        <w:rPr>
          <w:rFonts w:ascii="GHEA Grapalat" w:hAnsi="GHEA Grapalat"/>
          <w:szCs w:val="22"/>
          <w:lang w:val="af-ZA"/>
        </w:rPr>
      </w:pPr>
    </w:p>
    <w:p w14:paraId="6D77E593"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2BAF23DA"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78FF27F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14:paraId="6FAC9999"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lastRenderedPageBreak/>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14:paraId="4B8D7A64"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0D9D3941" w14:textId="77777777" w:rsidR="00096865" w:rsidRPr="005E1F72" w:rsidRDefault="00096865" w:rsidP="00EF3662">
      <w:pPr>
        <w:jc w:val="center"/>
        <w:rPr>
          <w:rFonts w:ascii="GHEA Grapalat" w:hAnsi="GHEA Grapalat"/>
          <w:b/>
          <w:szCs w:val="22"/>
          <w:lang w:val="af-ZA"/>
        </w:rPr>
      </w:pPr>
    </w:p>
    <w:p w14:paraId="63AA2D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12AC24B6" w14:textId="77777777" w:rsidR="00096865" w:rsidRPr="005E1F72" w:rsidRDefault="00096865" w:rsidP="00EF3662">
      <w:pPr>
        <w:ind w:firstLine="720"/>
        <w:jc w:val="center"/>
        <w:rPr>
          <w:rFonts w:ascii="GHEA Grapalat" w:hAnsi="GHEA Grapalat"/>
          <w:szCs w:val="22"/>
          <w:lang w:val="af-ZA"/>
        </w:rPr>
      </w:pPr>
    </w:p>
    <w:p w14:paraId="71090AAB"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r w:rsidR="004F78EF" w:rsidRPr="005E1F72">
        <w:rPr>
          <w:rFonts w:ascii="GHEA Grapalat" w:hAnsi="GHEA Grapalat"/>
          <w:sz w:val="20"/>
          <w:szCs w:val="20"/>
        </w:rPr>
        <w:t>հ</w:t>
      </w:r>
      <w:r w:rsidR="001F6578" w:rsidRPr="005E1F72">
        <w:rPr>
          <w:rFonts w:ascii="GHEA Grapalat" w:hAnsi="GHEA Grapalat"/>
          <w:sz w:val="20"/>
          <w:szCs w:val="20"/>
        </w:rPr>
        <w:t>ամակարգի</w:t>
      </w:r>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(տեղեկությունները):</w:t>
      </w:r>
    </w:p>
    <w:p w14:paraId="02EB36F0" w14:textId="77777777" w:rsidR="002D5CF0" w:rsidRPr="005E1F72" w:rsidRDefault="0078387F" w:rsidP="00EF3662">
      <w:pPr>
        <w:ind w:firstLine="567"/>
        <w:jc w:val="both"/>
        <w:rPr>
          <w:rFonts w:ascii="GHEA Grapalat" w:hAnsi="GHEA Grapalat" w:cs="Sylfaen"/>
          <w:sz w:val="20"/>
          <w:lang w:val="es-ES"/>
        </w:rPr>
      </w:pPr>
      <w:r w:rsidRPr="005E1F72">
        <w:rPr>
          <w:rFonts w:ascii="GHEA Grapalat" w:hAnsi="GHEA Grapalat" w:cs="Sylfaen"/>
          <w:sz w:val="20"/>
        </w:rPr>
        <w:t>Մասնակիցը</w:t>
      </w:r>
      <w:r w:rsidRPr="005E1F72">
        <w:rPr>
          <w:rFonts w:ascii="GHEA Grapalat" w:hAnsi="GHEA Grapalat" w:cs="Sylfaen"/>
          <w:sz w:val="20"/>
          <w:lang w:val="es-ES"/>
        </w:rPr>
        <w:t xml:space="preserve"> </w:t>
      </w:r>
      <w:r w:rsidR="002240AB" w:rsidRPr="005E1F72">
        <w:rPr>
          <w:rFonts w:ascii="GHEA Grapalat" w:hAnsi="GHEA Grapalat" w:cs="Sylfaen"/>
          <w:sz w:val="20"/>
        </w:rPr>
        <w:t>հայտով</w:t>
      </w:r>
      <w:r w:rsidR="002240AB" w:rsidRPr="005E1F72">
        <w:rPr>
          <w:rFonts w:ascii="GHEA Grapalat" w:hAnsi="GHEA Grapalat" w:cs="Sylfaen"/>
          <w:sz w:val="20"/>
          <w:lang w:val="es-ES"/>
        </w:rPr>
        <w:t xml:space="preserve"> </w:t>
      </w:r>
      <w:r w:rsidRPr="005E1F72">
        <w:rPr>
          <w:rFonts w:ascii="GHEA Grapalat" w:hAnsi="GHEA Grapalat" w:cs="Sylfaen"/>
          <w:sz w:val="20"/>
        </w:rPr>
        <w:t>ներկայացնում</w:t>
      </w:r>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r w:rsidRPr="005E1F72">
        <w:rPr>
          <w:rFonts w:ascii="GHEA Grapalat" w:hAnsi="GHEA Grapalat" w:cs="Sylfaen"/>
          <w:sz w:val="20"/>
        </w:rPr>
        <w:t>իր</w:t>
      </w:r>
      <w:r w:rsidRPr="005E1F72">
        <w:rPr>
          <w:rFonts w:ascii="GHEA Grapalat" w:hAnsi="GHEA Grapalat" w:cs="Sylfaen"/>
          <w:sz w:val="20"/>
          <w:lang w:val="es-ES"/>
        </w:rPr>
        <w:t xml:space="preserve"> </w:t>
      </w:r>
      <w:r w:rsidRPr="005E1F72">
        <w:rPr>
          <w:rFonts w:ascii="GHEA Grapalat" w:hAnsi="GHEA Grapalat" w:cs="Sylfaen"/>
          <w:sz w:val="20"/>
        </w:rPr>
        <w:t>կողմից</w:t>
      </w:r>
      <w:r w:rsidRPr="005E1F72">
        <w:rPr>
          <w:rFonts w:ascii="GHEA Grapalat" w:hAnsi="GHEA Grapalat" w:cs="Sylfaen"/>
          <w:sz w:val="20"/>
          <w:lang w:val="es-ES"/>
        </w:rPr>
        <w:t xml:space="preserve"> </w:t>
      </w:r>
      <w:r w:rsidRPr="005E1F72">
        <w:rPr>
          <w:rFonts w:ascii="GHEA Grapalat" w:hAnsi="GHEA Grapalat" w:cs="Sylfaen"/>
          <w:sz w:val="20"/>
        </w:rPr>
        <w:t>հաստատված</w:t>
      </w:r>
      <w:r w:rsidRPr="005E1F72">
        <w:rPr>
          <w:rFonts w:ascii="GHEA Grapalat" w:hAnsi="GHEA Grapalat" w:cs="Sylfaen"/>
          <w:sz w:val="20"/>
          <w:lang w:val="es-ES"/>
        </w:rPr>
        <w:t>`</w:t>
      </w:r>
    </w:p>
    <w:p w14:paraId="14A74F8F" w14:textId="77777777"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r w:rsidRPr="005E1F72">
        <w:rPr>
          <w:rFonts w:ascii="GHEA Grapalat" w:hAnsi="GHEA Grapalat"/>
          <w:b/>
          <w:sz w:val="20"/>
          <w:szCs w:val="20"/>
          <w:lang w:val="es-ES"/>
        </w:rPr>
        <w:t>Պիտանելիության չափորոշիչ</w:t>
      </w:r>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71A3E788" w14:textId="77777777" w:rsidR="00096865" w:rsidRPr="005E1F72" w:rsidRDefault="002D5CF0" w:rsidP="00EF3662">
      <w:pPr>
        <w:ind w:firstLine="567"/>
        <w:jc w:val="both"/>
        <w:rPr>
          <w:rFonts w:ascii="GHEA Grapalat" w:hAnsi="GHEA Grapalat" w:cs="Sylfaen"/>
          <w:sz w:val="20"/>
          <w:lang w:val="es-ES"/>
        </w:rPr>
      </w:pPr>
      <w:r w:rsidRPr="005E1F72">
        <w:rPr>
          <w:rFonts w:ascii="GHEA Grapalat" w:hAnsi="GHEA Grapalat" w:cs="Sylfaen"/>
          <w:sz w:val="20"/>
          <w:lang w:val="es-ES"/>
        </w:rPr>
        <w:t>2.</w:t>
      </w:r>
      <w:r w:rsidR="00D76BBA" w:rsidRPr="005E1F72">
        <w:rPr>
          <w:rFonts w:ascii="GHEA Grapalat" w:hAnsi="GHEA Grapalat" w:cs="Sylfaen"/>
          <w:sz w:val="20"/>
          <w:lang w:val="es-ES"/>
        </w:rPr>
        <w:t>1</w:t>
      </w:r>
      <w:r w:rsidRPr="005E1F72">
        <w:rPr>
          <w:rFonts w:ascii="GHEA Grapalat" w:hAnsi="GHEA Grapalat" w:cs="Sylfaen"/>
          <w:sz w:val="20"/>
          <w:lang w:val="es-ES"/>
        </w:rPr>
        <w:t xml:space="preserve"> </w:t>
      </w:r>
      <w:r w:rsidR="00096865" w:rsidRPr="005E1F72">
        <w:rPr>
          <w:rFonts w:ascii="GHEA Grapalat" w:hAnsi="GHEA Grapalat" w:cs="Sylfaen"/>
          <w:sz w:val="20"/>
          <w:lang w:val="ru-RU"/>
        </w:rPr>
        <w:t>ընթացակարգին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մասնակցելու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դիմում</w:t>
      </w:r>
      <w:r w:rsidR="00EF4630" w:rsidRPr="002A4619">
        <w:rPr>
          <w:rFonts w:ascii="GHEA Grapalat" w:hAnsi="GHEA Grapalat" w:cs="Sylfaen"/>
          <w:sz w:val="20"/>
          <w:lang w:val="es-ES"/>
        </w:rPr>
        <w:t>-</w:t>
      </w:r>
      <w:r w:rsidR="00EF4630">
        <w:rPr>
          <w:rFonts w:ascii="GHEA Grapalat" w:hAnsi="GHEA Grapalat" w:cs="Sylfaen"/>
          <w:sz w:val="20"/>
        </w:rPr>
        <w:t>հայտարարություն</w:t>
      </w:r>
      <w:r w:rsidR="00096865" w:rsidRPr="005E1F72">
        <w:rPr>
          <w:rFonts w:ascii="GHEA Grapalat" w:hAnsi="GHEA Grapalat" w:cs="Sylfaen"/>
          <w:sz w:val="20"/>
          <w:lang w:val="af-ZA"/>
        </w:rPr>
        <w:t xml:space="preserve">` </w:t>
      </w:r>
      <w:r w:rsidR="006F49AA" w:rsidRPr="005E1F72">
        <w:rPr>
          <w:rFonts w:ascii="GHEA Grapalat" w:hAnsi="GHEA Grapalat" w:cs="Sylfaen"/>
          <w:sz w:val="20"/>
          <w:lang w:val="af-ZA"/>
        </w:rPr>
        <w:t>համաձայն հ</w:t>
      </w:r>
      <w:r w:rsidR="00096865" w:rsidRPr="005E1F72">
        <w:rPr>
          <w:rFonts w:ascii="GHEA Grapalat" w:hAnsi="GHEA Grapalat" w:cs="Sylfaen"/>
          <w:sz w:val="20"/>
          <w:lang w:val="ru-RU"/>
        </w:rPr>
        <w:t>ավելված</w:t>
      </w:r>
      <w:r w:rsidR="00096865" w:rsidRPr="005E1F72">
        <w:rPr>
          <w:rFonts w:ascii="GHEA Grapalat" w:hAnsi="GHEA Grapalat" w:cs="Sylfaen"/>
          <w:sz w:val="20"/>
          <w:lang w:val="af-ZA"/>
        </w:rPr>
        <w:t xml:space="preserve"> N 1</w:t>
      </w:r>
      <w:r w:rsidR="006F49AA" w:rsidRPr="005E1F72">
        <w:rPr>
          <w:rFonts w:ascii="GHEA Grapalat" w:hAnsi="GHEA Grapalat" w:cs="Sylfaen"/>
          <w:sz w:val="20"/>
          <w:lang w:val="af-ZA"/>
        </w:rPr>
        <w:t>-ի</w:t>
      </w:r>
      <w:r w:rsidR="00BC6807" w:rsidRPr="005E1F72">
        <w:rPr>
          <w:rFonts w:ascii="GHEA Grapalat" w:hAnsi="GHEA Grapalat" w:cs="Sylfaen"/>
          <w:sz w:val="20"/>
          <w:lang w:val="es-ES"/>
        </w:rPr>
        <w:t>.</w:t>
      </w:r>
    </w:p>
    <w:p w14:paraId="37F6414C"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1C336A">
        <w:rPr>
          <w:rFonts w:ascii="GHEA Grapalat" w:hAnsi="GHEA Grapalat" w:cs="Sylfaen"/>
          <w:sz w:val="20"/>
          <w:lang w:val="af-ZA"/>
        </w:rPr>
        <w:t>2.</w:t>
      </w:r>
      <w:r w:rsidR="00180EE9" w:rsidRPr="001C336A">
        <w:rPr>
          <w:rFonts w:ascii="GHEA Grapalat" w:hAnsi="GHEA Grapalat" w:cs="Sylfaen"/>
          <w:sz w:val="20"/>
          <w:lang w:val="af-ZA"/>
        </w:rPr>
        <w:t>2</w:t>
      </w:r>
      <w:r w:rsidRPr="001C336A">
        <w:rPr>
          <w:rFonts w:ascii="GHEA Grapalat" w:hAnsi="GHEA Grapalat" w:cs="Sylfaen"/>
          <w:sz w:val="20"/>
          <w:lang w:val="af-ZA"/>
        </w:rPr>
        <w:t xml:space="preserve"> </w:t>
      </w:r>
      <w:r w:rsidR="00C96127" w:rsidRPr="001C336A">
        <w:rPr>
          <w:rFonts w:ascii="GHEA Grapalat" w:hAnsi="GHEA Grapalat" w:cs="Sylfaen"/>
          <w:sz w:val="20"/>
          <w:lang w:val="af-ZA"/>
        </w:rPr>
        <w:t xml:space="preserve">ենթակապալի </w:t>
      </w:r>
      <w:r w:rsidR="00EF4630" w:rsidRPr="001C336A">
        <w:rPr>
          <w:rFonts w:ascii="GHEA Grapalat" w:hAnsi="GHEA Grapalat" w:cs="Sylfaen"/>
          <w:sz w:val="20"/>
          <w:szCs w:val="24"/>
          <w:lang w:eastAsia="en-US"/>
        </w:rPr>
        <w:t>պայմանագրի</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պատճենը</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և</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դրա</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կողմ</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հանդիսացող</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անձի</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տվյալները</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եթե</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պայմանագիրն</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իրականացվելու</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է</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գործակալության</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միջոցով</w:t>
      </w:r>
      <w:r w:rsidR="00EF4630" w:rsidRPr="001C336A">
        <w:rPr>
          <w:rFonts w:ascii="GHEA Grapalat" w:hAnsi="GHEA Grapalat" w:cs="Sylfaen"/>
          <w:sz w:val="20"/>
          <w:szCs w:val="24"/>
          <w:lang w:val="af-ZA" w:eastAsia="en-US"/>
        </w:rPr>
        <w:t>.</w:t>
      </w:r>
    </w:p>
    <w:p w14:paraId="45A169DE" w14:textId="77777777" w:rsidR="00EF4630" w:rsidRPr="001C336A" w:rsidRDefault="00EF4630" w:rsidP="00505AD4">
      <w:pPr>
        <w:pStyle w:val="norm"/>
        <w:spacing w:line="240" w:lineRule="auto"/>
        <w:ind w:firstLine="567"/>
        <w:rPr>
          <w:rFonts w:ascii="GHEA Grapalat" w:hAnsi="GHEA Grapalat" w:cs="Sylfaen"/>
          <w:sz w:val="20"/>
          <w:szCs w:val="24"/>
          <w:lang w:val="af-ZA" w:eastAsia="en-US"/>
        </w:rPr>
      </w:pPr>
      <w:r w:rsidRPr="001C336A">
        <w:rPr>
          <w:rFonts w:ascii="GHEA Grapalat" w:hAnsi="GHEA Grapalat" w:cs="Sylfaen"/>
          <w:sz w:val="20"/>
          <w:szCs w:val="24"/>
          <w:lang w:val="af-ZA" w:eastAsia="en-US"/>
        </w:rPr>
        <w:t xml:space="preserve">2.3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պայմանագիրը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եթե</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մասնակիցները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գնման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ընթացակարգին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մասնակցում</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կարգով</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կոնսորցիումով</w:t>
      </w:r>
      <w:r w:rsidRPr="001C336A">
        <w:rPr>
          <w:rFonts w:ascii="GHEA Grapalat" w:hAnsi="GHEA Grapalat" w:cs="Sylfaen"/>
          <w:sz w:val="20"/>
          <w:szCs w:val="24"/>
          <w:lang w:val="af-ZA" w:eastAsia="en-US"/>
        </w:rPr>
        <w:t>).</w:t>
      </w:r>
      <w:r w:rsidR="001C336A">
        <w:rPr>
          <w:rFonts w:ascii="GHEA Grapalat" w:hAnsi="GHEA Grapalat" w:cs="Sylfaen"/>
          <w:sz w:val="20"/>
          <w:szCs w:val="24"/>
          <w:vertAlign w:val="superscript"/>
          <w:lang w:val="af-ZA" w:eastAsia="en-US"/>
        </w:rPr>
        <w:t>16</w:t>
      </w:r>
      <w:r w:rsidRPr="005C2865">
        <w:rPr>
          <w:rStyle w:val="af6"/>
          <w:rFonts w:ascii="GHEA Grapalat" w:hAnsi="GHEA Grapalat" w:cs="Sylfaen"/>
          <w:color w:val="FFFFFF"/>
          <w:sz w:val="20"/>
          <w:szCs w:val="24"/>
          <w:lang w:val="af-ZA" w:eastAsia="en-US"/>
        </w:rPr>
        <w:footnoteReference w:id="3"/>
      </w:r>
    </w:p>
    <w:p w14:paraId="01E25516" w14:textId="77777777" w:rsidR="002C4DBF" w:rsidRPr="005E1F72" w:rsidRDefault="00505AD4" w:rsidP="00EF3662">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w:t>
      </w:r>
      <w:r w:rsidR="002C4DBF" w:rsidRPr="005E1F72">
        <w:rPr>
          <w:rFonts w:ascii="GHEA Grapalat" w:hAnsi="GHEA Grapalat"/>
          <w:b/>
          <w:sz w:val="20"/>
          <w:szCs w:val="20"/>
          <w:lang w:val="es-ES"/>
        </w:rPr>
        <w:t xml:space="preserve">) </w:t>
      </w:r>
      <w:r w:rsidR="00FF3F8F" w:rsidRPr="005E1F72">
        <w:rPr>
          <w:rFonts w:ascii="GHEA Grapalat" w:hAnsi="GHEA Grapalat"/>
          <w:b/>
          <w:sz w:val="20"/>
          <w:szCs w:val="20"/>
          <w:lang w:val="es-ES"/>
        </w:rPr>
        <w:t>«</w:t>
      </w:r>
      <w:r w:rsidR="002C4DBF" w:rsidRPr="005E1F72">
        <w:rPr>
          <w:rFonts w:ascii="GHEA Grapalat" w:hAnsi="GHEA Grapalat"/>
          <w:b/>
          <w:sz w:val="20"/>
          <w:szCs w:val="20"/>
          <w:lang w:val="es-ES"/>
        </w:rPr>
        <w:t>Ֆինանսական</w:t>
      </w:r>
      <w:r w:rsidR="00FF3F8F" w:rsidRPr="005E1F72">
        <w:rPr>
          <w:rFonts w:ascii="GHEA Grapalat" w:hAnsi="GHEA Grapalat"/>
          <w:b/>
          <w:sz w:val="20"/>
          <w:szCs w:val="20"/>
          <w:lang w:val="es-ES"/>
        </w:rPr>
        <w:t xml:space="preserve"> չափորոշիչ»</w:t>
      </w:r>
      <w:r w:rsidR="00FF3F8F" w:rsidRPr="005E1F72">
        <w:rPr>
          <w:rFonts w:ascii="GHEA Grapalat" w:hAnsi="GHEA Grapalat" w:cs="Sylfaen"/>
          <w:sz w:val="20"/>
          <w:lang w:val="es-ES"/>
        </w:rPr>
        <w:t>.</w:t>
      </w:r>
    </w:p>
    <w:p w14:paraId="62E6CE55" w14:textId="77777777" w:rsidR="002E11D1" w:rsidRPr="001C336A" w:rsidRDefault="00096865" w:rsidP="00EF3662">
      <w:pPr>
        <w:ind w:firstLine="567"/>
        <w:jc w:val="both"/>
        <w:rPr>
          <w:rFonts w:ascii="GHEA Grapalat" w:hAnsi="GHEA Grapalat" w:cs="Sylfaen"/>
          <w:sz w:val="20"/>
          <w:lang w:val="af-ZA"/>
        </w:rPr>
      </w:pPr>
      <w:r w:rsidRPr="001C336A">
        <w:rPr>
          <w:rFonts w:ascii="GHEA Grapalat" w:hAnsi="GHEA Grapalat" w:cs="Sylfaen"/>
          <w:sz w:val="20"/>
          <w:lang w:val="af-ZA"/>
        </w:rPr>
        <w:t>2.</w:t>
      </w:r>
      <w:r w:rsidR="002E11D1" w:rsidRPr="001C336A">
        <w:rPr>
          <w:rFonts w:ascii="GHEA Grapalat" w:hAnsi="GHEA Grapalat" w:cs="Sylfaen"/>
          <w:sz w:val="20"/>
          <w:lang w:val="af-ZA"/>
        </w:rPr>
        <w:t>5</w:t>
      </w:r>
      <w:r w:rsidR="001C336A">
        <w:rPr>
          <w:rFonts w:ascii="GHEA Grapalat" w:hAnsi="GHEA Grapalat" w:cs="Sylfaen"/>
          <w:sz w:val="20"/>
          <w:lang w:val="af-ZA"/>
        </w:rPr>
        <w:t xml:space="preserve"> </w:t>
      </w:r>
      <w:r w:rsidR="00E67BA7" w:rsidRPr="001C336A">
        <w:rPr>
          <w:rFonts w:ascii="GHEA Grapalat" w:hAnsi="GHEA Grapalat" w:cs="Sylfaen"/>
          <w:sz w:val="20"/>
          <w:lang w:val="hy-AM"/>
        </w:rPr>
        <w:t>գնային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առաջարկ</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համաձայն</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հավելված</w:t>
      </w:r>
      <w:r w:rsidR="00294FFF" w:rsidRPr="001C336A">
        <w:rPr>
          <w:rFonts w:ascii="GHEA Grapalat" w:hAnsi="GHEA Grapalat" w:cs="Sylfaen"/>
          <w:sz w:val="20"/>
          <w:lang w:val="af-ZA"/>
        </w:rPr>
        <w:t xml:space="preserve"> N </w:t>
      </w:r>
      <w:r w:rsidR="004D557A" w:rsidRPr="001C336A">
        <w:rPr>
          <w:rFonts w:ascii="GHEA Grapalat" w:hAnsi="GHEA Grapalat" w:cs="Sylfaen"/>
          <w:sz w:val="20"/>
          <w:lang w:val="af-ZA"/>
        </w:rPr>
        <w:t>2</w:t>
      </w:r>
      <w:r w:rsidR="00294FFF" w:rsidRPr="001C336A">
        <w:rPr>
          <w:rFonts w:ascii="GHEA Grapalat" w:hAnsi="GHEA Grapalat" w:cs="Sylfaen"/>
          <w:sz w:val="20"/>
          <w:lang w:val="af-ZA"/>
        </w:rPr>
        <w:t>-</w:t>
      </w:r>
      <w:r w:rsidR="00294FFF" w:rsidRPr="001C336A">
        <w:rPr>
          <w:rFonts w:ascii="GHEA Grapalat" w:hAnsi="GHEA Grapalat" w:cs="Sylfaen"/>
          <w:sz w:val="20"/>
          <w:lang w:val="hy-AM"/>
        </w:rPr>
        <w:t>ի</w:t>
      </w:r>
      <w:r w:rsidR="00294FFF" w:rsidRPr="001C336A">
        <w:rPr>
          <w:rFonts w:ascii="GHEA Grapalat" w:hAnsi="GHEA Grapalat" w:cs="Sylfaen"/>
          <w:sz w:val="20"/>
          <w:lang w:val="af-ZA"/>
        </w:rPr>
        <w:t>: Գնային առաջարկը</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ներկայացվում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է</w:t>
      </w:r>
      <w:r w:rsidR="00E67BA7" w:rsidRPr="001C336A">
        <w:rPr>
          <w:rFonts w:ascii="GHEA Grapalat" w:hAnsi="GHEA Grapalat" w:cs="Sylfaen"/>
          <w:sz w:val="20"/>
          <w:lang w:val="af-ZA"/>
        </w:rPr>
        <w:t xml:space="preserve"> </w:t>
      </w:r>
      <w:r w:rsidR="00DD2073" w:rsidRPr="00D85759">
        <w:rPr>
          <w:rFonts w:ascii="GHEA Grapalat" w:hAnsi="GHEA Grapalat" w:cs="Sylfaen"/>
          <w:sz w:val="20"/>
          <w:lang w:val="hy-AM"/>
        </w:rPr>
        <w:t xml:space="preserve">արժեք (ինքնարժեքի և կանխատեսվող շահույթի հանրագումարը) </w:t>
      </w:r>
      <w:r w:rsidR="00E67BA7" w:rsidRPr="001C336A">
        <w:rPr>
          <w:rFonts w:ascii="GHEA Grapalat" w:hAnsi="GHEA Grapalat" w:cs="Sylfaen"/>
          <w:sz w:val="20"/>
          <w:lang w:val="hy-AM"/>
        </w:rPr>
        <w:t>և</w:t>
      </w:r>
      <w:r w:rsidR="00E67BA7" w:rsidRPr="00D85759">
        <w:rPr>
          <w:rFonts w:ascii="GHEA Grapalat" w:hAnsi="GHEA Grapalat" w:cs="Sylfaen"/>
          <w:sz w:val="20"/>
          <w:lang w:val="hy-AM"/>
        </w:rPr>
        <w:t xml:space="preserve"> </w:t>
      </w:r>
      <w:r w:rsidR="00E67BA7" w:rsidRPr="001C336A">
        <w:rPr>
          <w:rFonts w:ascii="GHEA Grapalat" w:hAnsi="GHEA Grapalat" w:cs="Sylfaen"/>
          <w:sz w:val="20"/>
          <w:lang w:val="hy-AM"/>
        </w:rPr>
        <w:t>ավելացված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արժեքի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հարկ</w:t>
      </w:r>
      <w:r w:rsidR="00E67BA7" w:rsidRPr="001C336A" w:rsidDel="001A1F55">
        <w:rPr>
          <w:rFonts w:ascii="GHEA Grapalat" w:hAnsi="GHEA Grapalat" w:cs="Sylfaen"/>
          <w:sz w:val="20"/>
          <w:lang w:val="af-ZA"/>
        </w:rPr>
        <w:t xml:space="preserve"> </w:t>
      </w:r>
      <w:r w:rsidR="00E67BA7" w:rsidRPr="001C336A">
        <w:rPr>
          <w:rFonts w:ascii="GHEA Grapalat" w:hAnsi="GHEA Grapalat" w:cs="Sylfaen"/>
          <w:sz w:val="20"/>
          <w:lang w:val="hy-AM"/>
        </w:rPr>
        <w:t>ընդհանրական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բաղադրիչներից</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բաղկացած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հաշվարկի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ձևով։</w:t>
      </w:r>
      <w:r w:rsidR="00E67BA7" w:rsidRPr="001C336A">
        <w:rPr>
          <w:rFonts w:ascii="GHEA Grapalat" w:hAnsi="GHEA Grapalat" w:cs="Sylfaen"/>
          <w:sz w:val="20"/>
          <w:lang w:val="af-ZA"/>
        </w:rPr>
        <w:t xml:space="preserve"> </w:t>
      </w:r>
      <w:r w:rsidR="00E93241">
        <w:rPr>
          <w:rFonts w:ascii="GHEA Grapalat" w:hAnsi="GHEA Grapalat" w:cs="Sylfaen"/>
          <w:sz w:val="20"/>
        </w:rPr>
        <w:t>Ա</w:t>
      </w:r>
      <w:r w:rsidR="00E93241" w:rsidRPr="001C336A">
        <w:rPr>
          <w:rFonts w:ascii="GHEA Grapalat" w:hAnsi="GHEA Grapalat" w:cs="Sylfaen"/>
          <w:sz w:val="20"/>
          <w:lang w:val="hy-AM"/>
        </w:rPr>
        <w:t>րժեքի</w:t>
      </w:r>
      <w:r w:rsidR="00E93241" w:rsidRPr="001C336A">
        <w:rPr>
          <w:rFonts w:ascii="GHEA Grapalat" w:hAnsi="GHEA Grapalat" w:cs="Sylfaen"/>
          <w:sz w:val="20"/>
          <w:lang w:val="af-ZA"/>
        </w:rPr>
        <w:t xml:space="preserve"> </w:t>
      </w:r>
      <w:r w:rsidR="00E67BA7" w:rsidRPr="001C336A">
        <w:rPr>
          <w:rFonts w:ascii="GHEA Grapalat" w:hAnsi="GHEA Grapalat" w:cs="Sylfaen"/>
          <w:sz w:val="20"/>
          <w:lang w:val="ru-RU"/>
        </w:rPr>
        <w:t>բաղադրիչների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հաշվարկ</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բացվածք</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կամ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այլ</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մանրամասներ</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չեն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պահանջվում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և</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ներկայացվում</w:t>
      </w:r>
      <w:r w:rsidR="002E11D1" w:rsidRPr="001C336A">
        <w:rPr>
          <w:rFonts w:ascii="GHEA Grapalat" w:hAnsi="GHEA Grapalat" w:cs="Sylfaen"/>
          <w:sz w:val="20"/>
          <w:lang w:val="af-ZA"/>
        </w:rPr>
        <w:t>.</w:t>
      </w:r>
    </w:p>
    <w:p w14:paraId="4B868C90" w14:textId="6E28B3AE" w:rsidR="002E11D1" w:rsidRPr="00DF5DFB" w:rsidRDefault="002E11D1" w:rsidP="002E11D1">
      <w:pPr>
        <w:pStyle w:val="norm"/>
        <w:spacing w:line="240" w:lineRule="auto"/>
        <w:ind w:firstLine="567"/>
        <w:rPr>
          <w:rFonts w:ascii="GHEA Grapalat" w:hAnsi="GHEA Grapalat" w:cs="Sylfaen"/>
          <w:color w:val="FF0000"/>
          <w:sz w:val="20"/>
          <w:szCs w:val="24"/>
          <w:lang w:val="af-ZA" w:eastAsia="en-US"/>
        </w:rPr>
      </w:pPr>
      <w:r w:rsidRPr="00DF5DFB">
        <w:rPr>
          <w:rFonts w:ascii="GHEA Grapalat" w:hAnsi="GHEA Grapalat"/>
          <w:color w:val="FF0000"/>
          <w:sz w:val="20"/>
          <w:lang w:val="af-ZA"/>
        </w:rPr>
        <w:t xml:space="preserve">2.6 </w:t>
      </w:r>
      <w:r w:rsidRPr="00DF5DFB">
        <w:rPr>
          <w:rFonts w:ascii="GHEA Grapalat" w:hAnsi="GHEA Grapalat" w:cs="Sylfaen"/>
          <w:color w:val="FF0000"/>
          <w:sz w:val="20"/>
          <w:szCs w:val="24"/>
          <w:lang w:eastAsia="en-US"/>
        </w:rPr>
        <w:t>շինարարական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աշխատանքների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գնման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դեպքում՝</w:t>
      </w:r>
      <w:r w:rsidR="00F049D8" w:rsidRPr="00F049D8">
        <w:rPr>
          <w:rFonts w:ascii="GHEA Grapalat" w:hAnsi="GHEA Grapalat" w:cs="Sylfaen"/>
          <w:sz w:val="20"/>
          <w:lang w:val="hy-AM"/>
        </w:rPr>
        <w:t xml:space="preserve"> </w:t>
      </w:r>
      <w:r w:rsidR="00F049D8" w:rsidRPr="00F049D8">
        <w:rPr>
          <w:rFonts w:ascii="GHEA Grapalat" w:hAnsi="GHEA Grapalat" w:cs="Sylfaen"/>
          <w:color w:val="FF0000"/>
          <w:sz w:val="20"/>
          <w:lang w:val="hy-AM"/>
        </w:rPr>
        <w:t>հավելված</w:t>
      </w:r>
      <w:r w:rsidR="00F049D8" w:rsidRPr="00F049D8">
        <w:rPr>
          <w:rFonts w:ascii="GHEA Grapalat" w:hAnsi="GHEA Grapalat" w:cs="Sylfaen"/>
          <w:color w:val="FF0000"/>
          <w:sz w:val="20"/>
          <w:lang w:val="af-ZA"/>
        </w:rPr>
        <w:t xml:space="preserve"> N 2.1</w:t>
      </w:r>
    </w:p>
    <w:p w14:paraId="03CB608F" w14:textId="77777777" w:rsidR="002E11D1" w:rsidRPr="00DF5DFB" w:rsidRDefault="002E11D1" w:rsidP="002E11D1">
      <w:pPr>
        <w:pStyle w:val="norm"/>
        <w:spacing w:line="240" w:lineRule="auto"/>
        <w:rPr>
          <w:rFonts w:ascii="GHEA Grapalat" w:hAnsi="GHEA Grapalat" w:cs="Sylfaen"/>
          <w:color w:val="FF0000"/>
          <w:sz w:val="20"/>
          <w:szCs w:val="24"/>
          <w:lang w:val="af-ZA" w:eastAsia="en-US"/>
        </w:rPr>
      </w:pP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իր</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կողմից</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հաստատված՝</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լրացված</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ծավալաթերթ</w:t>
      </w:r>
      <w:r w:rsidRPr="00DF5DFB">
        <w:rPr>
          <w:rFonts w:ascii="GHEA Grapalat" w:hAnsi="GHEA Grapalat" w:cs="Sylfaen"/>
          <w:color w:val="FF0000"/>
          <w:sz w:val="20"/>
          <w:szCs w:val="24"/>
          <w:lang w:val="af-ZA" w:eastAsia="en-US"/>
        </w:rPr>
        <w:t>-</w:t>
      </w:r>
      <w:r w:rsidRPr="00DF5DFB">
        <w:rPr>
          <w:rFonts w:ascii="GHEA Grapalat" w:hAnsi="GHEA Grapalat" w:cs="Sylfaen"/>
          <w:color w:val="FF0000"/>
          <w:sz w:val="20"/>
          <w:szCs w:val="24"/>
          <w:lang w:eastAsia="en-US"/>
        </w:rPr>
        <w:t>նախահաշիվ</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հաշվի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առնելով</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սույն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հրավերին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կցված</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ծավալաթերթով</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ըստ</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աշխատանքների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նախահաշվային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բաժինների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համար</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սահմանված</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առավելագույն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կշիռները</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Ընդ</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որում</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կշիռները</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կիրառվում</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են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մասնակցի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կողմից</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ներկայացված</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գնային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առաջարկի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նկատմամբ</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նկատի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ունենալով</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որ</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շեղումը</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չի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կարող</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ավել</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կամ</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պակաս</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լինել</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սույն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հրավերին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կցված</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ծավալաթերթով</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տվյալ</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բաժնի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համար</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սահմանված</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կշռի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չափի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տաս</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տոկոսից</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Աշխատանքների</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բաժինները</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չեն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կարող</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արհեստականորեն</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միավորվել</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կամ</w:t>
      </w:r>
      <w:r w:rsidRPr="00DF5DFB">
        <w:rPr>
          <w:rFonts w:ascii="GHEA Grapalat" w:hAnsi="GHEA Grapalat" w:cs="Sylfaen"/>
          <w:color w:val="FF0000"/>
          <w:sz w:val="20"/>
          <w:szCs w:val="24"/>
          <w:lang w:val="af-ZA" w:eastAsia="en-US"/>
        </w:rPr>
        <w:t xml:space="preserve"> </w:t>
      </w:r>
      <w:r w:rsidRPr="00DF5DFB">
        <w:rPr>
          <w:rFonts w:ascii="GHEA Grapalat" w:hAnsi="GHEA Grapalat" w:cs="Sylfaen"/>
          <w:color w:val="FF0000"/>
          <w:sz w:val="20"/>
          <w:szCs w:val="24"/>
          <w:lang w:eastAsia="en-US"/>
        </w:rPr>
        <w:t>առանձնացվել</w:t>
      </w:r>
      <w:r w:rsidRPr="00DF5DFB">
        <w:rPr>
          <w:rFonts w:ascii="GHEA Grapalat" w:hAnsi="GHEA Grapalat" w:cs="Sylfaen"/>
          <w:color w:val="FF0000"/>
          <w:sz w:val="20"/>
          <w:szCs w:val="24"/>
          <w:lang w:val="af-ZA" w:eastAsia="en-US"/>
        </w:rPr>
        <w:t xml:space="preserve">. </w:t>
      </w:r>
    </w:p>
    <w:p w14:paraId="2C44052C" w14:textId="011B3BE5" w:rsidR="002E11D1" w:rsidRPr="00372F1F" w:rsidRDefault="002E11D1" w:rsidP="002E11D1">
      <w:pPr>
        <w:pStyle w:val="norm"/>
        <w:spacing w:line="240" w:lineRule="auto"/>
        <w:rPr>
          <w:rFonts w:ascii="GHEA Grapalat" w:hAnsi="GHEA Grapalat" w:cs="Sylfaen"/>
          <w:color w:val="FF0000"/>
          <w:sz w:val="20"/>
          <w:szCs w:val="24"/>
          <w:lang w:val="af-ZA" w:eastAsia="en-US"/>
        </w:rPr>
      </w:pP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իր</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կողմից</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առաջարկվող՝</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սույն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հրավերին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կցված</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նախագծային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փաստաթղթերով</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սահմանված</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տեխնիկական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բնութագրերին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համապատասխանող</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սարքերի</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և</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սարքավորումների</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տեխնիկական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բնութագրերը</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ֆիրմային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անվանումները</w:t>
      </w:r>
      <w:r w:rsidR="00BA3B5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և</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երաշխիքային</w:t>
      </w:r>
      <w:r w:rsidRPr="00372F1F">
        <w:rPr>
          <w:rFonts w:ascii="GHEA Grapalat" w:hAnsi="GHEA Grapalat" w:cs="Sylfaen"/>
          <w:color w:val="FF0000"/>
          <w:sz w:val="20"/>
          <w:szCs w:val="24"/>
          <w:lang w:val="af-ZA" w:eastAsia="en-US"/>
        </w:rPr>
        <w:t xml:space="preserve"> </w:t>
      </w:r>
      <w:r w:rsidRPr="00372F1F">
        <w:rPr>
          <w:rFonts w:ascii="GHEA Grapalat" w:hAnsi="GHEA Grapalat" w:cs="Sylfaen"/>
          <w:color w:val="FF0000"/>
          <w:sz w:val="20"/>
          <w:szCs w:val="24"/>
          <w:lang w:eastAsia="en-US"/>
        </w:rPr>
        <w:t>ժամկետները</w:t>
      </w:r>
      <w:r w:rsidRPr="00372F1F">
        <w:rPr>
          <w:rFonts w:ascii="GHEA Grapalat" w:hAnsi="GHEA Grapalat" w:cs="Sylfaen"/>
          <w:color w:val="FF0000"/>
          <w:sz w:val="20"/>
          <w:szCs w:val="24"/>
          <w:lang w:val="af-ZA" w:eastAsia="en-US"/>
        </w:rPr>
        <w:t xml:space="preserve">:  </w:t>
      </w:r>
    </w:p>
    <w:p w14:paraId="48873DC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7</w:t>
      </w:r>
      <w:r w:rsidR="00A67EAC" w:rsidRPr="005E1F72">
        <w:rPr>
          <w:rFonts w:ascii="GHEA Grapalat" w:hAnsi="GHEA Grapalat" w:cs="Sylfaen"/>
          <w:sz w:val="20"/>
          <w:lang w:val="af-ZA"/>
        </w:rPr>
        <w:t xml:space="preserve"> </w:t>
      </w:r>
      <w:r w:rsidR="003946B4" w:rsidRPr="005E1F72">
        <w:rPr>
          <w:rFonts w:ascii="GHEA Grapalat" w:hAnsi="GHEA Grapalat" w:cs="Sylfaen"/>
          <w:sz w:val="20"/>
          <w:lang w:val="af-ZA"/>
        </w:rPr>
        <w:t xml:space="preserve">Սույն </w:t>
      </w:r>
      <w:r w:rsidR="003946B4" w:rsidRPr="005E1F72">
        <w:rPr>
          <w:rFonts w:ascii="GHEA Grapalat" w:hAnsi="GHEA Grapalat" w:cs="Sylfaen"/>
          <w:sz w:val="20"/>
          <w:lang w:val="ru-RU"/>
        </w:rPr>
        <w:t>հրավերով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նախատեսված</w:t>
      </w:r>
      <w:r w:rsidR="003946B4" w:rsidRPr="005E1F72">
        <w:rPr>
          <w:rFonts w:ascii="GHEA Grapalat" w:hAnsi="GHEA Grapalat" w:cs="Sylfaen"/>
          <w:sz w:val="20"/>
          <w:lang w:val="es-ES"/>
        </w:rPr>
        <w:t xml:space="preserve">` </w:t>
      </w:r>
      <w:r w:rsidR="00EE0EB3" w:rsidRPr="005E1F72">
        <w:rPr>
          <w:rFonts w:ascii="GHEA Grapalat" w:hAnsi="GHEA Grapalat" w:cs="Sylfaen"/>
          <w:sz w:val="20"/>
          <w:lang w:val="es-ES"/>
        </w:rPr>
        <w:t>մ</w:t>
      </w:r>
      <w:r w:rsidR="003946B4" w:rsidRPr="005E1F72">
        <w:rPr>
          <w:rFonts w:ascii="GHEA Grapalat" w:hAnsi="GHEA Grapalat" w:cs="Sylfaen"/>
          <w:sz w:val="20"/>
          <w:lang w:val="ru-RU"/>
        </w:rPr>
        <w:t>ասնակցի</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կազմված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փաստաթղթերը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ստորագրում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դրանք</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ներկայացնող</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այսուհետ</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w:t>
      </w:r>
      <w:r w:rsidR="003946B4" w:rsidRPr="005E1F72">
        <w:rPr>
          <w:rFonts w:ascii="GHEA Grapalat" w:hAnsi="GHEA Grapalat" w:cs="Sylfaen"/>
          <w:sz w:val="20"/>
          <w:lang w:val="es-ES"/>
        </w:rPr>
        <w:t>)</w:t>
      </w:r>
      <w:r w:rsidR="003946B4" w:rsidRPr="005E1F72">
        <w:rPr>
          <w:rFonts w:ascii="GHEA Grapalat" w:hAnsi="GHEA Grapalat" w:cs="Sylfaen"/>
          <w:sz w:val="20"/>
          <w:lang w:val="ru-RU"/>
        </w:rPr>
        <w:t>։</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Եթե</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ապա</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ներկայացվում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14:paraId="075AD2F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14:paraId="425D14DE" w14:textId="77777777" w:rsidR="00460CA5" w:rsidRPr="005E1F72" w:rsidRDefault="00460CA5" w:rsidP="00EF3662">
      <w:pPr>
        <w:jc w:val="center"/>
        <w:rPr>
          <w:rFonts w:ascii="GHEA Grapalat" w:hAnsi="GHEA Grapalat"/>
          <w:b/>
          <w:sz w:val="20"/>
          <w:lang w:val="af-ZA"/>
        </w:rPr>
      </w:pPr>
    </w:p>
    <w:p w14:paraId="07F66424"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126C643D"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634E439C"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4C84B481" w14:textId="77777777" w:rsidR="00E74BF6" w:rsidRPr="005E1F72" w:rsidRDefault="006C3873" w:rsidP="00EF3662">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1A0D83DF"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35BA812B" w14:textId="77777777" w:rsidR="00DF5DFB" w:rsidRPr="000934D3" w:rsidRDefault="00DF5DFB" w:rsidP="00DF5DFB">
      <w:pPr>
        <w:pStyle w:val="31"/>
        <w:spacing w:line="240" w:lineRule="auto"/>
        <w:jc w:val="right"/>
        <w:rPr>
          <w:rFonts w:ascii="GHEA Grapalat" w:hAnsi="GHEA Grapalat" w:cs="Sylfaen"/>
          <w:b/>
          <w:lang w:val="es-ES"/>
        </w:rPr>
      </w:pPr>
      <w:r w:rsidRPr="00F566BF">
        <w:rPr>
          <w:rFonts w:ascii="GHEA Grapalat" w:hAnsi="GHEA Grapalat" w:cs="Sylfaen"/>
          <w:b/>
          <w:lang w:val="es-ES"/>
        </w:rPr>
        <w:t>Հավելված</w:t>
      </w:r>
      <w:r w:rsidRPr="000934D3">
        <w:rPr>
          <w:rFonts w:ascii="GHEA Grapalat" w:hAnsi="GHEA Grapalat" w:cs="Sylfaen"/>
          <w:b/>
          <w:lang w:val="es-ES"/>
        </w:rPr>
        <w:t xml:space="preserve">  N 1</w:t>
      </w:r>
    </w:p>
    <w:p w14:paraId="4EFA0D43" w14:textId="59571DF4" w:rsidR="00DF5DFB" w:rsidRPr="000934D3" w:rsidRDefault="00DF5DFB" w:rsidP="00DF5DFB">
      <w:pPr>
        <w:pStyle w:val="31"/>
        <w:spacing w:line="240" w:lineRule="auto"/>
        <w:jc w:val="right"/>
        <w:rPr>
          <w:rFonts w:ascii="GHEA Grapalat" w:hAnsi="GHEA Grapalat" w:cs="Sylfaen"/>
          <w:b/>
          <w:lang w:val="es-ES"/>
        </w:rPr>
      </w:pPr>
      <w:r w:rsidRPr="00F566BF">
        <w:rPr>
          <w:rFonts w:ascii="GHEA Grapalat" w:hAnsi="GHEA Grapalat"/>
          <w:lang w:val="es-ES"/>
        </w:rPr>
        <w:t>«</w:t>
      </w:r>
      <w:r w:rsidR="0024754F">
        <w:rPr>
          <w:rFonts w:ascii="GHEA Grapalat" w:hAnsi="GHEA Grapalat" w:cs="Sylfaen"/>
          <w:b/>
          <w:lang w:val="hy-AM"/>
        </w:rPr>
        <w:t>ՔԲԿ-</w:t>
      </w:r>
      <w:r w:rsidR="00A84E3F">
        <w:rPr>
          <w:rFonts w:ascii="GHEA Grapalat" w:hAnsi="GHEA Grapalat" w:cs="Sylfaen"/>
          <w:b/>
          <w:lang w:val="es-ES"/>
        </w:rPr>
        <w:t>ԳՀԱՇՁԲ-2</w:t>
      </w:r>
      <w:r w:rsidR="00CD3352">
        <w:rPr>
          <w:rFonts w:ascii="GHEA Grapalat" w:hAnsi="GHEA Grapalat" w:cs="Sylfaen"/>
          <w:b/>
          <w:lang w:val="hy-AM"/>
        </w:rPr>
        <w:t>3</w:t>
      </w:r>
      <w:r w:rsidR="00CD3352">
        <w:rPr>
          <w:rFonts w:ascii="GHEA Grapalat" w:hAnsi="GHEA Grapalat" w:cs="Sylfaen"/>
          <w:b/>
          <w:lang w:val="es-ES"/>
        </w:rPr>
        <w:t>/</w:t>
      </w:r>
      <w:r w:rsidR="000D219F">
        <w:rPr>
          <w:rFonts w:ascii="GHEA Grapalat" w:hAnsi="GHEA Grapalat" w:cs="Sylfaen"/>
          <w:b/>
          <w:lang w:val="hy-AM"/>
        </w:rPr>
        <w:t>27</w:t>
      </w:r>
      <w:r w:rsidRPr="000934D3">
        <w:rPr>
          <w:rFonts w:ascii="GHEA Grapalat" w:hAnsi="GHEA Grapalat" w:cs="Sylfaen"/>
          <w:b/>
          <w:lang w:val="es-ES"/>
        </w:rPr>
        <w:t xml:space="preserve">»  </w:t>
      </w:r>
      <w:r w:rsidRPr="00F566BF">
        <w:rPr>
          <w:rFonts w:ascii="GHEA Grapalat" w:hAnsi="GHEA Grapalat" w:cs="Sylfaen"/>
          <w:b/>
          <w:lang w:val="es-ES"/>
        </w:rPr>
        <w:t>ծածկագրով</w:t>
      </w:r>
    </w:p>
    <w:p w14:paraId="69DB977B" w14:textId="77777777" w:rsidR="00DF5DFB" w:rsidRPr="000934D3" w:rsidRDefault="00DF5DFB" w:rsidP="00DF5DFB">
      <w:pPr>
        <w:pStyle w:val="31"/>
        <w:spacing w:line="240" w:lineRule="auto"/>
        <w:jc w:val="right"/>
        <w:rPr>
          <w:rFonts w:ascii="GHEA Grapalat" w:hAnsi="GHEA Grapalat" w:cs="Sylfaen"/>
          <w:b/>
          <w:lang w:val="es-ES"/>
        </w:rPr>
      </w:pPr>
      <w:proofErr w:type="gramStart"/>
      <w:r>
        <w:rPr>
          <w:rFonts w:ascii="GHEA Grapalat" w:hAnsi="GHEA Grapalat" w:cs="Sylfaen"/>
          <w:b/>
          <w:lang w:val="es-ES"/>
        </w:rPr>
        <w:t>գնանշման</w:t>
      </w:r>
      <w:proofErr w:type="gramEnd"/>
      <w:r>
        <w:rPr>
          <w:rFonts w:ascii="GHEA Grapalat" w:hAnsi="GHEA Grapalat" w:cs="Sylfaen"/>
          <w:b/>
          <w:lang w:val="es-ES"/>
        </w:rPr>
        <w:t xml:space="preserve"> հարցման</w:t>
      </w:r>
      <w:r w:rsidRPr="000934D3">
        <w:rPr>
          <w:rFonts w:ascii="GHEA Grapalat" w:hAnsi="GHEA Grapalat" w:cs="Sylfaen"/>
          <w:b/>
          <w:lang w:val="es-ES"/>
        </w:rPr>
        <w:t xml:space="preserve"> </w:t>
      </w:r>
      <w:r w:rsidRPr="00F566BF">
        <w:rPr>
          <w:rFonts w:ascii="GHEA Grapalat" w:hAnsi="GHEA Grapalat" w:cs="Sylfaen"/>
          <w:b/>
          <w:lang w:val="es-ES"/>
        </w:rPr>
        <w:t>հրավերի</w:t>
      </w:r>
    </w:p>
    <w:p w14:paraId="284F4937" w14:textId="77777777" w:rsidR="00DF5DFB" w:rsidRPr="00F566BF" w:rsidRDefault="00DF5DFB" w:rsidP="00DF5DFB">
      <w:pPr>
        <w:jc w:val="center"/>
        <w:rPr>
          <w:rFonts w:ascii="GHEA Grapalat" w:hAnsi="GHEA Grapalat" w:cs="Sylfaen"/>
          <w:b/>
          <w:lang w:val="es-ES"/>
        </w:rPr>
      </w:pPr>
    </w:p>
    <w:p w14:paraId="04B87C4E" w14:textId="77777777" w:rsidR="00DF5DFB" w:rsidRPr="00F566BF" w:rsidRDefault="00DF5DFB" w:rsidP="00DF5DFB">
      <w:pPr>
        <w:jc w:val="center"/>
        <w:rPr>
          <w:rFonts w:ascii="GHEA Grapalat" w:hAnsi="GHEA Grapalat" w:cs="Arial"/>
          <w:b/>
          <w:lang w:val="es-ES"/>
        </w:rPr>
      </w:pPr>
      <w:r w:rsidRPr="00F566BF">
        <w:rPr>
          <w:rFonts w:ascii="GHEA Grapalat" w:hAnsi="GHEA Grapalat" w:cs="Sylfaen"/>
          <w:b/>
          <w:lang w:val="es-ES"/>
        </w:rPr>
        <w:t>ԴԻՄՈՒՄՀԱՅՏԱՐԱՐՈՒԹՅՈՒՆ</w:t>
      </w:r>
    </w:p>
    <w:p w14:paraId="34856E17" w14:textId="77777777" w:rsidR="00DF5DFB" w:rsidRPr="00F566BF" w:rsidRDefault="00DF5DFB" w:rsidP="00DF5DFB">
      <w:pPr>
        <w:pStyle w:val="6"/>
        <w:jc w:val="center"/>
        <w:rPr>
          <w:rFonts w:ascii="GHEA Grapalat" w:hAnsi="GHEA Grapalat" w:cs="Arial"/>
          <w:color w:val="auto"/>
          <w:sz w:val="24"/>
          <w:szCs w:val="24"/>
          <w:lang w:val="es-ES"/>
        </w:rPr>
      </w:pPr>
      <w:proofErr w:type="gramStart"/>
      <w:r>
        <w:rPr>
          <w:rFonts w:ascii="GHEA Grapalat" w:hAnsi="GHEA Grapalat" w:cs="Sylfaen"/>
          <w:color w:val="auto"/>
          <w:sz w:val="24"/>
          <w:szCs w:val="24"/>
          <w:lang w:val="es-ES"/>
        </w:rPr>
        <w:t>գնանշման</w:t>
      </w:r>
      <w:proofErr w:type="gramEnd"/>
      <w:r>
        <w:rPr>
          <w:rFonts w:ascii="GHEA Grapalat" w:hAnsi="GHEA Grapalat" w:cs="Sylfaen"/>
          <w:color w:val="auto"/>
          <w:sz w:val="24"/>
          <w:szCs w:val="24"/>
          <w:lang w:val="es-ES"/>
        </w:rPr>
        <w:t xml:space="preserve"> հարցման</w:t>
      </w:r>
      <w:r w:rsidRPr="00F566BF">
        <w:rPr>
          <w:rFonts w:ascii="GHEA Grapalat" w:hAnsi="GHEA Grapalat" w:cs="Sylfaen"/>
          <w:color w:val="auto"/>
          <w:sz w:val="24"/>
          <w:szCs w:val="24"/>
          <w:lang w:val="es-ES"/>
        </w:rPr>
        <w:t>ն մասնակցելու</w:t>
      </w:r>
      <w:r w:rsidRPr="00F566BF">
        <w:rPr>
          <w:rFonts w:ascii="GHEA Grapalat" w:hAnsi="GHEA Grapalat" w:cs="Arial"/>
          <w:color w:val="auto"/>
          <w:sz w:val="24"/>
          <w:szCs w:val="24"/>
          <w:lang w:val="es-ES"/>
        </w:rPr>
        <w:t xml:space="preserve">  </w:t>
      </w:r>
    </w:p>
    <w:p w14:paraId="7DDD3335" w14:textId="77777777" w:rsidR="00DF5DFB" w:rsidRPr="00F566BF" w:rsidRDefault="00DF5DFB" w:rsidP="00DF5DFB">
      <w:pPr>
        <w:rPr>
          <w:lang w:val="es-ES" w:eastAsia="ru-RU"/>
        </w:rPr>
      </w:pPr>
    </w:p>
    <w:p w14:paraId="2A0263B4" w14:textId="77777777" w:rsidR="00DF5DFB" w:rsidRPr="00F566BF" w:rsidRDefault="00DF5DFB" w:rsidP="00DF5DFB">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gramStart"/>
      <w:r w:rsidRPr="00F566BF">
        <w:rPr>
          <w:rFonts w:ascii="GHEA Grapalat" w:hAnsi="GHEA Grapalat" w:cs="Sylfaen"/>
          <w:sz w:val="20"/>
          <w:szCs w:val="20"/>
          <w:lang w:val="es-ES"/>
        </w:rPr>
        <w:t>հայտնում</w:t>
      </w:r>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որ</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ցանկություն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ունի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մասնակցել</w:t>
      </w:r>
    </w:p>
    <w:p w14:paraId="38B7B626" w14:textId="77777777" w:rsidR="00DF5DFB" w:rsidRPr="00F566BF" w:rsidRDefault="00DF5DFB" w:rsidP="00DF5DFB">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gramStart"/>
      <w:r w:rsidRPr="00F566BF">
        <w:rPr>
          <w:rFonts w:ascii="GHEA Grapalat" w:hAnsi="GHEA Grapalat" w:cs="Sylfaen"/>
          <w:vertAlign w:val="superscript"/>
          <w:lang w:val="es-ES"/>
        </w:rPr>
        <w:t>մասնակցի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r w:rsidRPr="00F566BF">
        <w:rPr>
          <w:rFonts w:ascii="GHEA Grapalat" w:hAnsi="GHEA Grapalat" w:cs="Arial"/>
          <w:vertAlign w:val="superscript"/>
          <w:lang w:val="es-ES"/>
        </w:rPr>
        <w:t xml:space="preserve"> </w:t>
      </w:r>
    </w:p>
    <w:p w14:paraId="7AD3ADC3" w14:textId="69F3EEFC" w:rsidR="00DF5DFB" w:rsidRPr="00F566BF" w:rsidRDefault="00DF5DFB" w:rsidP="00DF5DFB">
      <w:pPr>
        <w:jc w:val="both"/>
        <w:rPr>
          <w:rFonts w:ascii="GHEA Grapalat" w:hAnsi="GHEA Grapalat"/>
          <w:sz w:val="22"/>
          <w:szCs w:val="22"/>
          <w:u w:val="single"/>
          <w:lang w:val="es-ES"/>
        </w:rPr>
      </w:pPr>
      <w:r>
        <w:rPr>
          <w:rFonts w:ascii="GHEA Grapalat" w:hAnsi="GHEA Grapalat"/>
          <w:sz w:val="20"/>
          <w:lang w:val="af-ZA"/>
        </w:rPr>
        <w:t xml:space="preserve">ՀՀ </w:t>
      </w:r>
      <w:r w:rsidR="00F25A11">
        <w:rPr>
          <w:rFonts w:ascii="GHEA Grapalat" w:hAnsi="GHEA Grapalat"/>
          <w:sz w:val="20"/>
          <w:lang w:val="hy-AM"/>
        </w:rPr>
        <w:t>ԱՆ «Քրեակատարողական բժշկության կենտրոն» ՊՈԱԿ-ի</w:t>
      </w:r>
      <w:r>
        <w:rPr>
          <w:rFonts w:ascii="GHEA Grapalat" w:hAnsi="GHEA Grapalat" w:cs="Sylfaen"/>
          <w:sz w:val="20"/>
          <w:szCs w:val="20"/>
          <w:lang w:val="es-ES"/>
        </w:rPr>
        <w:t xml:space="preserve"> </w:t>
      </w:r>
      <w:r w:rsidRPr="00F049D8">
        <w:rPr>
          <w:rFonts w:ascii="GHEA Grapalat" w:hAnsi="GHEA Grapalat" w:cs="Sylfaen"/>
          <w:sz w:val="20"/>
          <w:szCs w:val="20"/>
          <w:lang w:val="es-ES"/>
        </w:rPr>
        <w:t>կողմից</w:t>
      </w:r>
      <w:r w:rsidR="00F049D8">
        <w:rPr>
          <w:rFonts w:ascii="GHEA Grapalat" w:hAnsi="GHEA Grapalat" w:cs="Sylfaen"/>
          <w:sz w:val="20"/>
          <w:szCs w:val="20"/>
          <w:lang w:val="es-ES"/>
        </w:rPr>
        <w:t xml:space="preserve"> </w:t>
      </w:r>
      <w:r w:rsidR="00CD3352" w:rsidRPr="00F566BF">
        <w:rPr>
          <w:rFonts w:ascii="GHEA Grapalat" w:hAnsi="GHEA Grapalat"/>
          <w:lang w:val="es-ES"/>
        </w:rPr>
        <w:t>«</w:t>
      </w:r>
      <w:r w:rsidR="00CD3352">
        <w:rPr>
          <w:rFonts w:ascii="GHEA Grapalat" w:hAnsi="GHEA Grapalat" w:cs="Sylfaen"/>
          <w:b/>
          <w:lang w:val="hy-AM"/>
        </w:rPr>
        <w:t>ՔԲԿ-</w:t>
      </w:r>
      <w:r w:rsidR="00CD3352">
        <w:rPr>
          <w:rFonts w:ascii="GHEA Grapalat" w:hAnsi="GHEA Grapalat" w:cs="Sylfaen"/>
          <w:b/>
          <w:lang w:val="es-ES"/>
        </w:rPr>
        <w:t>ԳՀԱՇՁԲ-2</w:t>
      </w:r>
      <w:r w:rsidR="00CD3352">
        <w:rPr>
          <w:rFonts w:ascii="GHEA Grapalat" w:hAnsi="GHEA Grapalat" w:cs="Sylfaen"/>
          <w:b/>
          <w:lang w:val="hy-AM"/>
        </w:rPr>
        <w:t>3</w:t>
      </w:r>
      <w:r w:rsidR="00CD3352">
        <w:rPr>
          <w:rFonts w:ascii="GHEA Grapalat" w:hAnsi="GHEA Grapalat" w:cs="Sylfaen"/>
          <w:b/>
          <w:lang w:val="es-ES"/>
        </w:rPr>
        <w:t>/</w:t>
      </w:r>
      <w:r w:rsidR="00CD3352">
        <w:rPr>
          <w:rFonts w:ascii="GHEA Grapalat" w:hAnsi="GHEA Grapalat" w:cs="Sylfaen"/>
          <w:b/>
          <w:lang w:val="hy-AM"/>
        </w:rPr>
        <w:t>2</w:t>
      </w:r>
      <w:r w:rsidR="000D219F">
        <w:rPr>
          <w:rFonts w:ascii="GHEA Grapalat" w:hAnsi="GHEA Grapalat" w:cs="Sylfaen"/>
          <w:b/>
          <w:lang w:val="hy-AM"/>
        </w:rPr>
        <w:t>7</w:t>
      </w:r>
      <w:r w:rsidR="00CD3352" w:rsidRPr="000934D3">
        <w:rPr>
          <w:rFonts w:ascii="GHEA Grapalat" w:hAnsi="GHEA Grapalat" w:cs="Sylfaen"/>
          <w:b/>
          <w:lang w:val="es-ES"/>
        </w:rPr>
        <w:t xml:space="preserve">»  </w:t>
      </w:r>
      <w:r w:rsidRPr="00F566BF">
        <w:rPr>
          <w:rFonts w:ascii="GHEA Grapalat" w:hAnsi="GHEA Grapalat" w:cs="Sylfaen"/>
          <w:sz w:val="20"/>
          <w:szCs w:val="20"/>
          <w:lang w:val="es-ES"/>
        </w:rPr>
        <w:t>ծածկագրով հայտարարված</w:t>
      </w:r>
    </w:p>
    <w:p w14:paraId="25BE0981" w14:textId="77777777" w:rsidR="00DF5DFB" w:rsidRPr="00F566BF" w:rsidRDefault="00DF5DFB" w:rsidP="00DF5DFB">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w:t>
      </w:r>
      <w:r w:rsidRPr="00F566BF">
        <w:rPr>
          <w:rFonts w:ascii="GHEA Grapalat" w:hAnsi="GHEA Grapalat" w:cs="Arial"/>
          <w:sz w:val="16"/>
          <w:szCs w:val="16"/>
          <w:lang w:val="es-ES"/>
        </w:rPr>
        <w:t xml:space="preserve"> </w:t>
      </w:r>
      <w:r w:rsidRPr="00F566BF">
        <w:rPr>
          <w:rFonts w:ascii="GHEA Grapalat" w:hAnsi="GHEA Grapalat"/>
          <w:u w:val="single"/>
          <w:lang w:val="es-ES"/>
        </w:rPr>
        <w:tab/>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t xml:space="preserve">     </w:t>
      </w:r>
      <w:r w:rsidRPr="00F566BF">
        <w:rPr>
          <w:rFonts w:ascii="GHEA Grapalat" w:hAnsi="GHEA Grapalat" w:cs="Sylfaen"/>
          <w:sz w:val="20"/>
          <w:szCs w:val="20"/>
          <w:lang w:val="es-ES"/>
        </w:rPr>
        <w:t xml:space="preserve"> չափաբաժնին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չափաբաժիններին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հրավերի </w:t>
      </w:r>
    </w:p>
    <w:p w14:paraId="067F507D" w14:textId="77777777" w:rsidR="00DF5DFB" w:rsidRPr="00F566BF" w:rsidRDefault="00DF5DFB" w:rsidP="00DF5DFB">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չափաբաժնի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չափաբաժինների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համարը</w:t>
      </w:r>
    </w:p>
    <w:p w14:paraId="5D3F8ED8" w14:textId="77777777" w:rsidR="00DF5DFB" w:rsidRPr="00F566BF" w:rsidRDefault="00DF5DFB" w:rsidP="00DF5DFB">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gramStart"/>
      <w:r w:rsidRPr="00F566BF">
        <w:rPr>
          <w:rFonts w:ascii="GHEA Grapalat" w:hAnsi="GHEA Grapalat" w:cs="Sylfaen"/>
          <w:sz w:val="20"/>
          <w:szCs w:val="20"/>
          <w:lang w:val="es-ES"/>
        </w:rPr>
        <w:t>պահանջներին</w:t>
      </w:r>
      <w:proofErr w:type="gramEnd"/>
      <w:r w:rsidRPr="00F566BF">
        <w:rPr>
          <w:rFonts w:ascii="GHEA Grapalat" w:hAnsi="GHEA Grapalat" w:cs="Sylfaen"/>
          <w:sz w:val="20"/>
          <w:szCs w:val="20"/>
          <w:lang w:val="es-ES"/>
        </w:rPr>
        <w:t xml:space="preserve"> համապատասխան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ներկայացնում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w:t>
      </w:r>
    </w:p>
    <w:p w14:paraId="6A57E097" w14:textId="77777777" w:rsidR="00DF5DFB" w:rsidRPr="00F566BF" w:rsidRDefault="00DF5DFB" w:rsidP="00DF5DFB">
      <w:pPr>
        <w:jc w:val="both"/>
        <w:rPr>
          <w:rFonts w:ascii="GHEA Grapalat" w:hAnsi="GHEA Grapalat"/>
          <w:sz w:val="12"/>
          <w:szCs w:val="12"/>
          <w:u w:val="single"/>
          <w:lang w:val="es-ES"/>
        </w:rPr>
      </w:pPr>
    </w:p>
    <w:p w14:paraId="484FDED1" w14:textId="77777777" w:rsidR="00DF5DFB" w:rsidRPr="00F566BF" w:rsidRDefault="00DF5DFB" w:rsidP="00DF5DFB">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հավաստում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որ հանդիսանում է </w:t>
      </w:r>
    </w:p>
    <w:p w14:paraId="3B23C939" w14:textId="77777777" w:rsidR="00DF5DFB" w:rsidRPr="00F566BF" w:rsidRDefault="00DF5DFB" w:rsidP="00DF5DFB">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մասնակցի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66EB6C9E" w14:textId="77777777" w:rsidR="00DF5DFB" w:rsidRPr="00F566BF" w:rsidRDefault="00DF5DFB" w:rsidP="00DF5DFB">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gramStart"/>
      <w:r w:rsidRPr="00F566BF">
        <w:rPr>
          <w:rFonts w:ascii="GHEA Grapalat" w:hAnsi="GHEA Grapalat" w:cs="Sylfaen"/>
          <w:sz w:val="20"/>
          <w:szCs w:val="20"/>
          <w:lang w:val="es-ES"/>
        </w:rPr>
        <w:t>ռեզիդենտ</w:t>
      </w:r>
      <w:proofErr w:type="gramEnd"/>
      <w:r w:rsidRPr="00F566BF">
        <w:rPr>
          <w:rFonts w:ascii="GHEA Grapalat" w:hAnsi="GHEA Grapalat" w:cs="Sylfaen"/>
          <w:sz w:val="20"/>
          <w:szCs w:val="20"/>
          <w:lang w:val="es-ES"/>
        </w:rPr>
        <w:t xml:space="preserve">:  </w:t>
      </w:r>
    </w:p>
    <w:p w14:paraId="70B2CC3A" w14:textId="77777777" w:rsidR="00DF5DFB" w:rsidRPr="00F566BF" w:rsidRDefault="00DF5DFB" w:rsidP="00DF5DFB">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gramStart"/>
      <w:r w:rsidRPr="00F566BF">
        <w:rPr>
          <w:rFonts w:ascii="GHEA Grapalat" w:hAnsi="GHEA Grapalat" w:cs="Arial"/>
          <w:vertAlign w:val="superscript"/>
          <w:lang w:val="es-ES"/>
        </w:rPr>
        <w:t>երկրի</w:t>
      </w:r>
      <w:proofErr w:type="gramEnd"/>
      <w:r w:rsidRPr="00F566BF">
        <w:rPr>
          <w:rFonts w:ascii="GHEA Grapalat" w:hAnsi="GHEA Grapalat" w:cs="Arial"/>
          <w:vertAlign w:val="superscript"/>
          <w:lang w:val="es-ES"/>
        </w:rPr>
        <w:t xml:space="preserve"> անվանումը</w:t>
      </w:r>
    </w:p>
    <w:p w14:paraId="1651BD51" w14:textId="77777777" w:rsidR="00DF5DFB" w:rsidRPr="00F566BF" w:rsidDel="00437CDB" w:rsidRDefault="00DF5DFB" w:rsidP="00DF5DFB">
      <w:pPr>
        <w:jc w:val="both"/>
        <w:rPr>
          <w:rFonts w:ascii="GHEA Grapalat" w:hAnsi="GHEA Grapalat" w:cs="Sylfaen"/>
          <w:sz w:val="20"/>
          <w:szCs w:val="20"/>
          <w:lang w:val="es-ES"/>
        </w:rPr>
      </w:pPr>
    </w:p>
    <w:p w14:paraId="58D883CC" w14:textId="77777777" w:rsidR="00DF5DFB" w:rsidRPr="00F566BF" w:rsidRDefault="00DF5DFB" w:rsidP="00DF5DFB">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5450BDE" w14:textId="77777777" w:rsidR="00DF5DFB" w:rsidRDefault="00DF5DFB" w:rsidP="00DF5DFB">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Pr>
          <w:rFonts w:ascii="GHEA Grapalat" w:hAnsi="GHEA Grapalat" w:cs="Sylfaen"/>
          <w:sz w:val="20"/>
          <w:szCs w:val="20"/>
          <w:lang w:val="es-ES"/>
        </w:rPr>
        <w:t>՝</w:t>
      </w:r>
    </w:p>
    <w:p w14:paraId="44E5068F" w14:textId="77777777" w:rsidR="00DF5DFB" w:rsidRDefault="00DF5DFB" w:rsidP="00DF5DFB">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մասնակցի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21397DA8" w14:textId="77777777" w:rsidR="00DF5DFB" w:rsidRPr="00F566BF" w:rsidRDefault="00DF5DFB" w:rsidP="00DF5DFB">
      <w:pPr>
        <w:numPr>
          <w:ilvl w:val="0"/>
          <w:numId w:val="18"/>
        </w:numPr>
        <w:jc w:val="both"/>
        <w:rPr>
          <w:rFonts w:ascii="GHEA Grapalat" w:hAnsi="GHEA Grapalat" w:cs="Arial"/>
          <w:szCs w:val="22"/>
          <w:u w:val="single"/>
          <w:lang w:val="es-ES"/>
        </w:rPr>
      </w:pPr>
      <w:r w:rsidRPr="00F566BF">
        <w:rPr>
          <w:rFonts w:ascii="GHEA Grapalat" w:hAnsi="GHEA Grapalat" w:cs="Arial"/>
          <w:sz w:val="20"/>
          <w:szCs w:val="20"/>
          <w:lang w:val="es-ES"/>
        </w:rPr>
        <w:t xml:space="preserve">հարկ վճարողի հաշվառման համարն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Pr>
          <w:rFonts w:ascii="GHEA Grapalat" w:hAnsi="GHEA Grapalat" w:cs="Arial"/>
          <w:szCs w:val="22"/>
          <w:u w:val="single"/>
          <w:lang w:val="es-ES"/>
        </w:rPr>
        <w:t>.</w:t>
      </w:r>
    </w:p>
    <w:p w14:paraId="35966A7A" w14:textId="77777777" w:rsidR="00DF5DFB" w:rsidRPr="00F566BF" w:rsidRDefault="00DF5DFB" w:rsidP="00DF5DFB">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gramStart"/>
      <w:r w:rsidRPr="00F566BF">
        <w:rPr>
          <w:rFonts w:ascii="GHEA Grapalat" w:hAnsi="GHEA Grapalat" w:cs="Arial"/>
          <w:vertAlign w:val="superscript"/>
          <w:lang w:val="es-ES"/>
        </w:rPr>
        <w:t>հարկի</w:t>
      </w:r>
      <w:proofErr w:type="gramEnd"/>
      <w:r w:rsidRPr="00F566BF">
        <w:rPr>
          <w:rFonts w:ascii="GHEA Grapalat" w:hAnsi="GHEA Grapalat" w:cs="Arial"/>
          <w:vertAlign w:val="superscript"/>
          <w:lang w:val="es-ES"/>
        </w:rPr>
        <w:t xml:space="preserve"> վճարողի հաշվառման համարը</w:t>
      </w:r>
    </w:p>
    <w:p w14:paraId="667F98FE" w14:textId="77777777" w:rsidR="00DF5DFB" w:rsidRPr="00F566BF" w:rsidRDefault="00DF5DFB" w:rsidP="00DF5DFB">
      <w:pPr>
        <w:numPr>
          <w:ilvl w:val="0"/>
          <w:numId w:val="18"/>
        </w:numPr>
        <w:jc w:val="both"/>
        <w:rPr>
          <w:rFonts w:ascii="GHEA Grapalat" w:hAnsi="GHEA Grapalat"/>
          <w:sz w:val="22"/>
          <w:szCs w:val="22"/>
          <w:u w:val="single"/>
          <w:lang w:val="es-ES"/>
        </w:rPr>
      </w:pPr>
      <w:r w:rsidRPr="00F566BF">
        <w:rPr>
          <w:rFonts w:ascii="GHEA Grapalat" w:hAnsi="GHEA Grapalat" w:cs="Sylfaen"/>
          <w:sz w:val="20"/>
          <w:szCs w:val="20"/>
          <w:lang w:val="es-ES"/>
        </w:rPr>
        <w:t>էլեկտրոնային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փոստի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հասցեն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Pr>
          <w:rFonts w:ascii="GHEA Grapalat" w:hAnsi="GHEA Grapalat"/>
          <w:u w:val="single"/>
          <w:lang w:val="es-ES"/>
        </w:rPr>
        <w:t>.</w:t>
      </w:r>
    </w:p>
    <w:p w14:paraId="481D3DD6" w14:textId="77777777" w:rsidR="00DF5DFB" w:rsidRPr="00F566BF" w:rsidRDefault="00DF5DFB" w:rsidP="00DF5DFB">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gramStart"/>
      <w:r w:rsidRPr="00F566BF">
        <w:rPr>
          <w:rFonts w:ascii="GHEA Grapalat" w:hAnsi="GHEA Grapalat" w:cs="Arial"/>
          <w:vertAlign w:val="superscript"/>
          <w:lang w:val="es-ES"/>
        </w:rPr>
        <w:t>էլեկտրոնային</w:t>
      </w:r>
      <w:proofErr w:type="gramEnd"/>
      <w:r w:rsidRPr="00F566BF">
        <w:rPr>
          <w:rFonts w:ascii="GHEA Grapalat" w:hAnsi="GHEA Grapalat" w:cs="Arial"/>
          <w:vertAlign w:val="superscript"/>
          <w:lang w:val="es-ES"/>
        </w:rPr>
        <w:t xml:space="preserve"> փոստի հասցեն</w:t>
      </w:r>
    </w:p>
    <w:p w14:paraId="24DA145C" w14:textId="77777777" w:rsidR="00DF5DFB" w:rsidRPr="00F566BF" w:rsidRDefault="00DF5DFB" w:rsidP="00DF5DFB">
      <w:pPr>
        <w:jc w:val="right"/>
        <w:rPr>
          <w:rFonts w:ascii="GHEA Grapalat" w:hAnsi="GHEA Grapalat"/>
          <w:sz w:val="10"/>
          <w:szCs w:val="10"/>
          <w:lang w:val="es-ES"/>
        </w:rPr>
      </w:pPr>
    </w:p>
    <w:p w14:paraId="5D4BCA30" w14:textId="77777777" w:rsidR="00DF5DFB" w:rsidRPr="00F566BF" w:rsidRDefault="00DF5DFB" w:rsidP="00DF5DFB">
      <w:pPr>
        <w:jc w:val="right"/>
        <w:rPr>
          <w:rFonts w:ascii="GHEA Grapalat" w:hAnsi="GHEA Grapalat"/>
          <w:sz w:val="10"/>
          <w:szCs w:val="10"/>
          <w:lang w:val="es-ES"/>
        </w:rPr>
      </w:pPr>
    </w:p>
    <w:p w14:paraId="3F987931" w14:textId="77777777" w:rsidR="00DF5DFB" w:rsidRPr="00F566BF" w:rsidRDefault="00DF5DFB" w:rsidP="00DF5DFB">
      <w:pPr>
        <w:jc w:val="right"/>
        <w:rPr>
          <w:rFonts w:ascii="GHEA Grapalat" w:hAnsi="GHEA Grapalat"/>
          <w:sz w:val="10"/>
          <w:szCs w:val="10"/>
          <w:lang w:val="es-ES"/>
        </w:rPr>
      </w:pPr>
    </w:p>
    <w:p w14:paraId="576E19E7" w14:textId="77777777" w:rsidR="00DF5DFB" w:rsidRPr="00F566BF" w:rsidRDefault="00DF5DFB" w:rsidP="00DF5DFB">
      <w:pPr>
        <w:jc w:val="right"/>
        <w:rPr>
          <w:rFonts w:ascii="GHEA Grapalat" w:hAnsi="GHEA Grapalat"/>
          <w:sz w:val="10"/>
          <w:szCs w:val="10"/>
          <w:lang w:val="hy-AM"/>
        </w:rPr>
      </w:pPr>
    </w:p>
    <w:p w14:paraId="35E4893C" w14:textId="77777777" w:rsidR="00DF5DFB" w:rsidRPr="00966859" w:rsidRDefault="00DF5DFB" w:rsidP="00DF5DFB">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r w:rsidRPr="00966859">
        <w:rPr>
          <w:rFonts w:ascii="GHEA Grapalat" w:hAnsi="GHEA Grapalat"/>
          <w:sz w:val="20"/>
          <w:szCs w:val="20"/>
          <w:lang w:val="es-ES"/>
        </w:rPr>
        <w:t xml:space="preserve">                                    </w:t>
      </w:r>
    </w:p>
    <w:p w14:paraId="1B71A63B" w14:textId="77777777" w:rsidR="00DF5DFB" w:rsidRPr="00966859" w:rsidRDefault="00DF5DFB" w:rsidP="00DF5DFB">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7202DA55" w14:textId="77777777" w:rsidR="00DF5DFB" w:rsidRPr="00966859" w:rsidRDefault="00DF5DFB" w:rsidP="00DF5DFB">
      <w:pPr>
        <w:jc w:val="right"/>
        <w:rPr>
          <w:rFonts w:ascii="GHEA Grapalat" w:hAnsi="GHEA Grapalat"/>
          <w:sz w:val="10"/>
          <w:szCs w:val="10"/>
          <w:lang w:val="hy-AM"/>
        </w:rPr>
      </w:pPr>
    </w:p>
    <w:p w14:paraId="727ED1DB" w14:textId="77777777" w:rsidR="00DF5DFB" w:rsidRPr="00966859" w:rsidRDefault="00DF5DFB" w:rsidP="00DF5DFB">
      <w:pPr>
        <w:ind w:firstLine="708"/>
        <w:jc w:val="both"/>
        <w:rPr>
          <w:rFonts w:ascii="GHEA Grapalat" w:hAnsi="GHEA Grapalat" w:cs="Arial"/>
          <w:sz w:val="20"/>
          <w:szCs w:val="20"/>
          <w:lang w:val="hy-AM"/>
        </w:rPr>
      </w:pPr>
    </w:p>
    <w:p w14:paraId="0645BCD1" w14:textId="77777777" w:rsidR="00DF5DFB" w:rsidRPr="00DF5DFB" w:rsidRDefault="00DF5DFB" w:rsidP="00DF5DFB">
      <w:pPr>
        <w:jc w:val="both"/>
        <w:rPr>
          <w:rFonts w:ascii="GHEA Grapalat" w:hAnsi="GHEA Grapalat" w:cs="Arial"/>
          <w:u w:val="single"/>
          <w:vertAlign w:val="superscript"/>
          <w:lang w:val="hy-AM"/>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sidRPr="00DF5DFB">
        <w:rPr>
          <w:rFonts w:ascii="GHEA Grapalat" w:hAnsi="GHEA Grapalat"/>
          <w:sz w:val="20"/>
          <w:szCs w:val="20"/>
          <w:u w:val="single"/>
          <w:lang w:val="hy-AM"/>
        </w:rPr>
        <w:t>.</w:t>
      </w:r>
    </w:p>
    <w:p w14:paraId="3C6953F3" w14:textId="77777777" w:rsidR="00DF5DFB" w:rsidRPr="00966859" w:rsidRDefault="00DF5DFB" w:rsidP="00DF5DFB">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2FC669B2" w14:textId="77777777" w:rsidR="00DF5DFB" w:rsidRPr="00966859" w:rsidRDefault="00DF5DFB" w:rsidP="00DF5DFB">
      <w:pPr>
        <w:ind w:firstLine="709"/>
        <w:jc w:val="both"/>
        <w:rPr>
          <w:rFonts w:ascii="GHEA Grapalat" w:hAnsi="GHEA Grapalat" w:cs="Arial"/>
          <w:sz w:val="20"/>
          <w:szCs w:val="20"/>
          <w:lang w:val="hy-AM"/>
        </w:rPr>
      </w:pPr>
    </w:p>
    <w:p w14:paraId="69D19206" w14:textId="77777777" w:rsidR="00DF5DFB" w:rsidRPr="00F566BF" w:rsidRDefault="00DF5DFB" w:rsidP="00DF5DFB">
      <w:pPr>
        <w:ind w:firstLine="709"/>
        <w:jc w:val="both"/>
        <w:rPr>
          <w:rFonts w:ascii="GHEA Grapalat" w:hAnsi="GHEA Grapalat"/>
          <w:sz w:val="20"/>
          <w:lang w:val="es-ES"/>
        </w:rPr>
      </w:pPr>
      <w:r w:rsidRPr="00F566BF">
        <w:rPr>
          <w:rFonts w:ascii="GHEA Grapalat" w:hAnsi="GHEA Grapalat" w:cs="Arial"/>
          <w:sz w:val="20"/>
          <w:szCs w:val="20"/>
          <w:lang w:val="es-ES"/>
        </w:rPr>
        <w:t>Սույնով</w:t>
      </w:r>
      <w:r w:rsidRPr="00F566BF">
        <w:rPr>
          <w:rFonts w:ascii="GHEA Grapalat" w:hAnsi="GHEA Grapalat"/>
          <w:sz w:val="20"/>
          <w:lang w:val="hy-AM"/>
        </w:rPr>
        <w:t xml:space="preserve">  </w:t>
      </w:r>
      <w:r w:rsidRPr="00F566BF">
        <w:rPr>
          <w:rFonts w:ascii="GHEA Grapalat" w:hAnsi="GHEA Grapalat"/>
          <w:sz w:val="20"/>
          <w:u w:val="single"/>
          <w:lang w:val="hy-AM"/>
        </w:rPr>
        <w:t xml:space="preserve">                                                </w:t>
      </w:r>
      <w:r w:rsidRPr="00F566BF">
        <w:rPr>
          <w:rFonts w:ascii="GHEA Grapalat" w:hAnsi="GHEA Grapalat"/>
          <w:sz w:val="20"/>
          <w:u w:val="single"/>
          <w:lang w:val="es-ES"/>
        </w:rPr>
        <w:t xml:space="preserve">                         </w:t>
      </w:r>
      <w:r w:rsidRPr="00F566BF">
        <w:rPr>
          <w:rFonts w:ascii="GHEA Grapalat" w:hAnsi="GHEA Grapalat"/>
          <w:sz w:val="20"/>
          <w:u w:val="single"/>
          <w:lang w:val="hy-AM"/>
        </w:rPr>
        <w:t xml:space="preserve">          </w:t>
      </w:r>
      <w:r w:rsidRPr="00F566BF">
        <w:rPr>
          <w:rFonts w:ascii="GHEA Grapalat" w:hAnsi="GHEA Grapalat"/>
          <w:lang w:val="hy-AM"/>
        </w:rPr>
        <w:t>-</w:t>
      </w:r>
      <w:r w:rsidRPr="00F566BF">
        <w:rPr>
          <w:rFonts w:ascii="GHEA Grapalat" w:hAnsi="GHEA Grapalat" w:cs="Arial"/>
          <w:sz w:val="20"/>
          <w:szCs w:val="20"/>
          <w:lang w:val="es-ES"/>
        </w:rPr>
        <w:t>ն հայտարարում և հավաստում է, որ՝</w:t>
      </w:r>
      <w:r w:rsidRPr="00F566BF">
        <w:rPr>
          <w:rFonts w:ascii="GHEA Grapalat" w:hAnsi="GHEA Grapalat" w:cs="Arial"/>
          <w:lang w:val="hy-AM"/>
        </w:rPr>
        <w:t xml:space="preserve"> </w:t>
      </w:r>
    </w:p>
    <w:p w14:paraId="27DBF182" w14:textId="77777777" w:rsidR="00DF5DFB" w:rsidRPr="00F566BF" w:rsidRDefault="00DF5DFB" w:rsidP="00DF5DFB">
      <w:pPr>
        <w:jc w:val="both"/>
        <w:rPr>
          <w:rFonts w:ascii="GHEA Grapalat" w:hAnsi="GHEA Grapalat"/>
          <w:i/>
          <w:sz w:val="16"/>
          <w:vertAlign w:val="superscript"/>
          <w:lang w:val="es-ES"/>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es-ES"/>
        </w:rPr>
        <w:t xml:space="preserve">                                    </w:t>
      </w:r>
      <w:r w:rsidRPr="00F566BF">
        <w:rPr>
          <w:rFonts w:ascii="GHEA Grapalat" w:hAnsi="GHEA Grapalat" w:cs="Sylfaen"/>
          <w:vertAlign w:val="superscript"/>
          <w:lang w:val="hy-AM"/>
        </w:rPr>
        <w:t>մասնակցի անվանում</w:t>
      </w:r>
    </w:p>
    <w:p w14:paraId="3BCCCF56" w14:textId="5AEB78E9" w:rsidR="00DF5DFB" w:rsidRPr="000934D3" w:rsidRDefault="00DF5DFB" w:rsidP="00DF5DFB">
      <w:pPr>
        <w:ind w:firstLine="708"/>
        <w:jc w:val="both"/>
        <w:rPr>
          <w:rFonts w:ascii="GHEA Grapalat" w:hAnsi="GHEA Grapalat" w:cs="Sylfaen"/>
          <w:sz w:val="20"/>
          <w:szCs w:val="20"/>
          <w:lang w:val="hy-AM"/>
        </w:rPr>
      </w:pPr>
      <w:r w:rsidRPr="00F566BF">
        <w:rPr>
          <w:rFonts w:ascii="GHEA Grapalat" w:hAnsi="GHEA Grapalat" w:cs="Arial"/>
          <w:sz w:val="20"/>
          <w:szCs w:val="20"/>
          <w:lang w:val="es-ES"/>
        </w:rPr>
        <w:t xml:space="preserve">1) </w:t>
      </w:r>
      <w:r w:rsidRPr="000934D3">
        <w:rPr>
          <w:rFonts w:ascii="GHEA Grapalat" w:hAnsi="GHEA Grapalat" w:cs="Arial"/>
          <w:sz w:val="20"/>
          <w:szCs w:val="20"/>
          <w:lang w:val="es-ES"/>
        </w:rPr>
        <w:t xml:space="preserve">բավարարում է </w:t>
      </w:r>
      <w:r w:rsidR="00CD3352" w:rsidRPr="00F566BF">
        <w:rPr>
          <w:rFonts w:ascii="GHEA Grapalat" w:hAnsi="GHEA Grapalat"/>
          <w:lang w:val="es-ES"/>
        </w:rPr>
        <w:t>«</w:t>
      </w:r>
      <w:r w:rsidR="00CD3352">
        <w:rPr>
          <w:rFonts w:ascii="GHEA Grapalat" w:hAnsi="GHEA Grapalat" w:cs="Sylfaen"/>
          <w:b/>
          <w:lang w:val="hy-AM"/>
        </w:rPr>
        <w:t>ՔԲԿ-</w:t>
      </w:r>
      <w:r w:rsidR="00CD3352">
        <w:rPr>
          <w:rFonts w:ascii="GHEA Grapalat" w:hAnsi="GHEA Grapalat" w:cs="Sylfaen"/>
          <w:b/>
          <w:lang w:val="es-ES"/>
        </w:rPr>
        <w:t>ԳՀԱՇՁԲ-2</w:t>
      </w:r>
      <w:r w:rsidR="00CD3352">
        <w:rPr>
          <w:rFonts w:ascii="GHEA Grapalat" w:hAnsi="GHEA Grapalat" w:cs="Sylfaen"/>
          <w:b/>
          <w:lang w:val="hy-AM"/>
        </w:rPr>
        <w:t>3</w:t>
      </w:r>
      <w:r w:rsidR="00CD3352">
        <w:rPr>
          <w:rFonts w:ascii="GHEA Grapalat" w:hAnsi="GHEA Grapalat" w:cs="Sylfaen"/>
          <w:b/>
          <w:lang w:val="es-ES"/>
        </w:rPr>
        <w:t>/</w:t>
      </w:r>
      <w:r w:rsidR="00CD3352">
        <w:rPr>
          <w:rFonts w:ascii="GHEA Grapalat" w:hAnsi="GHEA Grapalat" w:cs="Sylfaen"/>
          <w:b/>
          <w:lang w:val="hy-AM"/>
        </w:rPr>
        <w:t>2</w:t>
      </w:r>
      <w:r w:rsidR="000D219F">
        <w:rPr>
          <w:rFonts w:ascii="GHEA Grapalat" w:hAnsi="GHEA Grapalat" w:cs="Sylfaen"/>
          <w:b/>
          <w:lang w:val="hy-AM"/>
        </w:rPr>
        <w:t>7</w:t>
      </w:r>
      <w:r w:rsidR="00CD3352" w:rsidRPr="000934D3">
        <w:rPr>
          <w:rFonts w:ascii="GHEA Grapalat" w:hAnsi="GHEA Grapalat" w:cs="Sylfaen"/>
          <w:b/>
          <w:lang w:val="es-ES"/>
        </w:rPr>
        <w:t xml:space="preserve">» </w:t>
      </w:r>
      <w:r w:rsidRPr="000934D3">
        <w:rPr>
          <w:rFonts w:ascii="GHEA Grapalat" w:hAnsi="GHEA Grapalat" w:cs="Arial"/>
          <w:sz w:val="20"/>
          <w:szCs w:val="20"/>
          <w:lang w:val="es-ES"/>
        </w:rPr>
        <w:t xml:space="preserve">ծածկագրով  գնանշման հարցման հրավերով սահմանված մասնակցության իրավունքի պահանջներին </w:t>
      </w:r>
      <w:r w:rsidRPr="000934D3">
        <w:rPr>
          <w:rFonts w:ascii="GHEA Grapalat" w:hAnsi="GHEA Grapalat" w:cs="Arial"/>
          <w:sz w:val="20"/>
          <w:szCs w:val="20"/>
          <w:lang w:val="hy-AM"/>
        </w:rPr>
        <w:t xml:space="preserve"> և </w:t>
      </w:r>
      <w:r w:rsidRPr="000934D3">
        <w:rPr>
          <w:rFonts w:ascii="GHEA Grapalat" w:hAnsi="GHEA Grapalat" w:cs="Sylfaen"/>
          <w:sz w:val="20"/>
          <w:szCs w:val="20"/>
          <w:lang w:val="hy-AM"/>
        </w:rPr>
        <w:t>պարտավորվում ընտրված մասնակից ճանաչվելու դեպքում,  հրավերով սահմանված կարգով և ժամկետում, ներկայացնել որակավորման ապահովում</w:t>
      </w:r>
      <w:r w:rsidRPr="000934D3">
        <w:rPr>
          <w:rStyle w:val="af6"/>
          <w:rFonts w:ascii="GHEA Grapalat" w:hAnsi="GHEA Grapalat" w:cs="Arial"/>
          <w:sz w:val="20"/>
          <w:szCs w:val="20"/>
          <w:lang w:val="es-ES"/>
        </w:rPr>
        <w:footnoteReference w:id="4"/>
      </w:r>
      <w:r w:rsidRPr="000934D3">
        <w:rPr>
          <w:rFonts w:ascii="GHEA Grapalat" w:hAnsi="GHEA Grapalat" w:cs="Sylfaen"/>
          <w:sz w:val="20"/>
          <w:szCs w:val="20"/>
          <w:lang w:val="es-ES"/>
        </w:rPr>
        <w:t xml:space="preserve">  .</w:t>
      </w:r>
      <w:r w:rsidRPr="000934D3">
        <w:rPr>
          <w:rFonts w:ascii="GHEA Grapalat" w:hAnsi="GHEA Grapalat" w:cs="Sylfaen"/>
          <w:sz w:val="20"/>
          <w:szCs w:val="20"/>
          <w:lang w:val="hy-AM"/>
        </w:rPr>
        <w:t xml:space="preserve"> </w:t>
      </w:r>
    </w:p>
    <w:p w14:paraId="3B3AD82E" w14:textId="54B49699" w:rsidR="00DF5DFB" w:rsidRPr="000934D3" w:rsidRDefault="00DF5DFB" w:rsidP="00DF5DFB">
      <w:pPr>
        <w:ind w:firstLine="708"/>
        <w:jc w:val="both"/>
        <w:rPr>
          <w:rFonts w:ascii="GHEA Grapalat" w:hAnsi="GHEA Grapalat" w:cs="Arial"/>
          <w:sz w:val="20"/>
          <w:szCs w:val="20"/>
          <w:lang w:val="es-ES"/>
        </w:rPr>
      </w:pPr>
      <w:r w:rsidRPr="000934D3">
        <w:rPr>
          <w:rFonts w:ascii="GHEA Grapalat" w:hAnsi="GHEA Grapalat" w:cs="Arial"/>
          <w:sz w:val="20"/>
          <w:szCs w:val="20"/>
          <w:lang w:val="hy-AM"/>
        </w:rPr>
        <w:t>2</w:t>
      </w:r>
      <w:r w:rsidRPr="000934D3">
        <w:rPr>
          <w:rFonts w:ascii="GHEA Grapalat" w:hAnsi="GHEA Grapalat" w:cs="Arial"/>
          <w:sz w:val="20"/>
          <w:szCs w:val="20"/>
          <w:lang w:val="es-ES"/>
        </w:rPr>
        <w:t xml:space="preserve">) </w:t>
      </w:r>
      <w:r w:rsidR="00CD3352" w:rsidRPr="00F566BF">
        <w:rPr>
          <w:rFonts w:ascii="GHEA Grapalat" w:hAnsi="GHEA Grapalat"/>
          <w:lang w:val="es-ES"/>
        </w:rPr>
        <w:t>«</w:t>
      </w:r>
      <w:r w:rsidR="00CD3352">
        <w:rPr>
          <w:rFonts w:ascii="GHEA Grapalat" w:hAnsi="GHEA Grapalat" w:cs="Sylfaen"/>
          <w:b/>
          <w:lang w:val="hy-AM"/>
        </w:rPr>
        <w:t>ՔԲԿ-</w:t>
      </w:r>
      <w:r w:rsidR="00CD3352">
        <w:rPr>
          <w:rFonts w:ascii="GHEA Grapalat" w:hAnsi="GHEA Grapalat" w:cs="Sylfaen"/>
          <w:b/>
          <w:lang w:val="es-ES"/>
        </w:rPr>
        <w:t>ԳՀԱՇՁԲ-2</w:t>
      </w:r>
      <w:r w:rsidR="00CD3352">
        <w:rPr>
          <w:rFonts w:ascii="GHEA Grapalat" w:hAnsi="GHEA Grapalat" w:cs="Sylfaen"/>
          <w:b/>
          <w:lang w:val="hy-AM"/>
        </w:rPr>
        <w:t>3</w:t>
      </w:r>
      <w:r w:rsidR="00CD3352">
        <w:rPr>
          <w:rFonts w:ascii="GHEA Grapalat" w:hAnsi="GHEA Grapalat" w:cs="Sylfaen"/>
          <w:b/>
          <w:lang w:val="es-ES"/>
        </w:rPr>
        <w:t>/</w:t>
      </w:r>
      <w:r w:rsidR="00CD3352">
        <w:rPr>
          <w:rFonts w:ascii="GHEA Grapalat" w:hAnsi="GHEA Grapalat" w:cs="Sylfaen"/>
          <w:b/>
          <w:lang w:val="hy-AM"/>
        </w:rPr>
        <w:t>2</w:t>
      </w:r>
      <w:r w:rsidR="000D219F">
        <w:rPr>
          <w:rFonts w:ascii="GHEA Grapalat" w:hAnsi="GHEA Grapalat" w:cs="Sylfaen"/>
          <w:b/>
          <w:lang w:val="hy-AM"/>
        </w:rPr>
        <w:t>7</w:t>
      </w:r>
      <w:r w:rsidR="00CD3352" w:rsidRPr="000934D3">
        <w:rPr>
          <w:rFonts w:ascii="GHEA Grapalat" w:hAnsi="GHEA Grapalat" w:cs="Sylfaen"/>
          <w:b/>
          <w:lang w:val="es-ES"/>
        </w:rPr>
        <w:t xml:space="preserve">»  </w:t>
      </w:r>
      <w:r w:rsidRPr="000934D3">
        <w:rPr>
          <w:rFonts w:ascii="GHEA Grapalat" w:hAnsi="GHEA Grapalat" w:cs="Arial"/>
          <w:sz w:val="20"/>
          <w:szCs w:val="20"/>
          <w:lang w:val="es-ES"/>
        </w:rPr>
        <w:t>ծածկագրով գնանշման հարցմանն մասնակցելու շրջանակում`</w:t>
      </w:r>
      <w:r w:rsidRPr="000934D3">
        <w:rPr>
          <w:rFonts w:ascii="GHEA Grapalat" w:hAnsi="GHEA Grapalat" w:cs="Sylfaen"/>
          <w:sz w:val="20"/>
          <w:szCs w:val="20"/>
          <w:lang w:val="es-ES"/>
        </w:rPr>
        <w:t xml:space="preserve">  </w:t>
      </w:r>
    </w:p>
    <w:p w14:paraId="35273169" w14:textId="77777777" w:rsidR="004B38E4" w:rsidRPr="004B38E4" w:rsidRDefault="004B38E4" w:rsidP="004B38E4">
      <w:pPr>
        <w:pStyle w:val="aff3"/>
        <w:numPr>
          <w:ilvl w:val="0"/>
          <w:numId w:val="18"/>
        </w:numPr>
        <w:rPr>
          <w:rFonts w:ascii="GHEA Grapalat" w:hAnsi="GHEA Grapalat" w:cs="Arial"/>
          <w:sz w:val="20"/>
          <w:szCs w:val="20"/>
          <w:lang w:val="es-ES" w:eastAsia="en-US"/>
        </w:rPr>
      </w:pPr>
      <w:r w:rsidRPr="004B38E4">
        <w:rPr>
          <w:rFonts w:ascii="GHEA Grapalat" w:hAnsi="GHEA Grapalat" w:cs="Arial"/>
          <w:sz w:val="20"/>
          <w:szCs w:val="20"/>
          <w:lang w:val="es-ES" w:eastAsia="en-US"/>
        </w:rPr>
        <w:t>թույլ չի տվել և (կամ) թույլ չի տալու անբարեխիղճ մրցակցություն, գերիշխող դիրքի չարաշահում և հակամրցակցային համաձայնություն,</w:t>
      </w:r>
    </w:p>
    <w:p w14:paraId="79479B3D" w14:textId="77777777" w:rsidR="00DF5DFB" w:rsidRPr="00F566BF" w:rsidRDefault="00DF5DFB" w:rsidP="00DF5DFB">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բացակայում է հրավերով սահմանված`</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-ին</w:t>
      </w:r>
      <w:r w:rsidRPr="00F566BF">
        <w:rPr>
          <w:rFonts w:ascii="GHEA Grapalat" w:hAnsi="GHEA Grapalat"/>
          <w:sz w:val="22"/>
          <w:szCs w:val="22"/>
          <w:lang w:val="es-ES"/>
        </w:rPr>
        <w:t xml:space="preserve"> </w:t>
      </w:r>
    </w:p>
    <w:p w14:paraId="4B1B6354" w14:textId="77777777" w:rsidR="00DF5DFB" w:rsidRPr="00F566BF" w:rsidRDefault="00DF5DFB" w:rsidP="00DF5DFB">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74BE6434" w14:textId="77777777" w:rsidR="00DF5DFB" w:rsidRPr="00F566BF" w:rsidRDefault="00DF5DFB" w:rsidP="00DF5DFB">
      <w:pPr>
        <w:jc w:val="both"/>
        <w:rPr>
          <w:rFonts w:ascii="GHEA Grapalat" w:hAnsi="GHEA Grapalat"/>
          <w:sz w:val="22"/>
          <w:szCs w:val="22"/>
          <w:u w:val="single"/>
          <w:lang w:val="es-ES"/>
        </w:rPr>
      </w:pPr>
      <w:proofErr w:type="gramStart"/>
      <w:r w:rsidRPr="00F566BF">
        <w:rPr>
          <w:rFonts w:ascii="GHEA Grapalat" w:hAnsi="GHEA Grapalat" w:cs="Arial"/>
          <w:sz w:val="20"/>
          <w:szCs w:val="20"/>
          <w:lang w:val="es-ES"/>
        </w:rPr>
        <w:lastRenderedPageBreak/>
        <w:t>փոխկապակցված</w:t>
      </w:r>
      <w:proofErr w:type="gramEnd"/>
      <w:r w:rsidRPr="00F566BF">
        <w:rPr>
          <w:rFonts w:ascii="GHEA Grapalat" w:hAnsi="GHEA Grapalat" w:cs="Arial"/>
          <w:sz w:val="20"/>
          <w:szCs w:val="20"/>
          <w:lang w:val="es-ES"/>
        </w:rPr>
        <w:t xml:space="preserve"> անձանց և (կամ)</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47172529" w14:textId="77777777" w:rsidR="00DF5DFB" w:rsidRPr="00F566BF" w:rsidRDefault="00DF5DFB" w:rsidP="00DF5DFB">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5DF982EA" w14:textId="77777777" w:rsidR="00DF5DFB" w:rsidRPr="00F566BF" w:rsidRDefault="00DF5DFB" w:rsidP="00DF5DFB">
      <w:pPr>
        <w:jc w:val="both"/>
        <w:rPr>
          <w:rFonts w:ascii="GHEA Grapalat" w:hAnsi="GHEA Grapalat"/>
          <w:sz w:val="22"/>
          <w:szCs w:val="22"/>
          <w:u w:val="single"/>
          <w:lang w:val="es-ES"/>
        </w:rPr>
      </w:pPr>
      <w:proofErr w:type="gramStart"/>
      <w:r w:rsidRPr="00F566BF">
        <w:rPr>
          <w:rFonts w:ascii="GHEA Grapalat" w:hAnsi="GHEA Grapalat" w:cs="Arial"/>
          <w:sz w:val="20"/>
          <w:szCs w:val="20"/>
          <w:lang w:val="es-ES"/>
        </w:rPr>
        <w:t>կողմից</w:t>
      </w:r>
      <w:proofErr w:type="gramEnd"/>
      <w:r w:rsidRPr="00F566BF">
        <w:rPr>
          <w:rFonts w:ascii="GHEA Grapalat" w:hAnsi="GHEA Grapalat" w:cs="Arial"/>
          <w:sz w:val="20"/>
          <w:szCs w:val="20"/>
          <w:lang w:val="es-ES"/>
        </w:rPr>
        <w:t xml:space="preserve"> հիմնադրված կամ ավելի քան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-ին</w:t>
      </w:r>
    </w:p>
    <w:p w14:paraId="48202FDC" w14:textId="77777777" w:rsidR="00DF5DFB" w:rsidRPr="00F566BF" w:rsidRDefault="00DF5DFB" w:rsidP="00DF5DFB">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15D8F77F" w14:textId="77777777" w:rsidR="00DF5DFB" w:rsidRDefault="00DF5DFB" w:rsidP="00DF5DFB">
      <w:pPr>
        <w:jc w:val="both"/>
        <w:rPr>
          <w:rFonts w:ascii="GHEA Grapalat" w:hAnsi="GHEA Grapalat" w:cs="Arial"/>
          <w:sz w:val="20"/>
          <w:szCs w:val="20"/>
          <w:lang w:val="es-ES"/>
        </w:rPr>
      </w:pPr>
      <w:proofErr w:type="gramStart"/>
      <w:r w:rsidRPr="00F566BF">
        <w:rPr>
          <w:rFonts w:ascii="GHEA Grapalat" w:hAnsi="GHEA Grapalat" w:cs="Arial"/>
          <w:sz w:val="20"/>
          <w:szCs w:val="20"/>
          <w:lang w:val="es-ES"/>
        </w:rPr>
        <w:t>պատկանող</w:t>
      </w:r>
      <w:proofErr w:type="gramEnd"/>
      <w:r w:rsidRPr="00F566BF">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3F9B7E2E" w14:textId="77777777" w:rsidR="00DF5DFB" w:rsidRPr="00821851" w:rsidRDefault="00DF5DFB" w:rsidP="00DF5DFB">
      <w:pPr>
        <w:jc w:val="both"/>
        <w:rPr>
          <w:rFonts w:ascii="GHEA Grapalat" w:hAnsi="GHEA Grapalat" w:cs="Arial"/>
          <w:sz w:val="20"/>
          <w:szCs w:val="20"/>
          <w:lang w:val="es-ES"/>
        </w:rPr>
      </w:pPr>
      <w:r>
        <w:rPr>
          <w:rFonts w:ascii="GHEA Grapalat" w:hAnsi="GHEA Grapalat" w:cs="Arial"/>
          <w:sz w:val="20"/>
          <w:szCs w:val="20"/>
          <w:lang w:val="es-ES"/>
        </w:rPr>
        <w:tab/>
        <w:t>Ս</w:t>
      </w:r>
      <w:r w:rsidRPr="00F566BF">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 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r w:rsidRPr="00F87FBC">
        <w:rPr>
          <w:rFonts w:ascii="GHEA Grapalat" w:hAnsi="GHEA Grapalat" w:cs="Arial"/>
          <w:sz w:val="20"/>
          <w:szCs w:val="20"/>
          <w:lang w:val="es-ES"/>
        </w:rPr>
        <w:t>իրական շահառուների</w:t>
      </w:r>
      <w:r w:rsidRPr="00821851">
        <w:rPr>
          <w:rFonts w:ascii="GHEA Grapalat" w:hAnsi="GHEA Grapalat" w:cs="Arial"/>
          <w:sz w:val="20"/>
          <w:szCs w:val="20"/>
          <w:lang w:val="es-ES"/>
        </w:rPr>
        <w:t xml:space="preserve"> </w:t>
      </w:r>
      <w:r w:rsidRPr="00F87FBC">
        <w:rPr>
          <w:rFonts w:ascii="GHEA Grapalat" w:hAnsi="GHEA Grapalat" w:cs="Arial"/>
          <w:sz w:val="20"/>
          <w:szCs w:val="20"/>
          <w:lang w:val="es-ES"/>
        </w:rPr>
        <w:t>վերաբերյալ</w:t>
      </w:r>
    </w:p>
    <w:p w14:paraId="4B4489A5" w14:textId="77777777" w:rsidR="00DF5DFB" w:rsidRPr="00F566BF" w:rsidRDefault="00DF5DFB" w:rsidP="00DF5DFB">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1F615E1A" w14:textId="77777777" w:rsidR="00DF5DFB" w:rsidRPr="00F87FBC" w:rsidRDefault="00DF5DFB" w:rsidP="00DF5DFB">
      <w:pPr>
        <w:jc w:val="both"/>
        <w:rPr>
          <w:rFonts w:ascii="GHEA Grapalat" w:hAnsi="GHEA Grapalat"/>
          <w:sz w:val="22"/>
          <w:szCs w:val="22"/>
          <w:lang w:val="hy-AM"/>
        </w:rPr>
      </w:pPr>
    </w:p>
    <w:p w14:paraId="7563D925" w14:textId="77777777" w:rsidR="00DF5DFB" w:rsidRDefault="00DF5DFB" w:rsidP="00DF5DFB">
      <w:pPr>
        <w:jc w:val="both"/>
        <w:rPr>
          <w:rFonts w:ascii="GHEA Grapalat" w:hAnsi="GHEA Grapalat" w:cs="Arial"/>
          <w:sz w:val="18"/>
          <w:szCs w:val="18"/>
          <w:vertAlign w:val="superscript"/>
          <w:lang w:val="es-ES"/>
        </w:rPr>
      </w:pPr>
      <w:proofErr w:type="gramStart"/>
      <w:r w:rsidRPr="00F87FBC">
        <w:rPr>
          <w:rFonts w:ascii="GHEA Grapalat" w:hAnsi="GHEA Grapalat" w:cs="Arial"/>
          <w:sz w:val="20"/>
          <w:szCs w:val="20"/>
          <w:lang w:val="es-ES"/>
        </w:rPr>
        <w:t>տեղեկություններ</w:t>
      </w:r>
      <w:proofErr w:type="gramEnd"/>
      <w:r w:rsidRPr="00F87FBC">
        <w:rPr>
          <w:rFonts w:ascii="GHEA Grapalat" w:hAnsi="GHEA Grapalat" w:cs="Arial"/>
          <w:sz w:val="20"/>
          <w:szCs w:val="20"/>
          <w:lang w:val="es-ES"/>
        </w:rPr>
        <w:t xml:space="preserve"> պարունակող կայքէջի հղումը՝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28E4825" w14:textId="77777777" w:rsidR="00DF5DFB" w:rsidRPr="00F566BF" w:rsidRDefault="00DF5DFB" w:rsidP="00DF5DFB">
      <w:pPr>
        <w:jc w:val="both"/>
        <w:rPr>
          <w:rFonts w:ascii="GHEA Grapalat" w:hAnsi="GHEA Grapalat"/>
          <w:sz w:val="20"/>
          <w:lang w:val="es-ES"/>
        </w:rPr>
      </w:pPr>
      <w:r w:rsidRPr="00F566BF">
        <w:rPr>
          <w:rFonts w:ascii="GHEA Grapalat" w:hAnsi="GHEA Grapalat" w:cs="Arial"/>
          <w:sz w:val="20"/>
          <w:szCs w:val="20"/>
          <w:lang w:val="es-ES"/>
        </w:rPr>
        <w:t xml:space="preserve"> </w:t>
      </w:r>
    </w:p>
    <w:p w14:paraId="777275E6" w14:textId="77777777" w:rsidR="00DF5DFB" w:rsidRPr="00F566BF" w:rsidRDefault="00DF5DFB" w:rsidP="00DF5DFB">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7D21FD2D" w14:textId="77777777" w:rsidR="00DF5DFB" w:rsidRPr="00F566BF" w:rsidRDefault="00DF5DFB" w:rsidP="00DF5DFB">
      <w:pPr>
        <w:jc w:val="both"/>
        <w:rPr>
          <w:rFonts w:ascii="GHEA Grapalat" w:hAnsi="GHEA Grapalat" w:cs="Arial"/>
          <w:sz w:val="20"/>
          <w:vertAlign w:val="superscript"/>
          <w:lang w:val="es-ES"/>
        </w:rPr>
      </w:pPr>
    </w:p>
    <w:p w14:paraId="1BFA94AC" w14:textId="77777777" w:rsidR="00DF5DFB" w:rsidRPr="00F566BF" w:rsidRDefault="00DF5DFB" w:rsidP="00DF5DFB">
      <w:pPr>
        <w:jc w:val="both"/>
        <w:rPr>
          <w:rFonts w:ascii="GHEA Grapalat" w:hAnsi="GHEA Grapalat"/>
          <w:sz w:val="20"/>
          <w:lang w:val="hy-AM"/>
        </w:rPr>
      </w:pPr>
      <w:r w:rsidRPr="00F566BF">
        <w:rPr>
          <w:rFonts w:ascii="GHEA Grapalat" w:hAnsi="GHEA Grapalat"/>
          <w:sz w:val="20"/>
          <w:lang w:val="hy-AM"/>
        </w:rPr>
        <w:t xml:space="preserve">    </w:t>
      </w:r>
    </w:p>
    <w:p w14:paraId="35E6EC5F" w14:textId="77263E8E" w:rsidR="00B2572B" w:rsidRPr="005E1F72" w:rsidRDefault="00DF5DFB" w:rsidP="00DF5DFB">
      <w:pPr>
        <w:jc w:val="right"/>
        <w:rPr>
          <w:rFonts w:ascii="GHEA Grapalat" w:hAnsi="GHEA Grapalat" w:cs="Arial"/>
          <w:sz w:val="20"/>
          <w:lang w:val="hy-AM"/>
        </w:rPr>
      </w:pPr>
      <w:r w:rsidRPr="00F566BF">
        <w:rPr>
          <w:rFonts w:ascii="GHEA Grapalat" w:hAnsi="GHEA Grapalat" w:cs="Sylfaen"/>
          <w:sz w:val="20"/>
          <w:lang w:val="hy-AM"/>
        </w:rPr>
        <w:t>Կ</w:t>
      </w:r>
      <w:r w:rsidRPr="00F566BF">
        <w:rPr>
          <w:rFonts w:ascii="GHEA Grapalat" w:hAnsi="GHEA Grapalat" w:cs="Arial"/>
          <w:sz w:val="20"/>
          <w:lang w:val="hy-AM"/>
        </w:rPr>
        <w:t xml:space="preserve">. </w:t>
      </w:r>
      <w:r w:rsidRPr="00F566BF">
        <w:rPr>
          <w:rFonts w:ascii="GHEA Grapalat" w:hAnsi="GHEA Grapalat" w:cs="Sylfaen"/>
          <w:sz w:val="20"/>
          <w:lang w:val="hy-AM"/>
        </w:rPr>
        <w:t>Տ</w:t>
      </w:r>
      <w:r w:rsidRPr="00F566BF">
        <w:rPr>
          <w:rFonts w:ascii="GHEA Grapalat" w:hAnsi="GHEA Grapalat" w:cs="Arial"/>
          <w:sz w:val="20"/>
          <w:lang w:val="hy-AM"/>
        </w:rPr>
        <w:t>.</w:t>
      </w:r>
      <w:r w:rsidRPr="00F566BF">
        <w:rPr>
          <w:rStyle w:val="af6"/>
          <w:rFonts w:ascii="GHEA Grapalat" w:hAnsi="GHEA Grapalat" w:cs="Arial"/>
          <w:color w:val="FFFFFF"/>
          <w:sz w:val="20"/>
          <w:lang w:val="hy-AM"/>
        </w:rPr>
        <w:footnoteReference w:id="5"/>
      </w:r>
      <w:r w:rsidRPr="00F566BF">
        <w:rPr>
          <w:rFonts w:ascii="GHEA Grapalat" w:hAnsi="GHEA Grapalat" w:cs="Arial"/>
          <w:sz w:val="20"/>
          <w:lang w:val="hy-AM"/>
        </w:rPr>
        <w:tab/>
      </w:r>
    </w:p>
    <w:p w14:paraId="7706BEB7" w14:textId="77777777" w:rsidR="00B2572B" w:rsidRPr="005E1F72" w:rsidRDefault="00B2572B" w:rsidP="00EF3662">
      <w:pPr>
        <w:pStyle w:val="31"/>
        <w:spacing w:line="240" w:lineRule="auto"/>
        <w:jc w:val="right"/>
        <w:rPr>
          <w:rFonts w:ascii="GHEA Grapalat" w:hAnsi="GHEA Grapalat"/>
          <w:b/>
          <w:lang w:val="hy-AM"/>
        </w:rPr>
      </w:pPr>
    </w:p>
    <w:p w14:paraId="0CB146AB" w14:textId="77777777" w:rsidR="00BF091F" w:rsidRDefault="00BF091F" w:rsidP="00BF091F">
      <w:pPr>
        <w:pStyle w:val="31"/>
        <w:spacing w:line="240" w:lineRule="auto"/>
        <w:jc w:val="right"/>
        <w:rPr>
          <w:rFonts w:ascii="GHEA Grapalat" w:hAnsi="GHEA Grapalat" w:cs="Sylfaen"/>
          <w:b/>
          <w:lang w:val="es-ES"/>
        </w:rPr>
      </w:pPr>
      <w:r>
        <w:rPr>
          <w:rFonts w:ascii="GHEA Grapalat" w:hAnsi="GHEA Grapalat" w:cs="Sylfaen"/>
          <w:b/>
          <w:lang w:val="es-ES"/>
        </w:rPr>
        <w:lastRenderedPageBreak/>
        <w:t>Հավելված N 1.1</w:t>
      </w:r>
    </w:p>
    <w:p w14:paraId="4062726E" w14:textId="066483F1" w:rsidR="00BF091F" w:rsidRPr="007320DA" w:rsidRDefault="00BF091F" w:rsidP="00BF091F">
      <w:pPr>
        <w:pStyle w:val="31"/>
        <w:spacing w:line="240" w:lineRule="auto"/>
        <w:jc w:val="right"/>
        <w:rPr>
          <w:rFonts w:ascii="GHEA Grapalat" w:hAnsi="GHEA Grapalat" w:cs="Arial"/>
          <w:b/>
          <w:lang w:val="hy-AM"/>
        </w:rPr>
      </w:pPr>
      <w:r w:rsidRPr="00F566BF">
        <w:rPr>
          <w:rFonts w:ascii="GHEA Grapalat" w:hAnsi="GHEA Grapalat"/>
          <w:lang w:val="es-ES"/>
        </w:rPr>
        <w:t>«</w:t>
      </w:r>
      <w:r>
        <w:rPr>
          <w:rFonts w:ascii="GHEA Grapalat" w:hAnsi="GHEA Grapalat" w:cs="Sylfaen"/>
          <w:b/>
          <w:lang w:val="hy-AM"/>
        </w:rPr>
        <w:t>ՔԲԿ-</w:t>
      </w:r>
      <w:r>
        <w:rPr>
          <w:rFonts w:ascii="GHEA Grapalat" w:hAnsi="GHEA Grapalat" w:cs="Sylfaen"/>
          <w:b/>
          <w:lang w:val="es-ES"/>
        </w:rPr>
        <w:t>ԳՀԱՇՁԲ-2</w:t>
      </w:r>
      <w:r>
        <w:rPr>
          <w:rFonts w:ascii="GHEA Grapalat" w:hAnsi="GHEA Grapalat" w:cs="Sylfaen"/>
          <w:b/>
          <w:lang w:val="hy-AM"/>
        </w:rPr>
        <w:t>3</w:t>
      </w:r>
      <w:r>
        <w:rPr>
          <w:rFonts w:ascii="GHEA Grapalat" w:hAnsi="GHEA Grapalat" w:cs="Sylfaen"/>
          <w:b/>
          <w:lang w:val="es-ES"/>
        </w:rPr>
        <w:t>/</w:t>
      </w:r>
      <w:r>
        <w:rPr>
          <w:rFonts w:ascii="GHEA Grapalat" w:hAnsi="GHEA Grapalat" w:cs="Sylfaen"/>
          <w:b/>
          <w:lang w:val="hy-AM"/>
        </w:rPr>
        <w:t>2</w:t>
      </w:r>
      <w:r w:rsidR="000D219F">
        <w:rPr>
          <w:rFonts w:ascii="GHEA Grapalat" w:hAnsi="GHEA Grapalat" w:cs="Sylfaen"/>
          <w:b/>
          <w:lang w:val="hy-AM"/>
        </w:rPr>
        <w:t>7</w:t>
      </w:r>
      <w:r w:rsidRPr="000934D3">
        <w:rPr>
          <w:rFonts w:ascii="GHEA Grapalat" w:hAnsi="GHEA Grapalat" w:cs="Sylfaen"/>
          <w:b/>
          <w:lang w:val="es-ES"/>
        </w:rPr>
        <w:t xml:space="preserve">»  </w:t>
      </w:r>
      <w:r>
        <w:rPr>
          <w:rFonts w:ascii="GHEA Grapalat" w:hAnsi="GHEA Grapalat" w:cs="Sylfaen"/>
          <w:b/>
          <w:lang w:val="hy-AM"/>
        </w:rPr>
        <w:t xml:space="preserve"> </w:t>
      </w:r>
      <w:r w:rsidRPr="007320DA">
        <w:rPr>
          <w:rFonts w:ascii="GHEA Grapalat" w:hAnsi="GHEA Grapalat" w:cs="Sylfaen"/>
          <w:b/>
          <w:lang w:val="hy-AM"/>
        </w:rPr>
        <w:t>ծածկագրով</w:t>
      </w:r>
    </w:p>
    <w:p w14:paraId="1BCCAF9E" w14:textId="77777777" w:rsidR="00BF091F" w:rsidRPr="007320DA" w:rsidRDefault="00BF091F" w:rsidP="00BF091F">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Pr="007320DA">
        <w:rPr>
          <w:rFonts w:ascii="GHEA Grapalat" w:hAnsi="GHEA Grapalat" w:cs="Arial"/>
          <w:b/>
          <w:lang w:val="hy-AM"/>
        </w:rPr>
        <w:t xml:space="preserve"> </w:t>
      </w:r>
      <w:r w:rsidRPr="007320DA">
        <w:rPr>
          <w:rFonts w:ascii="GHEA Grapalat" w:hAnsi="GHEA Grapalat" w:cs="Sylfaen"/>
          <w:b/>
          <w:lang w:val="hy-AM"/>
        </w:rPr>
        <w:t>հրավերի</w:t>
      </w:r>
    </w:p>
    <w:p w14:paraId="167A0915" w14:textId="77777777" w:rsidR="00BF091F" w:rsidRPr="007320DA" w:rsidRDefault="00BF091F" w:rsidP="00BF091F">
      <w:pPr>
        <w:rPr>
          <w:rFonts w:ascii="GHEA Grapalat" w:hAnsi="GHEA Grapalat"/>
          <w:lang w:val="hy-AM"/>
        </w:rPr>
      </w:pPr>
    </w:p>
    <w:p w14:paraId="5A149BCF" w14:textId="77777777" w:rsidR="00BF091F" w:rsidRDefault="00BF091F" w:rsidP="00BF091F">
      <w:pPr>
        <w:pStyle w:val="3"/>
        <w:spacing w:line="240" w:lineRule="auto"/>
        <w:ind w:firstLine="567"/>
        <w:jc w:val="left"/>
        <w:rPr>
          <w:rFonts w:ascii="GHEA Grapalat" w:hAnsi="GHEA Grapalat"/>
          <w:b/>
          <w:lang w:val="hy-AM"/>
        </w:rPr>
      </w:pPr>
    </w:p>
    <w:p w14:paraId="63AA3920" w14:textId="77777777" w:rsidR="00BF091F" w:rsidRDefault="00BF091F" w:rsidP="00BF091F">
      <w:pPr>
        <w:pStyle w:val="3"/>
        <w:spacing w:line="240" w:lineRule="auto"/>
        <w:ind w:firstLine="567"/>
        <w:rPr>
          <w:rFonts w:ascii="GHEA Grapalat" w:hAnsi="GHEA Grapalat"/>
          <w:b/>
          <w:i w:val="0"/>
          <w:lang w:val="hy-AM"/>
        </w:rPr>
      </w:pPr>
      <w:r>
        <w:rPr>
          <w:rFonts w:ascii="GHEA Grapalat" w:hAnsi="GHEA Grapalat"/>
          <w:b/>
          <w:i w:val="0"/>
          <w:lang w:val="hy-AM"/>
        </w:rPr>
        <w:t>ՆԿԱՐԱԳԻՐ</w:t>
      </w:r>
    </w:p>
    <w:p w14:paraId="145E742B" w14:textId="77777777" w:rsidR="00BF091F" w:rsidRDefault="00BF091F" w:rsidP="00BF091F">
      <w:pPr>
        <w:pStyle w:val="3"/>
        <w:spacing w:line="240" w:lineRule="auto"/>
        <w:ind w:firstLine="567"/>
        <w:rPr>
          <w:rFonts w:ascii="GHEA Grapalat" w:hAnsi="GHEA Grapalat" w:cs="Arial"/>
          <w:lang w:val="es-ES"/>
        </w:rPr>
      </w:pPr>
      <w:r>
        <w:rPr>
          <w:rFonts w:ascii="GHEA Grapalat" w:hAnsi="GHEA Grapalat"/>
          <w:b/>
          <w:i w:val="0"/>
          <w:lang w:val="hy-AM"/>
        </w:rPr>
        <w:t xml:space="preserve">սարքերի և սարքավորումների </w:t>
      </w:r>
    </w:p>
    <w:p w14:paraId="069B4C8C" w14:textId="33AACC9C" w:rsidR="00BF091F" w:rsidRDefault="00BF091F" w:rsidP="00BF091F">
      <w:pPr>
        <w:ind w:firstLine="567"/>
        <w:jc w:val="both"/>
        <w:rPr>
          <w:rFonts w:ascii="GHEA Grapalat" w:hAnsi="GHEA Grapalat"/>
          <w:lang w:val="hy-AM"/>
        </w:rPr>
      </w:pPr>
      <w:r>
        <w:rPr>
          <w:rFonts w:ascii="GHEA Grapalat" w:hAnsi="GHEA Grapalat"/>
          <w:sz w:val="20"/>
          <w:u w:val="single"/>
          <w:lang w:val="hy-AM"/>
        </w:rPr>
        <w:tab/>
      </w:r>
      <w:r>
        <w:rPr>
          <w:rFonts w:ascii="GHEA Grapalat" w:hAnsi="GHEA Grapalat"/>
          <w:sz w:val="20"/>
          <w:u w:val="single"/>
          <w:lang w:val="es-ES"/>
        </w:rPr>
        <w:tab/>
      </w:r>
      <w:proofErr w:type="gramStart"/>
      <w:r>
        <w:rPr>
          <w:rFonts w:ascii="GHEA Grapalat" w:hAnsi="GHEA Grapalat" w:cs="Sylfaen"/>
          <w:u w:val="single"/>
          <w:vertAlign w:val="subscript"/>
          <w:lang w:val="es-ES"/>
        </w:rPr>
        <w:t>մասնակցի</w:t>
      </w:r>
      <w:proofErr w:type="gramEnd"/>
      <w:r>
        <w:rPr>
          <w:rFonts w:ascii="GHEA Grapalat" w:hAnsi="GHEA Grapalat" w:cs="Arial"/>
          <w:u w:val="single"/>
          <w:vertAlign w:val="subscript"/>
          <w:lang w:val="es-ES"/>
        </w:rPr>
        <w:t xml:space="preserve"> </w:t>
      </w:r>
      <w:r>
        <w:rPr>
          <w:rFonts w:ascii="GHEA Grapalat" w:hAnsi="GHEA Grapalat" w:cs="Sylfaen"/>
          <w:u w:val="single"/>
          <w:vertAlign w:val="subscript"/>
          <w:lang w:val="es-ES"/>
        </w:rPr>
        <w:t>անվանումը</w:t>
      </w:r>
      <w:r>
        <w:rPr>
          <w:rFonts w:ascii="GHEA Grapalat" w:hAnsi="GHEA Grapalat" w:cs="Sylfaen"/>
          <w:u w:val="single"/>
          <w:vertAlign w:val="subscript"/>
          <w:lang w:val="es-ES"/>
        </w:rPr>
        <w:tab/>
      </w:r>
      <w:r>
        <w:rPr>
          <w:rFonts w:ascii="GHEA Grapalat" w:hAnsi="GHEA Grapalat" w:cs="Arial"/>
          <w:sz w:val="20"/>
          <w:szCs w:val="20"/>
          <w:lang w:val="es-ES"/>
        </w:rPr>
        <w:t xml:space="preserve">-ն </w:t>
      </w:r>
      <w:r w:rsidRPr="00F566BF">
        <w:rPr>
          <w:rFonts w:ascii="GHEA Grapalat" w:hAnsi="GHEA Grapalat"/>
          <w:lang w:val="es-ES"/>
        </w:rPr>
        <w:t>«</w:t>
      </w:r>
      <w:r>
        <w:rPr>
          <w:rFonts w:ascii="GHEA Grapalat" w:hAnsi="GHEA Grapalat" w:cs="Sylfaen"/>
          <w:b/>
          <w:lang w:val="hy-AM"/>
        </w:rPr>
        <w:t>ՔԲԿ-</w:t>
      </w:r>
      <w:r>
        <w:rPr>
          <w:rFonts w:ascii="GHEA Grapalat" w:hAnsi="GHEA Grapalat" w:cs="Sylfaen"/>
          <w:b/>
          <w:lang w:val="es-ES"/>
        </w:rPr>
        <w:t>ԳՀԱՇՁԲ-2</w:t>
      </w:r>
      <w:r>
        <w:rPr>
          <w:rFonts w:ascii="GHEA Grapalat" w:hAnsi="GHEA Grapalat" w:cs="Sylfaen"/>
          <w:b/>
          <w:lang w:val="hy-AM"/>
        </w:rPr>
        <w:t>3</w:t>
      </w:r>
      <w:r>
        <w:rPr>
          <w:rFonts w:ascii="GHEA Grapalat" w:hAnsi="GHEA Grapalat" w:cs="Sylfaen"/>
          <w:b/>
          <w:lang w:val="es-ES"/>
        </w:rPr>
        <w:t>/</w:t>
      </w:r>
      <w:r>
        <w:rPr>
          <w:rFonts w:ascii="GHEA Grapalat" w:hAnsi="GHEA Grapalat" w:cs="Sylfaen"/>
          <w:b/>
          <w:lang w:val="hy-AM"/>
        </w:rPr>
        <w:t>2</w:t>
      </w:r>
      <w:r w:rsidR="000D219F">
        <w:rPr>
          <w:rFonts w:ascii="GHEA Grapalat" w:hAnsi="GHEA Grapalat" w:cs="Sylfaen"/>
          <w:b/>
          <w:lang w:val="hy-AM"/>
        </w:rPr>
        <w:t>7</w:t>
      </w:r>
      <w:r w:rsidRPr="000934D3">
        <w:rPr>
          <w:rFonts w:ascii="GHEA Grapalat" w:hAnsi="GHEA Grapalat" w:cs="Sylfaen"/>
          <w:b/>
          <w:lang w:val="es-ES"/>
        </w:rPr>
        <w:t>»</w:t>
      </w:r>
      <w:r>
        <w:rPr>
          <w:rFonts w:ascii="GHEA Grapalat" w:hAnsi="GHEA Grapalat" w:cs="Sylfaen"/>
          <w:b/>
          <w:lang w:val="hy-AM"/>
        </w:rPr>
        <w:t xml:space="preserve"> </w:t>
      </w:r>
      <w:r>
        <w:rPr>
          <w:rFonts w:ascii="GHEA Grapalat" w:hAnsi="GHEA Grapalat" w:cs="Arial"/>
          <w:sz w:val="20"/>
          <w:szCs w:val="20"/>
          <w:lang w:val="es-ES"/>
        </w:rPr>
        <w:t>ծածկագրով գնանշման հարցման շրջանակում ըստ չափաբաժինների ստորև ներկայացնում է իր կողմից առաջարկվող սարքերի և սարքավորումների նկարագիրը :</w:t>
      </w:r>
    </w:p>
    <w:p w14:paraId="0ED44FCF" w14:textId="77777777" w:rsidR="00BF091F" w:rsidRDefault="00BF091F" w:rsidP="00BF091F">
      <w:pPr>
        <w:pStyle w:val="3"/>
        <w:tabs>
          <w:tab w:val="left" w:pos="9204"/>
        </w:tabs>
        <w:spacing w:line="240" w:lineRule="auto"/>
        <w:ind w:firstLine="567"/>
        <w:jc w:val="left"/>
        <w:rPr>
          <w:rFonts w:ascii="GHEA Grapalat" w:hAnsi="GHEA Grapalat" w:cs="Arial"/>
          <w:lang w:val="es-ES"/>
        </w:rPr>
      </w:pPr>
      <w:r>
        <w:rPr>
          <w:rFonts w:ascii="GHEA Grapalat" w:hAnsi="GHEA Grapalat" w:cs="Arial"/>
          <w:lang w:val="es-ES"/>
        </w:rPr>
        <w:tab/>
      </w:r>
    </w:p>
    <w:p w14:paraId="02066D7A" w14:textId="77777777" w:rsidR="00BF091F" w:rsidRDefault="00BF091F" w:rsidP="00BF091F">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0"/>
        <w:gridCol w:w="1379"/>
        <w:gridCol w:w="1837"/>
        <w:gridCol w:w="1569"/>
        <w:gridCol w:w="1454"/>
        <w:gridCol w:w="1323"/>
        <w:gridCol w:w="1304"/>
      </w:tblGrid>
      <w:tr w:rsidR="00BF091F" w14:paraId="0F2B19DA" w14:textId="77777777" w:rsidTr="00BF091F">
        <w:tc>
          <w:tcPr>
            <w:tcW w:w="1368" w:type="dxa"/>
            <w:vMerge w:val="restart"/>
            <w:tcBorders>
              <w:top w:val="single" w:sz="4" w:space="0" w:color="auto"/>
              <w:left w:val="single" w:sz="4" w:space="0" w:color="auto"/>
              <w:bottom w:val="single" w:sz="4" w:space="0" w:color="auto"/>
              <w:right w:val="single" w:sz="4" w:space="0" w:color="auto"/>
            </w:tcBorders>
            <w:vAlign w:val="center"/>
            <w:hideMark/>
          </w:tcPr>
          <w:p w14:paraId="4BA29A6A" w14:textId="77777777" w:rsidR="00BF091F" w:rsidRDefault="00BF091F">
            <w:pPr>
              <w:spacing w:line="256" w:lineRule="auto"/>
              <w:jc w:val="center"/>
              <w:rPr>
                <w:rFonts w:ascii="GHEA Grapalat" w:hAnsi="GHEA Grapalat"/>
                <w:b/>
                <w:bCs/>
                <w:kern w:val="2"/>
                <w:sz w:val="16"/>
                <w:szCs w:val="18"/>
                <w:lang w:val="es-ES"/>
                <w14:ligatures w14:val="standardContextual"/>
              </w:rPr>
            </w:pPr>
            <w:r>
              <w:rPr>
                <w:rFonts w:ascii="GHEA Grapalat" w:hAnsi="GHEA Grapalat"/>
                <w:b/>
                <w:bCs/>
                <w:kern w:val="2"/>
                <w:sz w:val="16"/>
                <w:szCs w:val="18"/>
                <w:lang w:val="es-ES"/>
                <w14:ligatures w14:val="standardContextual"/>
              </w:rPr>
              <w:t>Չափաբաժնի համար</w:t>
            </w:r>
          </w:p>
        </w:tc>
        <w:tc>
          <w:tcPr>
            <w:tcW w:w="8973" w:type="dxa"/>
            <w:gridSpan w:val="6"/>
            <w:tcBorders>
              <w:top w:val="single" w:sz="4" w:space="0" w:color="auto"/>
              <w:left w:val="single" w:sz="4" w:space="0" w:color="auto"/>
              <w:bottom w:val="single" w:sz="4" w:space="0" w:color="auto"/>
              <w:right w:val="single" w:sz="4" w:space="0" w:color="auto"/>
            </w:tcBorders>
            <w:vAlign w:val="center"/>
            <w:hideMark/>
          </w:tcPr>
          <w:p w14:paraId="380ABE16" w14:textId="77777777" w:rsidR="00BF091F" w:rsidRDefault="00BF091F">
            <w:pPr>
              <w:spacing w:line="256" w:lineRule="auto"/>
              <w:jc w:val="center"/>
              <w:rPr>
                <w:rFonts w:ascii="GHEA Grapalat" w:hAnsi="GHEA Grapalat"/>
                <w:b/>
                <w:bCs/>
                <w:kern w:val="2"/>
                <w:sz w:val="16"/>
                <w:szCs w:val="18"/>
                <w:lang w:val="es-ES"/>
                <w14:ligatures w14:val="standardContextual"/>
              </w:rPr>
            </w:pPr>
            <w:r>
              <w:rPr>
                <w:rFonts w:ascii="GHEA Grapalat" w:hAnsi="GHEA Grapalat"/>
                <w:b/>
                <w:bCs/>
                <w:kern w:val="2"/>
                <w:sz w:val="16"/>
                <w:szCs w:val="18"/>
                <w:lang w:val="es-ES"/>
                <w14:ligatures w14:val="standardContextual"/>
              </w:rPr>
              <w:t xml:space="preserve">Առաջարկվող սարքերի և սարքավորումների </w:t>
            </w:r>
          </w:p>
        </w:tc>
      </w:tr>
      <w:tr w:rsidR="00BF091F" w14:paraId="16229DE8" w14:textId="77777777" w:rsidTr="00BF091F">
        <w:tc>
          <w:tcPr>
            <w:tcW w:w="0" w:type="auto"/>
            <w:vMerge/>
            <w:tcBorders>
              <w:top w:val="single" w:sz="4" w:space="0" w:color="auto"/>
              <w:left w:val="single" w:sz="4" w:space="0" w:color="auto"/>
              <w:bottom w:val="single" w:sz="4" w:space="0" w:color="auto"/>
              <w:right w:val="single" w:sz="4" w:space="0" w:color="auto"/>
            </w:tcBorders>
            <w:vAlign w:val="center"/>
            <w:hideMark/>
          </w:tcPr>
          <w:p w14:paraId="038B7B18" w14:textId="77777777" w:rsidR="00BF091F" w:rsidRDefault="00BF091F">
            <w:pPr>
              <w:rPr>
                <w:rFonts w:ascii="GHEA Grapalat" w:hAnsi="GHEA Grapalat"/>
                <w:b/>
                <w:bCs/>
                <w:kern w:val="2"/>
                <w:sz w:val="16"/>
                <w:szCs w:val="18"/>
                <w:lang w:val="es-ES"/>
                <w14:ligatures w14:val="standardContextual"/>
              </w:rPr>
            </w:pPr>
          </w:p>
        </w:tc>
        <w:tc>
          <w:tcPr>
            <w:tcW w:w="1460" w:type="dxa"/>
            <w:tcBorders>
              <w:top w:val="single" w:sz="4" w:space="0" w:color="auto"/>
              <w:left w:val="single" w:sz="4" w:space="0" w:color="auto"/>
              <w:bottom w:val="single" w:sz="4" w:space="0" w:color="auto"/>
              <w:right w:val="single" w:sz="4" w:space="0" w:color="auto"/>
            </w:tcBorders>
            <w:vAlign w:val="center"/>
            <w:hideMark/>
          </w:tcPr>
          <w:p w14:paraId="18FDF25B" w14:textId="77777777" w:rsidR="00BF091F" w:rsidRDefault="00BF091F">
            <w:pPr>
              <w:spacing w:line="256" w:lineRule="auto"/>
              <w:jc w:val="center"/>
              <w:rPr>
                <w:rFonts w:ascii="GHEA Grapalat" w:hAnsi="GHEA Grapalat"/>
                <w:b/>
                <w:bCs/>
                <w:kern w:val="2"/>
                <w:sz w:val="16"/>
                <w:szCs w:val="18"/>
                <w:lang w:val="es-ES"/>
                <w14:ligatures w14:val="standardContextual"/>
              </w:rPr>
            </w:pPr>
            <w:r>
              <w:rPr>
                <w:rFonts w:ascii="GHEA Grapalat" w:hAnsi="GHEA Grapalat"/>
                <w:b/>
                <w:bCs/>
                <w:kern w:val="2"/>
                <w:sz w:val="16"/>
                <w:szCs w:val="18"/>
                <w14:ligatures w14:val="standardContextual"/>
              </w:rPr>
              <w:t>ֆ</w:t>
            </w:r>
            <w:r>
              <w:rPr>
                <w:rFonts w:ascii="GHEA Grapalat" w:hAnsi="GHEA Grapalat"/>
                <w:b/>
                <w:bCs/>
                <w:kern w:val="2"/>
                <w:sz w:val="16"/>
                <w:szCs w:val="18"/>
                <w:lang w:val="hy-AM"/>
                <w14:ligatures w14:val="standardContextual"/>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14:paraId="61474E18" w14:textId="77777777" w:rsidR="00BF091F" w:rsidRDefault="00BF091F">
            <w:pPr>
              <w:spacing w:line="256" w:lineRule="auto"/>
              <w:jc w:val="center"/>
              <w:rPr>
                <w:rFonts w:ascii="GHEA Grapalat" w:hAnsi="GHEA Grapalat"/>
                <w:b/>
                <w:bCs/>
                <w:kern w:val="2"/>
                <w:sz w:val="16"/>
                <w:szCs w:val="18"/>
                <w:lang w:val="es-ES"/>
                <w14:ligatures w14:val="standardContextual"/>
              </w:rPr>
            </w:pPr>
            <w:r>
              <w:rPr>
                <w:rFonts w:ascii="GHEA Grapalat" w:hAnsi="GHEA Grapalat"/>
                <w:b/>
                <w:bCs/>
                <w:kern w:val="2"/>
                <w:sz w:val="16"/>
                <w:szCs w:val="18"/>
                <w:lang w:val="es-ES"/>
                <w14:ligatures w14:val="standardContextual"/>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14:paraId="078BE20A" w14:textId="77777777" w:rsidR="00BF091F" w:rsidRDefault="00BF091F">
            <w:pPr>
              <w:spacing w:line="256" w:lineRule="auto"/>
              <w:jc w:val="center"/>
              <w:rPr>
                <w:rFonts w:ascii="GHEA Grapalat" w:hAnsi="GHEA Grapalat"/>
                <w:b/>
                <w:bCs/>
                <w:kern w:val="2"/>
                <w:sz w:val="16"/>
                <w:szCs w:val="18"/>
                <w:lang w:val="hy-AM"/>
                <w14:ligatures w14:val="standardContextual"/>
              </w:rPr>
            </w:pPr>
            <w:r>
              <w:rPr>
                <w:rFonts w:ascii="GHEA Grapalat" w:hAnsi="GHEA Grapalat"/>
                <w:b/>
                <w:bCs/>
                <w:kern w:val="2"/>
                <w:sz w:val="16"/>
                <w:szCs w:val="18"/>
                <w:lang w:val="hy-AM"/>
                <w14:ligatures w14:val="standardContextual"/>
              </w:rPr>
              <w:t>Մակնիշը</w:t>
            </w:r>
          </w:p>
        </w:tc>
        <w:tc>
          <w:tcPr>
            <w:tcW w:w="1530" w:type="dxa"/>
            <w:tcBorders>
              <w:top w:val="single" w:sz="4" w:space="0" w:color="auto"/>
              <w:left w:val="single" w:sz="4" w:space="0" w:color="auto"/>
              <w:bottom w:val="single" w:sz="4" w:space="0" w:color="auto"/>
              <w:right w:val="single" w:sz="4" w:space="0" w:color="auto"/>
            </w:tcBorders>
            <w:vAlign w:val="center"/>
            <w:hideMark/>
          </w:tcPr>
          <w:p w14:paraId="1C6B3BA7" w14:textId="77777777" w:rsidR="00BF091F" w:rsidRDefault="00BF091F">
            <w:pPr>
              <w:spacing w:line="256" w:lineRule="auto"/>
              <w:jc w:val="center"/>
              <w:rPr>
                <w:rFonts w:ascii="GHEA Grapalat" w:hAnsi="GHEA Grapalat"/>
                <w:b/>
                <w:bCs/>
                <w:kern w:val="2"/>
                <w:sz w:val="16"/>
                <w:szCs w:val="18"/>
                <w:lang w:val="es-ES"/>
                <w14:ligatures w14:val="standardContextual"/>
              </w:rPr>
            </w:pPr>
            <w:r>
              <w:rPr>
                <w:rFonts w:ascii="GHEA Grapalat" w:hAnsi="GHEA Grapalat"/>
                <w:b/>
                <w:bCs/>
                <w:kern w:val="2"/>
                <w:sz w:val="16"/>
                <w:szCs w:val="18"/>
                <w:lang w:val="es-ES"/>
                <w14:ligatures w14:val="standardContextual"/>
              </w:rPr>
              <w:t>արտադրողի անվանումը</w:t>
            </w:r>
          </w:p>
        </w:tc>
        <w:tc>
          <w:tcPr>
            <w:tcW w:w="1323" w:type="dxa"/>
            <w:tcBorders>
              <w:top w:val="single" w:sz="4" w:space="0" w:color="auto"/>
              <w:left w:val="single" w:sz="4" w:space="0" w:color="auto"/>
              <w:bottom w:val="single" w:sz="4" w:space="0" w:color="auto"/>
              <w:right w:val="single" w:sz="4" w:space="0" w:color="auto"/>
            </w:tcBorders>
            <w:vAlign w:val="center"/>
            <w:hideMark/>
          </w:tcPr>
          <w:p w14:paraId="58DC3AFA" w14:textId="77777777" w:rsidR="00BF091F" w:rsidRDefault="00BF091F">
            <w:pPr>
              <w:spacing w:line="256" w:lineRule="auto"/>
              <w:jc w:val="center"/>
              <w:rPr>
                <w:rFonts w:ascii="GHEA Grapalat" w:hAnsi="GHEA Grapalat"/>
                <w:b/>
                <w:bCs/>
                <w:kern w:val="2"/>
                <w:sz w:val="16"/>
                <w:szCs w:val="18"/>
                <w:lang w:val="es-ES"/>
                <w14:ligatures w14:val="standardContextual"/>
              </w:rPr>
            </w:pPr>
            <w:r>
              <w:rPr>
                <w:rFonts w:ascii="GHEA Grapalat" w:hAnsi="GHEA Grapalat"/>
                <w:b/>
                <w:bCs/>
                <w:kern w:val="2"/>
                <w:sz w:val="16"/>
                <w:szCs w:val="18"/>
                <w:lang w:val="es-ES"/>
                <w14:ligatures w14:val="standardContextual"/>
              </w:rPr>
              <w:t>տեխնիկական բնութագրերը</w:t>
            </w:r>
          </w:p>
        </w:tc>
        <w:tc>
          <w:tcPr>
            <w:tcW w:w="900" w:type="dxa"/>
            <w:tcBorders>
              <w:top w:val="single" w:sz="4" w:space="0" w:color="auto"/>
              <w:left w:val="single" w:sz="4" w:space="0" w:color="auto"/>
              <w:bottom w:val="single" w:sz="4" w:space="0" w:color="auto"/>
              <w:right w:val="single" w:sz="4" w:space="0" w:color="auto"/>
            </w:tcBorders>
            <w:vAlign w:val="center"/>
            <w:hideMark/>
          </w:tcPr>
          <w:p w14:paraId="13CF6356" w14:textId="77777777" w:rsidR="00BF091F" w:rsidRDefault="00BF091F">
            <w:pPr>
              <w:spacing w:line="256" w:lineRule="auto"/>
              <w:jc w:val="center"/>
              <w:rPr>
                <w:rFonts w:ascii="GHEA Grapalat" w:hAnsi="GHEA Grapalat"/>
                <w:b/>
                <w:bCs/>
                <w:kern w:val="2"/>
                <w:sz w:val="16"/>
                <w:szCs w:val="18"/>
                <w:lang w:val="es-ES"/>
                <w14:ligatures w14:val="standardContextual"/>
              </w:rPr>
            </w:pPr>
            <w:r>
              <w:rPr>
                <w:rFonts w:ascii="GHEA Grapalat" w:hAnsi="GHEA Grapalat"/>
                <w:b/>
                <w:bCs/>
                <w:kern w:val="2"/>
                <w:sz w:val="16"/>
                <w:szCs w:val="18"/>
                <w:lang w:val="es-ES"/>
                <w14:ligatures w14:val="standardContextual"/>
              </w:rPr>
              <w:t>երաշխիքային ժամկետները</w:t>
            </w:r>
          </w:p>
        </w:tc>
      </w:tr>
      <w:tr w:rsidR="00BF091F" w14:paraId="1FFF59AE" w14:textId="77777777" w:rsidTr="00BF091F">
        <w:tc>
          <w:tcPr>
            <w:tcW w:w="1368" w:type="dxa"/>
            <w:tcBorders>
              <w:top w:val="single" w:sz="4" w:space="0" w:color="auto"/>
              <w:left w:val="single" w:sz="4" w:space="0" w:color="auto"/>
              <w:bottom w:val="single" w:sz="4" w:space="0" w:color="auto"/>
              <w:right w:val="single" w:sz="4" w:space="0" w:color="auto"/>
            </w:tcBorders>
            <w:vAlign w:val="center"/>
          </w:tcPr>
          <w:p w14:paraId="49108195"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1460" w:type="dxa"/>
            <w:tcBorders>
              <w:top w:val="single" w:sz="4" w:space="0" w:color="auto"/>
              <w:left w:val="single" w:sz="4" w:space="0" w:color="auto"/>
              <w:bottom w:val="single" w:sz="4" w:space="0" w:color="auto"/>
              <w:right w:val="single" w:sz="4" w:space="0" w:color="auto"/>
            </w:tcBorders>
            <w:vAlign w:val="center"/>
          </w:tcPr>
          <w:p w14:paraId="194802BA" w14:textId="77777777" w:rsidR="00BF091F" w:rsidRDefault="00BF091F">
            <w:pPr>
              <w:spacing w:line="256" w:lineRule="auto"/>
              <w:jc w:val="center"/>
              <w:rPr>
                <w:rFonts w:ascii="GHEA Grapalat" w:hAnsi="GHEA Grapalat"/>
                <w:b/>
                <w:bCs/>
                <w:kern w:val="2"/>
                <w:sz w:val="16"/>
                <w:szCs w:val="18"/>
                <w:lang w:val="hy-AM"/>
                <w14:ligatures w14:val="standardContextual"/>
              </w:rPr>
            </w:pPr>
          </w:p>
        </w:tc>
        <w:tc>
          <w:tcPr>
            <w:tcW w:w="2003" w:type="dxa"/>
            <w:tcBorders>
              <w:top w:val="single" w:sz="4" w:space="0" w:color="auto"/>
              <w:left w:val="single" w:sz="4" w:space="0" w:color="auto"/>
              <w:bottom w:val="single" w:sz="4" w:space="0" w:color="auto"/>
              <w:right w:val="single" w:sz="4" w:space="0" w:color="auto"/>
            </w:tcBorders>
            <w:vAlign w:val="center"/>
          </w:tcPr>
          <w:p w14:paraId="7A9D6BFD"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1757" w:type="dxa"/>
            <w:tcBorders>
              <w:top w:val="single" w:sz="4" w:space="0" w:color="auto"/>
              <w:left w:val="single" w:sz="4" w:space="0" w:color="auto"/>
              <w:bottom w:val="single" w:sz="4" w:space="0" w:color="auto"/>
              <w:right w:val="single" w:sz="4" w:space="0" w:color="auto"/>
            </w:tcBorders>
            <w:vAlign w:val="center"/>
          </w:tcPr>
          <w:p w14:paraId="0444C1A0" w14:textId="77777777" w:rsidR="00BF091F" w:rsidRDefault="00BF091F">
            <w:pPr>
              <w:spacing w:line="256" w:lineRule="auto"/>
              <w:jc w:val="center"/>
              <w:rPr>
                <w:rFonts w:ascii="GHEA Grapalat" w:hAnsi="GHEA Grapalat"/>
                <w:b/>
                <w:bCs/>
                <w:kern w:val="2"/>
                <w:sz w:val="16"/>
                <w:szCs w:val="18"/>
                <w:lang w:val="hy-AM"/>
                <w14:ligatures w14:val="standardContextual"/>
              </w:rPr>
            </w:pPr>
          </w:p>
        </w:tc>
        <w:tc>
          <w:tcPr>
            <w:tcW w:w="1530" w:type="dxa"/>
            <w:tcBorders>
              <w:top w:val="single" w:sz="4" w:space="0" w:color="auto"/>
              <w:left w:val="single" w:sz="4" w:space="0" w:color="auto"/>
              <w:bottom w:val="single" w:sz="4" w:space="0" w:color="auto"/>
              <w:right w:val="single" w:sz="4" w:space="0" w:color="auto"/>
            </w:tcBorders>
            <w:vAlign w:val="center"/>
          </w:tcPr>
          <w:p w14:paraId="5CC4BC37"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1323" w:type="dxa"/>
            <w:tcBorders>
              <w:top w:val="single" w:sz="4" w:space="0" w:color="auto"/>
              <w:left w:val="single" w:sz="4" w:space="0" w:color="auto"/>
              <w:bottom w:val="single" w:sz="4" w:space="0" w:color="auto"/>
              <w:right w:val="single" w:sz="4" w:space="0" w:color="auto"/>
            </w:tcBorders>
            <w:vAlign w:val="center"/>
          </w:tcPr>
          <w:p w14:paraId="02756074"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900" w:type="dxa"/>
            <w:tcBorders>
              <w:top w:val="single" w:sz="4" w:space="0" w:color="auto"/>
              <w:left w:val="single" w:sz="4" w:space="0" w:color="auto"/>
              <w:bottom w:val="single" w:sz="4" w:space="0" w:color="auto"/>
              <w:right w:val="single" w:sz="4" w:space="0" w:color="auto"/>
            </w:tcBorders>
            <w:vAlign w:val="center"/>
          </w:tcPr>
          <w:p w14:paraId="6C01E6C7" w14:textId="77777777" w:rsidR="00BF091F" w:rsidRDefault="00BF091F">
            <w:pPr>
              <w:spacing w:line="256" w:lineRule="auto"/>
              <w:jc w:val="center"/>
              <w:rPr>
                <w:rFonts w:ascii="GHEA Grapalat" w:hAnsi="GHEA Grapalat"/>
                <w:b/>
                <w:bCs/>
                <w:kern w:val="2"/>
                <w:sz w:val="16"/>
                <w:szCs w:val="18"/>
                <w:lang w:val="es-ES"/>
                <w14:ligatures w14:val="standardContextual"/>
              </w:rPr>
            </w:pPr>
          </w:p>
        </w:tc>
      </w:tr>
      <w:tr w:rsidR="00BF091F" w14:paraId="1A0EF916" w14:textId="77777777" w:rsidTr="00BF091F">
        <w:tc>
          <w:tcPr>
            <w:tcW w:w="1368" w:type="dxa"/>
            <w:tcBorders>
              <w:top w:val="single" w:sz="4" w:space="0" w:color="auto"/>
              <w:left w:val="single" w:sz="4" w:space="0" w:color="auto"/>
              <w:bottom w:val="single" w:sz="4" w:space="0" w:color="auto"/>
              <w:right w:val="single" w:sz="4" w:space="0" w:color="auto"/>
            </w:tcBorders>
            <w:vAlign w:val="center"/>
          </w:tcPr>
          <w:p w14:paraId="22203CA8"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1460" w:type="dxa"/>
            <w:tcBorders>
              <w:top w:val="single" w:sz="4" w:space="0" w:color="auto"/>
              <w:left w:val="single" w:sz="4" w:space="0" w:color="auto"/>
              <w:bottom w:val="single" w:sz="4" w:space="0" w:color="auto"/>
              <w:right w:val="single" w:sz="4" w:space="0" w:color="auto"/>
            </w:tcBorders>
            <w:vAlign w:val="center"/>
          </w:tcPr>
          <w:p w14:paraId="49C3C7B5" w14:textId="77777777" w:rsidR="00BF091F" w:rsidRDefault="00BF091F">
            <w:pPr>
              <w:spacing w:line="256" w:lineRule="auto"/>
              <w:jc w:val="center"/>
              <w:rPr>
                <w:rFonts w:ascii="GHEA Grapalat" w:hAnsi="GHEA Grapalat"/>
                <w:b/>
                <w:bCs/>
                <w:kern w:val="2"/>
                <w:sz w:val="16"/>
                <w:szCs w:val="18"/>
                <w:lang w:val="hy-AM"/>
                <w14:ligatures w14:val="standardContextual"/>
              </w:rPr>
            </w:pPr>
          </w:p>
        </w:tc>
        <w:tc>
          <w:tcPr>
            <w:tcW w:w="2003" w:type="dxa"/>
            <w:tcBorders>
              <w:top w:val="single" w:sz="4" w:space="0" w:color="auto"/>
              <w:left w:val="single" w:sz="4" w:space="0" w:color="auto"/>
              <w:bottom w:val="single" w:sz="4" w:space="0" w:color="auto"/>
              <w:right w:val="single" w:sz="4" w:space="0" w:color="auto"/>
            </w:tcBorders>
            <w:vAlign w:val="center"/>
          </w:tcPr>
          <w:p w14:paraId="76D139F3"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1757" w:type="dxa"/>
            <w:tcBorders>
              <w:top w:val="single" w:sz="4" w:space="0" w:color="auto"/>
              <w:left w:val="single" w:sz="4" w:space="0" w:color="auto"/>
              <w:bottom w:val="single" w:sz="4" w:space="0" w:color="auto"/>
              <w:right w:val="single" w:sz="4" w:space="0" w:color="auto"/>
            </w:tcBorders>
            <w:vAlign w:val="center"/>
          </w:tcPr>
          <w:p w14:paraId="53A91F41" w14:textId="77777777" w:rsidR="00BF091F" w:rsidRDefault="00BF091F">
            <w:pPr>
              <w:spacing w:line="256" w:lineRule="auto"/>
              <w:jc w:val="center"/>
              <w:rPr>
                <w:rFonts w:ascii="GHEA Grapalat" w:hAnsi="GHEA Grapalat"/>
                <w:b/>
                <w:bCs/>
                <w:kern w:val="2"/>
                <w:sz w:val="16"/>
                <w:szCs w:val="18"/>
                <w:lang w:val="hy-AM"/>
                <w14:ligatures w14:val="standardContextual"/>
              </w:rPr>
            </w:pPr>
          </w:p>
        </w:tc>
        <w:tc>
          <w:tcPr>
            <w:tcW w:w="1530" w:type="dxa"/>
            <w:tcBorders>
              <w:top w:val="single" w:sz="4" w:space="0" w:color="auto"/>
              <w:left w:val="single" w:sz="4" w:space="0" w:color="auto"/>
              <w:bottom w:val="single" w:sz="4" w:space="0" w:color="auto"/>
              <w:right w:val="single" w:sz="4" w:space="0" w:color="auto"/>
            </w:tcBorders>
            <w:vAlign w:val="center"/>
          </w:tcPr>
          <w:p w14:paraId="1A20E3BF"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1323" w:type="dxa"/>
            <w:tcBorders>
              <w:top w:val="single" w:sz="4" w:space="0" w:color="auto"/>
              <w:left w:val="single" w:sz="4" w:space="0" w:color="auto"/>
              <w:bottom w:val="single" w:sz="4" w:space="0" w:color="auto"/>
              <w:right w:val="single" w:sz="4" w:space="0" w:color="auto"/>
            </w:tcBorders>
            <w:vAlign w:val="center"/>
          </w:tcPr>
          <w:p w14:paraId="7ACDD5C6"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900" w:type="dxa"/>
            <w:tcBorders>
              <w:top w:val="single" w:sz="4" w:space="0" w:color="auto"/>
              <w:left w:val="single" w:sz="4" w:space="0" w:color="auto"/>
              <w:bottom w:val="single" w:sz="4" w:space="0" w:color="auto"/>
              <w:right w:val="single" w:sz="4" w:space="0" w:color="auto"/>
            </w:tcBorders>
            <w:vAlign w:val="center"/>
          </w:tcPr>
          <w:p w14:paraId="458F0065" w14:textId="77777777" w:rsidR="00BF091F" w:rsidRDefault="00BF091F">
            <w:pPr>
              <w:spacing w:line="256" w:lineRule="auto"/>
              <w:jc w:val="center"/>
              <w:rPr>
                <w:rFonts w:ascii="GHEA Grapalat" w:hAnsi="GHEA Grapalat"/>
                <w:b/>
                <w:bCs/>
                <w:kern w:val="2"/>
                <w:sz w:val="16"/>
                <w:szCs w:val="18"/>
                <w:lang w:val="es-ES"/>
                <w14:ligatures w14:val="standardContextual"/>
              </w:rPr>
            </w:pPr>
          </w:p>
        </w:tc>
      </w:tr>
      <w:tr w:rsidR="00BF091F" w14:paraId="5C6D5B75" w14:textId="77777777" w:rsidTr="00BF091F">
        <w:tc>
          <w:tcPr>
            <w:tcW w:w="1368" w:type="dxa"/>
            <w:tcBorders>
              <w:top w:val="single" w:sz="4" w:space="0" w:color="auto"/>
              <w:left w:val="single" w:sz="4" w:space="0" w:color="auto"/>
              <w:bottom w:val="single" w:sz="4" w:space="0" w:color="auto"/>
              <w:right w:val="single" w:sz="4" w:space="0" w:color="auto"/>
            </w:tcBorders>
            <w:vAlign w:val="center"/>
          </w:tcPr>
          <w:p w14:paraId="4B768507"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1460" w:type="dxa"/>
            <w:tcBorders>
              <w:top w:val="single" w:sz="4" w:space="0" w:color="auto"/>
              <w:left w:val="single" w:sz="4" w:space="0" w:color="auto"/>
              <w:bottom w:val="single" w:sz="4" w:space="0" w:color="auto"/>
              <w:right w:val="single" w:sz="4" w:space="0" w:color="auto"/>
            </w:tcBorders>
            <w:vAlign w:val="center"/>
          </w:tcPr>
          <w:p w14:paraId="1CDA34B0" w14:textId="77777777" w:rsidR="00BF091F" w:rsidRDefault="00BF091F">
            <w:pPr>
              <w:spacing w:line="256" w:lineRule="auto"/>
              <w:jc w:val="center"/>
              <w:rPr>
                <w:rFonts w:ascii="GHEA Grapalat" w:hAnsi="GHEA Grapalat"/>
                <w:b/>
                <w:bCs/>
                <w:kern w:val="2"/>
                <w:sz w:val="16"/>
                <w:szCs w:val="18"/>
                <w:lang w:val="hy-AM"/>
                <w14:ligatures w14:val="standardContextual"/>
              </w:rPr>
            </w:pPr>
          </w:p>
        </w:tc>
        <w:tc>
          <w:tcPr>
            <w:tcW w:w="2003" w:type="dxa"/>
            <w:tcBorders>
              <w:top w:val="single" w:sz="4" w:space="0" w:color="auto"/>
              <w:left w:val="single" w:sz="4" w:space="0" w:color="auto"/>
              <w:bottom w:val="single" w:sz="4" w:space="0" w:color="auto"/>
              <w:right w:val="single" w:sz="4" w:space="0" w:color="auto"/>
            </w:tcBorders>
            <w:vAlign w:val="center"/>
          </w:tcPr>
          <w:p w14:paraId="7A2400ED"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1757" w:type="dxa"/>
            <w:tcBorders>
              <w:top w:val="single" w:sz="4" w:space="0" w:color="auto"/>
              <w:left w:val="single" w:sz="4" w:space="0" w:color="auto"/>
              <w:bottom w:val="single" w:sz="4" w:space="0" w:color="auto"/>
              <w:right w:val="single" w:sz="4" w:space="0" w:color="auto"/>
            </w:tcBorders>
            <w:vAlign w:val="center"/>
          </w:tcPr>
          <w:p w14:paraId="52447EC1" w14:textId="77777777" w:rsidR="00BF091F" w:rsidRDefault="00BF091F">
            <w:pPr>
              <w:spacing w:line="256" w:lineRule="auto"/>
              <w:jc w:val="center"/>
              <w:rPr>
                <w:rFonts w:ascii="GHEA Grapalat" w:hAnsi="GHEA Grapalat"/>
                <w:b/>
                <w:bCs/>
                <w:kern w:val="2"/>
                <w:sz w:val="16"/>
                <w:szCs w:val="18"/>
                <w:lang w:val="hy-AM"/>
                <w14:ligatures w14:val="standardContextual"/>
              </w:rPr>
            </w:pPr>
          </w:p>
        </w:tc>
        <w:tc>
          <w:tcPr>
            <w:tcW w:w="1530" w:type="dxa"/>
            <w:tcBorders>
              <w:top w:val="single" w:sz="4" w:space="0" w:color="auto"/>
              <w:left w:val="single" w:sz="4" w:space="0" w:color="auto"/>
              <w:bottom w:val="single" w:sz="4" w:space="0" w:color="auto"/>
              <w:right w:val="single" w:sz="4" w:space="0" w:color="auto"/>
            </w:tcBorders>
            <w:vAlign w:val="center"/>
          </w:tcPr>
          <w:p w14:paraId="28BF994B"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1323" w:type="dxa"/>
            <w:tcBorders>
              <w:top w:val="single" w:sz="4" w:space="0" w:color="auto"/>
              <w:left w:val="single" w:sz="4" w:space="0" w:color="auto"/>
              <w:bottom w:val="single" w:sz="4" w:space="0" w:color="auto"/>
              <w:right w:val="single" w:sz="4" w:space="0" w:color="auto"/>
            </w:tcBorders>
            <w:vAlign w:val="center"/>
          </w:tcPr>
          <w:p w14:paraId="59688A4B" w14:textId="77777777" w:rsidR="00BF091F" w:rsidRDefault="00BF091F">
            <w:pPr>
              <w:spacing w:line="256" w:lineRule="auto"/>
              <w:jc w:val="center"/>
              <w:rPr>
                <w:rFonts w:ascii="GHEA Grapalat" w:hAnsi="GHEA Grapalat"/>
                <w:b/>
                <w:bCs/>
                <w:kern w:val="2"/>
                <w:sz w:val="16"/>
                <w:szCs w:val="18"/>
                <w:lang w:val="es-ES"/>
                <w14:ligatures w14:val="standardContextual"/>
              </w:rPr>
            </w:pPr>
          </w:p>
        </w:tc>
        <w:tc>
          <w:tcPr>
            <w:tcW w:w="900" w:type="dxa"/>
            <w:tcBorders>
              <w:top w:val="single" w:sz="4" w:space="0" w:color="auto"/>
              <w:left w:val="single" w:sz="4" w:space="0" w:color="auto"/>
              <w:bottom w:val="single" w:sz="4" w:space="0" w:color="auto"/>
              <w:right w:val="single" w:sz="4" w:space="0" w:color="auto"/>
            </w:tcBorders>
            <w:vAlign w:val="center"/>
          </w:tcPr>
          <w:p w14:paraId="1A8E33FE" w14:textId="77777777" w:rsidR="00BF091F" w:rsidRDefault="00BF091F">
            <w:pPr>
              <w:spacing w:line="256" w:lineRule="auto"/>
              <w:jc w:val="center"/>
              <w:rPr>
                <w:rFonts w:ascii="GHEA Grapalat" w:hAnsi="GHEA Grapalat"/>
                <w:b/>
                <w:bCs/>
                <w:kern w:val="2"/>
                <w:sz w:val="16"/>
                <w:szCs w:val="18"/>
                <w:lang w:val="es-ES"/>
                <w14:ligatures w14:val="standardContextual"/>
              </w:rPr>
            </w:pPr>
          </w:p>
        </w:tc>
      </w:tr>
    </w:tbl>
    <w:p w14:paraId="6A5A7C94" w14:textId="77777777" w:rsidR="00BF091F" w:rsidRDefault="00BF091F" w:rsidP="00BF091F">
      <w:pPr>
        <w:pStyle w:val="3"/>
        <w:spacing w:line="240" w:lineRule="auto"/>
        <w:ind w:firstLine="567"/>
        <w:jc w:val="left"/>
        <w:rPr>
          <w:rFonts w:ascii="GHEA Grapalat" w:hAnsi="GHEA Grapalat"/>
          <w:b/>
          <w:lang w:val="en-US"/>
        </w:rPr>
      </w:pPr>
    </w:p>
    <w:p w14:paraId="2C6A3B3E" w14:textId="77777777" w:rsidR="00BF091F" w:rsidRDefault="00BF091F" w:rsidP="00BF091F">
      <w:pPr>
        <w:pStyle w:val="3"/>
        <w:spacing w:line="240" w:lineRule="auto"/>
        <w:ind w:firstLine="567"/>
        <w:jc w:val="left"/>
        <w:rPr>
          <w:rFonts w:ascii="GHEA Grapalat" w:hAnsi="GHEA Grapalat"/>
          <w:b/>
          <w:lang w:val="en-US"/>
        </w:rPr>
      </w:pPr>
    </w:p>
    <w:p w14:paraId="026F8E92" w14:textId="77777777" w:rsidR="00BF091F" w:rsidRDefault="00BF091F" w:rsidP="00BF091F">
      <w:pPr>
        <w:pStyle w:val="3"/>
        <w:spacing w:line="240" w:lineRule="auto"/>
        <w:ind w:firstLine="567"/>
        <w:jc w:val="left"/>
        <w:rPr>
          <w:rFonts w:ascii="GHEA Grapalat" w:hAnsi="GHEA Grapalat"/>
          <w:b/>
          <w:lang w:val="en-US"/>
        </w:rPr>
      </w:pPr>
    </w:p>
    <w:p w14:paraId="0CBD30BD" w14:textId="77777777" w:rsidR="00BF091F" w:rsidRDefault="00BF091F" w:rsidP="00BF091F">
      <w:pPr>
        <w:rPr>
          <w:rFonts w:ascii="GHEA Grapalat" w:hAnsi="GHEA Grapalat"/>
          <w:sz w:val="20"/>
          <w:lang w:val="es-ES"/>
        </w:rPr>
      </w:pPr>
    </w:p>
    <w:p w14:paraId="510370E4" w14:textId="77777777" w:rsidR="00BF091F" w:rsidRDefault="00BF091F" w:rsidP="00BF091F">
      <w:pPr>
        <w:jc w:val="center"/>
        <w:rPr>
          <w:rFonts w:ascii="GHEA Grapalat" w:hAnsi="GHEA Grapalat" w:cs="Sylfaen"/>
          <w:sz w:val="20"/>
          <w:lang w:val="hy-AM"/>
        </w:rPr>
      </w:pPr>
      <w:r>
        <w:rPr>
          <w:rFonts w:ascii="GHEA Grapalat" w:hAnsi="GHEA Grapalat"/>
          <w:sz w:val="20"/>
          <w:lang w:val="hy-AM"/>
        </w:rPr>
        <w:t>___</w:t>
      </w:r>
      <w:r>
        <w:rPr>
          <w:rFonts w:ascii="GHEA Grapalat" w:hAnsi="GHEA Grapalat" w:cs="Sylfaen"/>
          <w:sz w:val="20"/>
          <w:u w:val="single"/>
          <w:vertAlign w:val="subscript"/>
          <w:lang w:val="hy-AM"/>
        </w:rPr>
        <w:t xml:space="preserve"> </w:t>
      </w:r>
      <w:r>
        <w:rPr>
          <w:rFonts w:ascii="GHEA Grapalat" w:hAnsi="GHEA Grapalat" w:cs="Sylfaen"/>
          <w:sz w:val="20"/>
          <w:u w:val="single"/>
          <w:vertAlign w:val="subscript"/>
          <w:lang w:val="es-ES"/>
        </w:rPr>
        <w:t>(</w:t>
      </w:r>
      <w:r>
        <w:rPr>
          <w:rFonts w:ascii="GHEA Grapalat" w:hAnsi="GHEA Grapalat" w:cs="Sylfaen"/>
          <w:sz w:val="20"/>
          <w:u w:val="single"/>
          <w:vertAlign w:val="subscript"/>
          <w:lang w:val="hy-AM"/>
        </w:rPr>
        <w:t>Մասնակցի</w:t>
      </w:r>
      <w:r>
        <w:rPr>
          <w:rFonts w:ascii="GHEA Grapalat" w:hAnsi="GHEA Grapalat" w:cs="Arial"/>
          <w:sz w:val="20"/>
          <w:u w:val="single"/>
          <w:vertAlign w:val="subscript"/>
          <w:lang w:val="hy-AM"/>
        </w:rPr>
        <w:t xml:space="preserve"> </w:t>
      </w:r>
      <w:r>
        <w:rPr>
          <w:rFonts w:ascii="GHEA Grapalat" w:hAnsi="GHEA Grapalat" w:cs="Sylfaen"/>
          <w:sz w:val="20"/>
          <w:u w:val="single"/>
          <w:vertAlign w:val="subscript"/>
          <w:lang w:val="hy-AM"/>
        </w:rPr>
        <w:t>անվանումը</w:t>
      </w:r>
      <w:r>
        <w:rPr>
          <w:rFonts w:ascii="GHEA Grapalat" w:hAnsi="GHEA Grapalat" w:cs="Arial"/>
          <w:sz w:val="20"/>
          <w:u w:val="single"/>
          <w:vertAlign w:val="subscript"/>
          <w:lang w:val="hy-AM"/>
        </w:rPr>
        <w:t xml:space="preserve"> </w:t>
      </w:r>
      <w:r>
        <w:rPr>
          <w:rFonts w:ascii="GHEA Grapalat" w:hAnsi="GHEA Grapalat"/>
          <w:sz w:val="20"/>
          <w:u w:val="single"/>
          <w:vertAlign w:val="subscript"/>
          <w:lang w:val="hy-AM"/>
        </w:rPr>
        <w:t xml:space="preserve"> (</w:t>
      </w:r>
      <w:r>
        <w:rPr>
          <w:rFonts w:ascii="GHEA Grapalat" w:hAnsi="GHEA Grapalat" w:cs="Sylfaen"/>
          <w:sz w:val="20"/>
          <w:u w:val="single"/>
          <w:vertAlign w:val="subscript"/>
          <w:lang w:val="hy-AM"/>
        </w:rPr>
        <w:t>ղեկավարի</w:t>
      </w:r>
      <w:r>
        <w:rPr>
          <w:rFonts w:ascii="GHEA Grapalat" w:hAnsi="GHEA Grapalat" w:cs="Arial"/>
          <w:sz w:val="20"/>
          <w:u w:val="single"/>
          <w:vertAlign w:val="subscript"/>
          <w:lang w:val="hy-AM"/>
        </w:rPr>
        <w:t xml:space="preserve"> </w:t>
      </w:r>
      <w:r>
        <w:rPr>
          <w:rFonts w:ascii="GHEA Grapalat" w:hAnsi="GHEA Grapalat" w:cs="Sylfaen"/>
          <w:sz w:val="20"/>
          <w:u w:val="single"/>
          <w:vertAlign w:val="subscript"/>
          <w:lang w:val="hy-AM"/>
        </w:rPr>
        <w:t>պաշտոնը</w:t>
      </w:r>
      <w:r>
        <w:rPr>
          <w:rFonts w:ascii="GHEA Grapalat" w:hAnsi="GHEA Grapalat" w:cs="Arial"/>
          <w:sz w:val="20"/>
          <w:u w:val="single"/>
          <w:vertAlign w:val="subscript"/>
          <w:lang w:val="hy-AM"/>
        </w:rPr>
        <w:t>, ա</w:t>
      </w:r>
      <w:r>
        <w:rPr>
          <w:rFonts w:ascii="GHEA Grapalat" w:hAnsi="GHEA Grapalat" w:cs="Sylfaen"/>
          <w:sz w:val="20"/>
          <w:u w:val="single"/>
          <w:vertAlign w:val="subscript"/>
          <w:lang w:val="hy-AM"/>
        </w:rPr>
        <w:t>նուն</w:t>
      </w:r>
      <w:r>
        <w:rPr>
          <w:rFonts w:ascii="GHEA Grapalat" w:hAnsi="GHEA Grapalat" w:cs="Arial"/>
          <w:sz w:val="20"/>
          <w:u w:val="single"/>
          <w:vertAlign w:val="subscript"/>
          <w:lang w:val="hy-AM"/>
        </w:rPr>
        <w:t xml:space="preserve"> </w:t>
      </w:r>
      <w:r>
        <w:rPr>
          <w:rFonts w:ascii="GHEA Grapalat" w:hAnsi="GHEA Grapalat" w:cs="Sylfaen"/>
          <w:sz w:val="20"/>
          <w:u w:val="single"/>
          <w:vertAlign w:val="subscript"/>
          <w:lang w:val="hy-AM"/>
        </w:rPr>
        <w:t>ազգանունը</w:t>
      </w:r>
      <w:r>
        <w:rPr>
          <w:rFonts w:ascii="GHEA Grapalat" w:hAnsi="GHEA Grapalat" w:cs="Arial"/>
          <w:sz w:val="20"/>
          <w:u w:val="single"/>
          <w:vertAlign w:val="subscript"/>
          <w:lang w:val="hy-AM"/>
        </w:rPr>
        <w:t>)</w:t>
      </w:r>
      <w:r>
        <w:rPr>
          <w:rFonts w:ascii="GHEA Grapalat" w:hAnsi="GHEA Grapalat"/>
          <w:sz w:val="20"/>
          <w:lang w:val="hy-AM"/>
        </w:rPr>
        <w:t>__</w:t>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t>___</w:t>
      </w:r>
      <w:r>
        <w:rPr>
          <w:rFonts w:ascii="GHEA Grapalat" w:hAnsi="GHEA Grapalat" w:cs="Sylfaen"/>
          <w:sz w:val="20"/>
          <w:vertAlign w:val="subscript"/>
          <w:lang w:val="hy-AM"/>
        </w:rPr>
        <w:t xml:space="preserve"> ստորագրությունը</w:t>
      </w:r>
      <w:r>
        <w:rPr>
          <w:rFonts w:ascii="GHEA Grapalat" w:hAnsi="GHEA Grapalat"/>
          <w:sz w:val="20"/>
          <w:lang w:val="hy-AM"/>
        </w:rPr>
        <w:t>__</w:t>
      </w:r>
    </w:p>
    <w:p w14:paraId="0C0ECE70" w14:textId="77777777" w:rsidR="00BF091F" w:rsidRDefault="00BF091F" w:rsidP="00BF091F">
      <w:pPr>
        <w:pStyle w:val="31"/>
        <w:spacing w:line="240" w:lineRule="auto"/>
        <w:ind w:right="1806" w:firstLine="0"/>
        <w:jc w:val="right"/>
        <w:rPr>
          <w:rFonts w:ascii="GHEA Grapalat" w:hAnsi="GHEA Grapalat" w:cstheme="minorBidi"/>
          <w:b/>
          <w:sz w:val="22"/>
          <w:lang w:val="hy-AM"/>
        </w:rPr>
      </w:pPr>
      <w:r>
        <w:rPr>
          <w:rFonts w:ascii="GHEA Grapalat" w:hAnsi="GHEA Grapalat" w:cs="Sylfaen"/>
          <w:lang w:val="hy-AM"/>
        </w:rPr>
        <w:t>Կ</w:t>
      </w:r>
      <w:r>
        <w:rPr>
          <w:rFonts w:ascii="GHEA Grapalat" w:hAnsi="GHEA Grapalat" w:cs="Arial"/>
          <w:lang w:val="hy-AM"/>
        </w:rPr>
        <w:t xml:space="preserve">. </w:t>
      </w:r>
      <w:r>
        <w:rPr>
          <w:rFonts w:ascii="GHEA Grapalat" w:hAnsi="GHEA Grapalat" w:cs="Sylfaen"/>
          <w:lang w:val="hy-AM"/>
        </w:rPr>
        <w:t>Տ</w:t>
      </w:r>
      <w:r>
        <w:rPr>
          <w:rFonts w:ascii="GHEA Grapalat" w:hAnsi="GHEA Grapalat" w:cs="Arial"/>
          <w:lang w:val="hy-AM"/>
        </w:rPr>
        <w:t>.</w:t>
      </w:r>
      <w:r>
        <w:rPr>
          <w:rFonts w:ascii="GHEA Grapalat" w:hAnsi="GHEA Grapalat"/>
          <w:b/>
          <w:lang w:val="hy-AM"/>
        </w:rPr>
        <w:t xml:space="preserve"> </w:t>
      </w:r>
    </w:p>
    <w:p w14:paraId="2F124D4B" w14:textId="77777777" w:rsidR="00BF091F" w:rsidRDefault="00BF091F" w:rsidP="00BF091F">
      <w:pPr>
        <w:rPr>
          <w:rFonts w:ascii="GHEA Grapalat" w:hAnsi="GHEA Grapalat"/>
          <w:b/>
          <w:sz w:val="20"/>
          <w:szCs w:val="20"/>
          <w:lang w:val="hy-AM"/>
        </w:rPr>
      </w:pPr>
      <w:r>
        <w:rPr>
          <w:rFonts w:ascii="GHEA Grapalat" w:hAnsi="GHEA Grapalat"/>
          <w:b/>
          <w:lang w:val="hy-AM"/>
        </w:rPr>
        <w:br w:type="page"/>
      </w:r>
    </w:p>
    <w:p w14:paraId="20DB21AA" w14:textId="243A3919" w:rsidR="00DF5DFB" w:rsidRDefault="00DF5DFB" w:rsidP="00CF2B56">
      <w:pPr>
        <w:pStyle w:val="31"/>
        <w:spacing w:line="240" w:lineRule="auto"/>
        <w:rPr>
          <w:rFonts w:ascii="GHEA Grapalat" w:hAnsi="GHEA Grapalat"/>
          <w:b/>
          <w:lang w:val="hy-AM"/>
        </w:rPr>
      </w:pPr>
    </w:p>
    <w:p w14:paraId="16B1707D" w14:textId="77777777" w:rsidR="00E82E67" w:rsidRDefault="00E82E67" w:rsidP="00DF5DFB">
      <w:pPr>
        <w:pStyle w:val="31"/>
        <w:spacing w:line="276" w:lineRule="auto"/>
        <w:ind w:left="360" w:firstLine="0"/>
        <w:rPr>
          <w:rFonts w:ascii="GHEA Grapalat" w:hAnsi="GHEA Grapalat" w:cs="Sylfaen"/>
          <w:i/>
          <w:sz w:val="16"/>
          <w:szCs w:val="16"/>
          <w:lang w:val="hy-AM" w:eastAsia="ru-RU"/>
        </w:rPr>
      </w:pPr>
    </w:p>
    <w:p w14:paraId="34568BF0" w14:textId="77777777" w:rsidR="00B2572B" w:rsidRPr="004B2068" w:rsidRDefault="00B2572B" w:rsidP="000B1088">
      <w:pPr>
        <w:pStyle w:val="31"/>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000265BD" w:rsidRPr="004B2068">
        <w:rPr>
          <w:rFonts w:ascii="GHEA Grapalat" w:hAnsi="GHEA Grapalat" w:cs="Arial"/>
          <w:b/>
          <w:lang w:val="hy-AM"/>
        </w:rPr>
        <w:t>2</w:t>
      </w:r>
    </w:p>
    <w:p w14:paraId="7743374C" w14:textId="33FDC3E3" w:rsidR="00B2572B" w:rsidRPr="007320DA" w:rsidRDefault="00CD3352" w:rsidP="00EF3662">
      <w:pPr>
        <w:pStyle w:val="31"/>
        <w:spacing w:line="240" w:lineRule="auto"/>
        <w:jc w:val="right"/>
        <w:rPr>
          <w:rFonts w:ascii="GHEA Grapalat" w:hAnsi="GHEA Grapalat" w:cs="Arial"/>
          <w:b/>
          <w:lang w:val="hy-AM"/>
        </w:rPr>
      </w:pPr>
      <w:r w:rsidRPr="00F566BF">
        <w:rPr>
          <w:rFonts w:ascii="GHEA Grapalat" w:hAnsi="GHEA Grapalat"/>
          <w:lang w:val="es-ES"/>
        </w:rPr>
        <w:t>«</w:t>
      </w:r>
      <w:r>
        <w:rPr>
          <w:rFonts w:ascii="GHEA Grapalat" w:hAnsi="GHEA Grapalat" w:cs="Sylfaen"/>
          <w:b/>
          <w:lang w:val="hy-AM"/>
        </w:rPr>
        <w:t>ՔԲԿ-</w:t>
      </w:r>
      <w:r>
        <w:rPr>
          <w:rFonts w:ascii="GHEA Grapalat" w:hAnsi="GHEA Grapalat" w:cs="Sylfaen"/>
          <w:b/>
          <w:lang w:val="es-ES"/>
        </w:rPr>
        <w:t>ԳՀԱՇՁԲ-2</w:t>
      </w:r>
      <w:r>
        <w:rPr>
          <w:rFonts w:ascii="GHEA Grapalat" w:hAnsi="GHEA Grapalat" w:cs="Sylfaen"/>
          <w:b/>
          <w:lang w:val="hy-AM"/>
        </w:rPr>
        <w:t>3</w:t>
      </w:r>
      <w:r>
        <w:rPr>
          <w:rFonts w:ascii="GHEA Grapalat" w:hAnsi="GHEA Grapalat" w:cs="Sylfaen"/>
          <w:b/>
          <w:lang w:val="es-ES"/>
        </w:rPr>
        <w:t>/</w:t>
      </w:r>
      <w:r>
        <w:rPr>
          <w:rFonts w:ascii="GHEA Grapalat" w:hAnsi="GHEA Grapalat" w:cs="Sylfaen"/>
          <w:b/>
          <w:lang w:val="hy-AM"/>
        </w:rPr>
        <w:t>2</w:t>
      </w:r>
      <w:r w:rsidR="000D219F">
        <w:rPr>
          <w:rFonts w:ascii="GHEA Grapalat" w:hAnsi="GHEA Grapalat" w:cs="Sylfaen"/>
          <w:b/>
          <w:lang w:val="hy-AM"/>
        </w:rPr>
        <w:t>7</w:t>
      </w:r>
      <w:r w:rsidRPr="000934D3">
        <w:rPr>
          <w:rFonts w:ascii="GHEA Grapalat" w:hAnsi="GHEA Grapalat" w:cs="Sylfaen"/>
          <w:b/>
          <w:lang w:val="es-ES"/>
        </w:rPr>
        <w:t xml:space="preserve">»  </w:t>
      </w:r>
      <w:r w:rsidR="0024754F">
        <w:rPr>
          <w:rFonts w:ascii="GHEA Grapalat" w:hAnsi="GHEA Grapalat" w:cs="Sylfaen"/>
          <w:b/>
          <w:lang w:val="hy-AM"/>
        </w:rPr>
        <w:t xml:space="preserve"> </w:t>
      </w:r>
      <w:r w:rsidR="00B2572B" w:rsidRPr="007320DA">
        <w:rPr>
          <w:rFonts w:ascii="GHEA Grapalat" w:hAnsi="GHEA Grapalat" w:cs="Sylfaen"/>
          <w:b/>
          <w:lang w:val="hy-AM"/>
        </w:rPr>
        <w:t>ծածկագրով</w:t>
      </w:r>
    </w:p>
    <w:p w14:paraId="68AD58E4" w14:textId="2283BB1F" w:rsidR="00B2572B" w:rsidRPr="007320DA" w:rsidRDefault="00DF5DFB" w:rsidP="00EF3662">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7320DA">
        <w:rPr>
          <w:rFonts w:ascii="GHEA Grapalat" w:hAnsi="GHEA Grapalat" w:cs="Arial"/>
          <w:b/>
          <w:lang w:val="hy-AM"/>
        </w:rPr>
        <w:t xml:space="preserve"> </w:t>
      </w:r>
      <w:r w:rsidR="00B2572B" w:rsidRPr="007320DA">
        <w:rPr>
          <w:rFonts w:ascii="GHEA Grapalat" w:hAnsi="GHEA Grapalat" w:cs="Sylfaen"/>
          <w:b/>
          <w:lang w:val="hy-AM"/>
        </w:rPr>
        <w:t>հրավերի</w:t>
      </w:r>
    </w:p>
    <w:p w14:paraId="5D380D73" w14:textId="77777777" w:rsidR="00B2572B" w:rsidRPr="007320DA" w:rsidRDefault="00B2572B" w:rsidP="00EF3662">
      <w:pPr>
        <w:rPr>
          <w:rFonts w:ascii="GHEA Grapalat" w:hAnsi="GHEA Grapalat"/>
          <w:lang w:val="hy-AM"/>
        </w:rPr>
      </w:pPr>
    </w:p>
    <w:p w14:paraId="4A68E0D3" w14:textId="77777777" w:rsidR="00B2572B" w:rsidRPr="007320DA" w:rsidRDefault="00B2572B" w:rsidP="00EF3662">
      <w:pPr>
        <w:ind w:firstLine="567"/>
        <w:jc w:val="center"/>
        <w:rPr>
          <w:rFonts w:ascii="GHEA Grapalat" w:hAnsi="GHEA Grapalat"/>
          <w:sz w:val="20"/>
          <w:lang w:val="hy-AM"/>
        </w:rPr>
      </w:pPr>
    </w:p>
    <w:p w14:paraId="3485D5A5" w14:textId="77777777" w:rsidR="00B2572B" w:rsidRPr="007320DA" w:rsidRDefault="00B2572B" w:rsidP="00EF3662">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0D61F05D" w14:textId="77777777" w:rsidR="00B2572B" w:rsidRPr="007320DA" w:rsidRDefault="00B2572B" w:rsidP="00EF3662">
      <w:pPr>
        <w:ind w:firstLine="567"/>
        <w:rPr>
          <w:rFonts w:ascii="GHEA Grapalat" w:hAnsi="GHEA Grapalat"/>
          <w:lang w:val="hy-AM"/>
        </w:rPr>
      </w:pPr>
    </w:p>
    <w:p w14:paraId="014ED5F6" w14:textId="152926F7" w:rsidR="00B2572B" w:rsidRPr="007320DA" w:rsidRDefault="00B2572B" w:rsidP="00EF3662">
      <w:pPr>
        <w:ind w:firstLine="567"/>
        <w:jc w:val="both"/>
        <w:rPr>
          <w:rFonts w:ascii="GHEA Grapalat" w:hAnsi="GHEA Grapalat" w:cs="Arial"/>
          <w:lang w:val="hy-AM"/>
        </w:rPr>
      </w:pPr>
      <w:r w:rsidRPr="007320DA">
        <w:rPr>
          <w:rFonts w:ascii="GHEA Grapalat" w:hAnsi="GHEA Grapalat" w:cs="Arial"/>
          <w:sz w:val="20"/>
          <w:szCs w:val="20"/>
          <w:lang w:val="es-ES"/>
        </w:rPr>
        <w:t xml:space="preserve">Ուսումնասիրելով </w:t>
      </w:r>
      <w:r w:rsidR="005E7AE4" w:rsidRPr="00F566BF">
        <w:rPr>
          <w:rFonts w:ascii="GHEA Grapalat" w:hAnsi="GHEA Grapalat"/>
          <w:lang w:val="es-ES"/>
        </w:rPr>
        <w:t>«</w:t>
      </w:r>
      <w:r w:rsidR="005E7AE4">
        <w:rPr>
          <w:rFonts w:ascii="GHEA Grapalat" w:hAnsi="GHEA Grapalat" w:cs="Sylfaen"/>
          <w:b/>
          <w:lang w:val="hy-AM"/>
        </w:rPr>
        <w:t>ՔԲԿ-</w:t>
      </w:r>
      <w:r w:rsidR="005E7AE4">
        <w:rPr>
          <w:rFonts w:ascii="GHEA Grapalat" w:hAnsi="GHEA Grapalat" w:cs="Sylfaen"/>
          <w:b/>
          <w:lang w:val="es-ES"/>
        </w:rPr>
        <w:t>ԳՀԱՇՁԲ-2</w:t>
      </w:r>
      <w:r w:rsidR="005E7AE4">
        <w:rPr>
          <w:rFonts w:ascii="GHEA Grapalat" w:hAnsi="GHEA Grapalat" w:cs="Sylfaen"/>
          <w:b/>
          <w:lang w:val="hy-AM"/>
        </w:rPr>
        <w:t>3</w:t>
      </w:r>
      <w:r w:rsidR="005E7AE4">
        <w:rPr>
          <w:rFonts w:ascii="GHEA Grapalat" w:hAnsi="GHEA Grapalat" w:cs="Sylfaen"/>
          <w:b/>
          <w:lang w:val="es-ES"/>
        </w:rPr>
        <w:t>/</w:t>
      </w:r>
      <w:r w:rsidR="005E7AE4">
        <w:rPr>
          <w:rFonts w:ascii="GHEA Grapalat" w:hAnsi="GHEA Grapalat" w:cs="Sylfaen"/>
          <w:b/>
          <w:lang w:val="hy-AM"/>
        </w:rPr>
        <w:t>2</w:t>
      </w:r>
      <w:r w:rsidR="000D219F">
        <w:rPr>
          <w:rFonts w:ascii="GHEA Grapalat" w:hAnsi="GHEA Grapalat" w:cs="Sylfaen"/>
          <w:b/>
          <w:lang w:val="hy-AM"/>
        </w:rPr>
        <w:t>7</w:t>
      </w:r>
      <w:r w:rsidR="005E7AE4" w:rsidRPr="000934D3">
        <w:rPr>
          <w:rFonts w:ascii="GHEA Grapalat" w:hAnsi="GHEA Grapalat" w:cs="Sylfaen"/>
          <w:b/>
          <w:lang w:val="es-ES"/>
        </w:rPr>
        <w:t>»</w:t>
      </w:r>
      <w:r w:rsidR="0024754F">
        <w:rPr>
          <w:rFonts w:ascii="GHEA Grapalat" w:hAnsi="GHEA Grapalat" w:cs="Sylfaen"/>
          <w:b/>
          <w:lang w:val="hy-AM"/>
        </w:rPr>
        <w:t xml:space="preserve"> </w:t>
      </w:r>
      <w:r w:rsidRPr="007320DA">
        <w:rPr>
          <w:rFonts w:ascii="GHEA Grapalat" w:hAnsi="GHEA Grapalat" w:cs="Arial"/>
          <w:sz w:val="20"/>
          <w:szCs w:val="20"/>
          <w:lang w:val="es-ES"/>
        </w:rPr>
        <w:t xml:space="preserve"> ծածկագրով </w:t>
      </w:r>
      <w:r w:rsidR="00DF5DFB">
        <w:rPr>
          <w:rFonts w:ascii="GHEA Grapalat" w:hAnsi="GHEA Grapalat" w:cs="Arial"/>
          <w:sz w:val="20"/>
          <w:szCs w:val="20"/>
          <w:lang w:val="es-ES"/>
        </w:rPr>
        <w:t xml:space="preserve">գնանշման հարցման </w:t>
      </w:r>
      <w:r w:rsidRPr="007320DA">
        <w:rPr>
          <w:rFonts w:ascii="GHEA Grapalat" w:hAnsi="GHEA Grapalat" w:cs="Arial"/>
          <w:sz w:val="20"/>
          <w:szCs w:val="20"/>
          <w:lang w:val="es-ES"/>
        </w:rPr>
        <w:t xml:space="preserve"> հրավերը, այդ թվում կնքվելիք  պայմանագրի նախագիծը</w:t>
      </w:r>
      <w:r w:rsidRPr="00DF5DFB">
        <w:rPr>
          <w:rFonts w:ascii="GHEA Grapalat" w:hAnsi="GHEA Grapalat" w:cs="Arial"/>
          <w:sz w:val="20"/>
          <w:szCs w:val="20"/>
          <w:lang w:val="es-ES"/>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-ն առաջարկում է</w:t>
      </w:r>
      <w:r w:rsidRPr="007320DA">
        <w:rPr>
          <w:rFonts w:ascii="GHEA Grapalat" w:hAnsi="GHEA Grapalat" w:cs="Arial"/>
          <w:lang w:val="hy-AM"/>
        </w:rPr>
        <w:t xml:space="preserve">   </w:t>
      </w:r>
    </w:p>
    <w:p w14:paraId="4872FE5B" w14:textId="77777777" w:rsidR="00B2572B" w:rsidRPr="007320DA" w:rsidRDefault="00B2572B" w:rsidP="00EF3662">
      <w:pPr>
        <w:ind w:firstLine="567"/>
        <w:jc w:val="both"/>
        <w:rPr>
          <w:rFonts w:ascii="GHEA Grapalat" w:hAnsi="GHEA Grapalat" w:cs="Arial"/>
        </w:rPr>
      </w:pPr>
      <w:bookmarkStart w:id="7" w:name="_Hlk23147299"/>
      <w:r w:rsidRPr="007320DA">
        <w:rPr>
          <w:rFonts w:ascii="GHEA Grapalat" w:hAnsi="GHEA Grapalat" w:cs="Sylfaen"/>
          <w:vertAlign w:val="superscript"/>
          <w:lang w:val="hy-AM"/>
        </w:rPr>
        <w:t xml:space="preserve">                                                                                     մասնակցի անվանումը</w:t>
      </w:r>
    </w:p>
    <w:bookmarkEnd w:id="7"/>
    <w:p w14:paraId="7E94C78A" w14:textId="77777777" w:rsidR="00B2572B" w:rsidRPr="007320DA" w:rsidRDefault="00B2572B" w:rsidP="00EF3662">
      <w:pPr>
        <w:jc w:val="both"/>
        <w:rPr>
          <w:rFonts w:ascii="GHEA Grapalat" w:hAnsi="GHEA Grapalat"/>
          <w:sz w:val="20"/>
          <w:lang w:val="hy-AM"/>
        </w:rPr>
      </w:pPr>
      <w:proofErr w:type="gramStart"/>
      <w:r w:rsidRPr="007320DA">
        <w:rPr>
          <w:rFonts w:ascii="GHEA Grapalat" w:hAnsi="GHEA Grapalat" w:cs="Arial"/>
          <w:sz w:val="20"/>
          <w:szCs w:val="20"/>
          <w:lang w:val="es-ES"/>
        </w:rPr>
        <w:t>պայմանագիրը</w:t>
      </w:r>
      <w:proofErr w:type="gramEnd"/>
      <w:r w:rsidRPr="007320DA">
        <w:rPr>
          <w:rFonts w:ascii="GHEA Grapalat" w:hAnsi="GHEA Grapalat" w:cs="Arial"/>
          <w:sz w:val="20"/>
          <w:szCs w:val="20"/>
          <w:lang w:val="es-ES"/>
        </w:rPr>
        <w:t xml:space="preserve"> կատարել ներքոհիշյալ ընդհանուր գներով.</w:t>
      </w:r>
    </w:p>
    <w:p w14:paraId="2CB806AD" w14:textId="77777777" w:rsidR="00B2572B" w:rsidRPr="007320DA" w:rsidRDefault="00B2572B" w:rsidP="00EF3662">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3343B0" w:rsidRPr="000D219F" w14:paraId="2EAB4A92" w14:textId="77777777" w:rsidTr="00D85759">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Չափա-</w:t>
            </w:r>
          </w:p>
          <w:p w14:paraId="277E4FCF" w14:textId="77777777" w:rsidR="003343B0" w:rsidRPr="007320DA" w:rsidRDefault="003343B0" w:rsidP="00EF3662">
            <w:pPr>
              <w:jc w:val="center"/>
              <w:rPr>
                <w:rFonts w:ascii="GHEA Grapalat" w:hAnsi="GHEA Grapalat"/>
                <w:b/>
                <w:bCs/>
                <w:sz w:val="16"/>
                <w:lang w:val="es-ES"/>
              </w:rPr>
            </w:pPr>
            <w:r w:rsidRPr="007320DA">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33C87844"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Աշխատանքի անվանումը</w:t>
            </w:r>
          </w:p>
        </w:tc>
        <w:tc>
          <w:tcPr>
            <w:tcW w:w="2210" w:type="dxa"/>
            <w:tcBorders>
              <w:top w:val="single" w:sz="4" w:space="0" w:color="auto"/>
              <w:left w:val="single" w:sz="4" w:space="0" w:color="auto"/>
              <w:right w:val="single" w:sz="4" w:space="0" w:color="auto"/>
            </w:tcBorders>
            <w:vAlign w:val="center"/>
          </w:tcPr>
          <w:p w14:paraId="2CBA87CB" w14:textId="77777777" w:rsidR="0064799A" w:rsidRDefault="003343B0" w:rsidP="00893E05">
            <w:pPr>
              <w:jc w:val="center"/>
              <w:rPr>
                <w:rFonts w:ascii="GHEA Grapalat" w:hAnsi="GHEA Grapalat"/>
                <w:b/>
                <w:bCs/>
                <w:sz w:val="16"/>
                <w:szCs w:val="18"/>
                <w:lang w:val="hy-AM"/>
              </w:rPr>
            </w:pPr>
            <w:r>
              <w:rPr>
                <w:rFonts w:ascii="GHEA Grapalat" w:hAnsi="GHEA Grapalat"/>
                <w:b/>
                <w:bCs/>
                <w:sz w:val="16"/>
                <w:szCs w:val="18"/>
                <w:lang w:val="es-ES"/>
              </w:rPr>
              <w:t>Ա</w:t>
            </w:r>
            <w:r w:rsidRPr="007320DA">
              <w:rPr>
                <w:rFonts w:ascii="GHEA Grapalat" w:hAnsi="GHEA Grapalat"/>
                <w:b/>
                <w:bCs/>
                <w:sz w:val="16"/>
                <w:szCs w:val="18"/>
                <w:lang w:val="es-ES"/>
              </w:rPr>
              <w:t>րժեք</w:t>
            </w:r>
            <w:r w:rsidR="00893E05" w:rsidRPr="00893E05">
              <w:rPr>
                <w:rFonts w:ascii="GHEA Grapalat" w:hAnsi="GHEA Grapalat"/>
                <w:b/>
                <w:bCs/>
                <w:sz w:val="16"/>
                <w:szCs w:val="18"/>
                <w:lang w:val="es-ES"/>
              </w:rPr>
              <w:t xml:space="preserve"> </w:t>
            </w:r>
          </w:p>
          <w:p w14:paraId="0AF84E57" w14:textId="77777777" w:rsidR="003343B0" w:rsidRPr="007320DA" w:rsidRDefault="00291A55" w:rsidP="00893E05">
            <w:pPr>
              <w:jc w:val="center"/>
              <w:rPr>
                <w:rFonts w:ascii="GHEA Grapalat" w:hAnsi="GHEA Grapalat"/>
                <w:b/>
                <w:bCs/>
                <w:sz w:val="16"/>
                <w:szCs w:val="18"/>
                <w:lang w:val="es-ES"/>
              </w:rPr>
            </w:pPr>
            <w:r w:rsidRPr="00D85759">
              <w:rPr>
                <w:rFonts w:ascii="GHEA Grapalat" w:hAnsi="GHEA Grapalat"/>
                <w:b/>
                <w:bCs/>
                <w:sz w:val="16"/>
                <w:szCs w:val="18"/>
                <w:lang w:val="es-ES"/>
              </w:rPr>
              <w:t>(</w:t>
            </w:r>
            <w:r w:rsidRPr="005370B6">
              <w:rPr>
                <w:rFonts w:ascii="GHEA Grapalat" w:hAnsi="GHEA Grapalat"/>
                <w:bCs/>
                <w:sz w:val="16"/>
                <w:szCs w:val="18"/>
                <w:lang w:val="es-ES"/>
              </w:rPr>
              <w:t>ինքնարժեքի և կանխատեսվող շահույթի հանրագումարը</w:t>
            </w:r>
            <w:r w:rsidRPr="0064799A">
              <w:rPr>
                <w:rFonts w:ascii="GHEA Grapalat" w:hAnsi="GHEA Grapalat"/>
                <w:b/>
                <w:bCs/>
                <w:sz w:val="16"/>
                <w:szCs w:val="18"/>
                <w:lang w:val="es-ES"/>
              </w:rPr>
              <w:t>)</w:t>
            </w:r>
            <w:r w:rsidR="003343B0" w:rsidRPr="007320DA">
              <w:rPr>
                <w:rFonts w:ascii="GHEA Grapalat" w:hAnsi="GHEA Grapalat"/>
                <w:b/>
                <w:bCs/>
                <w:sz w:val="16"/>
                <w:szCs w:val="18"/>
                <w:lang w:val="es-ES"/>
              </w:rPr>
              <w:t xml:space="preserve"> /տառերով և թվերով/</w:t>
            </w:r>
          </w:p>
        </w:tc>
        <w:tc>
          <w:tcPr>
            <w:tcW w:w="1418" w:type="dxa"/>
            <w:tcBorders>
              <w:top w:val="single" w:sz="4" w:space="0" w:color="auto"/>
              <w:left w:val="single" w:sz="4" w:space="0" w:color="auto"/>
              <w:right w:val="single" w:sz="4" w:space="0" w:color="auto"/>
            </w:tcBorders>
            <w:vAlign w:val="center"/>
          </w:tcPr>
          <w:p w14:paraId="72E2200B"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67F427ED"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/տառերով և թվերով/</w:t>
            </w:r>
          </w:p>
        </w:tc>
        <w:tc>
          <w:tcPr>
            <w:tcW w:w="1417" w:type="dxa"/>
            <w:tcBorders>
              <w:top w:val="single" w:sz="4" w:space="0" w:color="auto"/>
              <w:left w:val="single" w:sz="4" w:space="0" w:color="auto"/>
              <w:right w:val="single" w:sz="4" w:space="0" w:color="auto"/>
            </w:tcBorders>
            <w:vAlign w:val="center"/>
          </w:tcPr>
          <w:p w14:paraId="1CAC988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Ընդհանուր գինը</w:t>
            </w:r>
          </w:p>
          <w:p w14:paraId="246415F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 xml:space="preserve"> /տառերով և թվերով/</w:t>
            </w:r>
          </w:p>
        </w:tc>
      </w:tr>
      <w:tr w:rsidR="003343B0" w:rsidRPr="007320DA" w14:paraId="7297B346" w14:textId="77777777" w:rsidTr="004B38E4">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7320DA" w:rsidRDefault="003343B0" w:rsidP="00EF3662">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7320DA" w:rsidRDefault="003343B0" w:rsidP="00EF3662">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7320DA" w:rsidRDefault="004434E9" w:rsidP="003343B0">
            <w:pPr>
              <w:jc w:val="center"/>
              <w:rPr>
                <w:rFonts w:ascii="GHEA Grapalat" w:hAnsi="GHEA Grapalat"/>
                <w:i/>
                <w:sz w:val="16"/>
                <w:lang w:val="es-ES"/>
              </w:rPr>
            </w:pPr>
            <w:r>
              <w:rPr>
                <w:rFonts w:ascii="GHEA Grapalat" w:hAnsi="GHEA Grapalat"/>
                <w:b/>
                <w:i/>
                <w:sz w:val="16"/>
                <w:lang w:val="es-ES"/>
              </w:rPr>
              <w:t>5</w:t>
            </w:r>
            <w:r w:rsidR="003343B0" w:rsidRPr="007320DA">
              <w:rPr>
                <w:rFonts w:ascii="GHEA Grapalat" w:hAnsi="GHEA Grapalat"/>
                <w:b/>
                <w:i/>
                <w:sz w:val="16"/>
                <w:lang w:val="es-ES"/>
              </w:rPr>
              <w:t>=3+4</w:t>
            </w:r>
          </w:p>
        </w:tc>
      </w:tr>
      <w:tr w:rsidR="00C72588" w:rsidRPr="000D219F" w14:paraId="5E2D7255" w14:textId="77777777" w:rsidTr="004B38E4">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C72588" w:rsidRPr="007320DA" w:rsidRDefault="00C72588" w:rsidP="00C72588">
            <w:pPr>
              <w:jc w:val="center"/>
              <w:rPr>
                <w:rFonts w:ascii="GHEA Grapalat" w:hAnsi="GHEA Grapalat"/>
                <w:b/>
                <w:bCs/>
                <w:sz w:val="18"/>
                <w:lang w:val="es-ES"/>
              </w:rPr>
            </w:pPr>
            <w:r w:rsidRPr="007320DA">
              <w:rPr>
                <w:rFonts w:ascii="GHEA Grapalat" w:hAnsi="GHEA Grapalat"/>
                <w:b/>
                <w:bCs/>
                <w:sz w:val="18"/>
                <w:lang w:val="es-ES"/>
              </w:rPr>
              <w:t>1</w:t>
            </w:r>
          </w:p>
        </w:tc>
        <w:tc>
          <w:tcPr>
            <w:tcW w:w="3259" w:type="dxa"/>
            <w:tcBorders>
              <w:top w:val="single" w:sz="4" w:space="0" w:color="auto"/>
              <w:bottom w:val="single" w:sz="4" w:space="0" w:color="auto"/>
            </w:tcBorders>
            <w:vAlign w:val="center"/>
          </w:tcPr>
          <w:p w14:paraId="22A5F101" w14:textId="77777777" w:rsidR="0024754F" w:rsidRDefault="00C72588" w:rsidP="0024754F">
            <w:pPr>
              <w:rPr>
                <w:rFonts w:ascii="GHEA Grapalat" w:eastAsia="Calibri" w:hAnsi="GHEA Grapalat" w:cs="Sylfaen"/>
                <w:sz w:val="20"/>
                <w:szCs w:val="18"/>
                <w:lang w:val="hy-AM"/>
              </w:rPr>
            </w:pPr>
            <w:r w:rsidRPr="00C72588">
              <w:rPr>
                <w:rFonts w:ascii="GHEA Grapalat" w:eastAsia="Calibri" w:hAnsi="GHEA Grapalat" w:cs="Sylfaen"/>
                <w:sz w:val="20"/>
                <w:szCs w:val="18"/>
                <w:lang w:val="hy-AM"/>
              </w:rPr>
              <w:t>ՀՀ ԱՆ</w:t>
            </w:r>
            <w:r w:rsidR="0024754F">
              <w:rPr>
                <w:rFonts w:ascii="GHEA Grapalat" w:eastAsia="Calibri" w:hAnsi="GHEA Grapalat" w:cs="Sylfaen"/>
                <w:sz w:val="20"/>
                <w:szCs w:val="18"/>
                <w:lang w:val="hy-AM"/>
              </w:rPr>
              <w:t xml:space="preserve"> «Քրեակատարողական բժշկության կենտրոն» ՊՈԱԿ,</w:t>
            </w:r>
          </w:p>
          <w:p w14:paraId="6FEF011A" w14:textId="1934D94C" w:rsidR="00C72588" w:rsidRPr="00C72588" w:rsidRDefault="00C72588" w:rsidP="0024754F">
            <w:pPr>
              <w:rPr>
                <w:rFonts w:ascii="GHEA Grapalat" w:hAnsi="GHEA Grapalat"/>
                <w:sz w:val="20"/>
                <w:szCs w:val="20"/>
                <w:lang w:val="es-ES"/>
              </w:rPr>
            </w:pPr>
            <w:r w:rsidRPr="00C72588">
              <w:rPr>
                <w:rFonts w:ascii="GHEA Grapalat" w:eastAsia="Calibri" w:hAnsi="GHEA Grapalat" w:cs="Sylfaen"/>
                <w:sz w:val="20"/>
                <w:szCs w:val="18"/>
                <w:lang w:val="hy-AM"/>
              </w:rPr>
              <w:t>ք</w:t>
            </w:r>
            <w:r w:rsidRPr="00C72588">
              <w:rPr>
                <w:rFonts w:ascii="Cambria Math" w:eastAsia="Calibri" w:hAnsi="Cambria Math" w:cs="Cambria Math"/>
                <w:sz w:val="20"/>
                <w:szCs w:val="18"/>
                <w:lang w:val="hy-AM"/>
              </w:rPr>
              <w:t>․</w:t>
            </w:r>
            <w:r w:rsidRPr="00C72588">
              <w:rPr>
                <w:rFonts w:ascii="GHEA Grapalat" w:eastAsia="Calibri" w:hAnsi="GHEA Grapalat" w:cs="Sylfaen"/>
                <w:sz w:val="20"/>
                <w:szCs w:val="18"/>
                <w:lang w:val="hy-AM"/>
              </w:rPr>
              <w:t xml:space="preserve"> Երևան, </w:t>
            </w:r>
            <w:r w:rsidR="0024754F">
              <w:rPr>
                <w:rFonts w:ascii="GHEA Grapalat" w:eastAsia="Calibri" w:hAnsi="GHEA Grapalat" w:cs="Sylfaen"/>
                <w:sz w:val="20"/>
                <w:szCs w:val="18"/>
                <w:lang w:val="hy-AM"/>
              </w:rPr>
              <w:t>Կոմիտաս 54 Բ</w:t>
            </w:r>
            <w:r w:rsidRPr="00C72588">
              <w:rPr>
                <w:rFonts w:ascii="GHEA Grapalat" w:eastAsia="Calibri" w:hAnsi="GHEA Grapalat" w:cs="Sylfaen"/>
                <w:sz w:val="20"/>
                <w:szCs w:val="18"/>
                <w:lang w:val="hy-AM"/>
              </w:rPr>
              <w:t xml:space="preserve"> հասցեի վարչական շենքի ընթացիկ նորոգման աշխատանքներ</w:t>
            </w: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3F0A3A55" w14:textId="77777777" w:rsidR="00C72588" w:rsidRPr="007320DA" w:rsidRDefault="00C72588" w:rsidP="00C72588">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6C9A56" w14:textId="77777777" w:rsidR="00C72588" w:rsidRPr="007320DA" w:rsidRDefault="00C72588" w:rsidP="00C72588">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698559" w14:textId="77777777" w:rsidR="00C72588" w:rsidRPr="007320DA" w:rsidRDefault="00C72588" w:rsidP="00C72588">
            <w:pPr>
              <w:jc w:val="center"/>
              <w:rPr>
                <w:rFonts w:ascii="GHEA Grapalat" w:hAnsi="GHEA Grapalat"/>
                <w:lang w:val="es-ES"/>
              </w:rPr>
            </w:pPr>
          </w:p>
        </w:tc>
      </w:tr>
    </w:tbl>
    <w:p w14:paraId="58A3C98B" w14:textId="531B6929" w:rsidR="00B2572B" w:rsidRPr="005E1F72" w:rsidRDefault="00B2572B" w:rsidP="00EF3662">
      <w:pPr>
        <w:rPr>
          <w:rFonts w:ascii="GHEA Grapalat" w:hAnsi="GHEA Grapalat"/>
          <w:sz w:val="18"/>
          <w:szCs w:val="18"/>
          <w:lang w:val="es-ES"/>
        </w:rPr>
      </w:pPr>
    </w:p>
    <w:p w14:paraId="1E77BC84" w14:textId="77777777" w:rsidR="00B2572B" w:rsidRPr="005E1F72" w:rsidRDefault="00B2572B" w:rsidP="00EF3662">
      <w:pPr>
        <w:rPr>
          <w:rFonts w:ascii="GHEA Grapalat" w:hAnsi="GHEA Grapalat"/>
          <w:sz w:val="18"/>
          <w:szCs w:val="18"/>
          <w:lang w:val="es-ES"/>
        </w:rPr>
      </w:pPr>
    </w:p>
    <w:p w14:paraId="7287DC08" w14:textId="77777777" w:rsidR="00B2572B" w:rsidRPr="005E1F72" w:rsidRDefault="00B2572B" w:rsidP="00EF3662">
      <w:pPr>
        <w:rPr>
          <w:rFonts w:ascii="GHEA Grapalat" w:hAnsi="GHEA Grapalat"/>
          <w:sz w:val="18"/>
          <w:szCs w:val="18"/>
          <w:lang w:val="hy-AM"/>
        </w:rPr>
      </w:pPr>
    </w:p>
    <w:p w14:paraId="61111511" w14:textId="77777777" w:rsidR="00B2572B" w:rsidRPr="005E1F72" w:rsidRDefault="00B2572B" w:rsidP="00EF3662">
      <w:pPr>
        <w:ind w:left="720" w:firstLine="720"/>
        <w:jc w:val="both"/>
        <w:rPr>
          <w:rFonts w:ascii="GHEA Grapalat" w:hAnsi="GHEA Grapalat"/>
          <w:sz w:val="20"/>
          <w:lang w:val="hy-AM"/>
        </w:rPr>
      </w:pPr>
      <w:r w:rsidRPr="00F049D8">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C83AED">
        <w:rPr>
          <w:rFonts w:ascii="GHEA Grapalat" w:hAnsi="GHEA Grapalat"/>
          <w:sz w:val="20"/>
          <w:lang w:val="es-ES"/>
        </w:rPr>
        <w:t xml:space="preserve">       </w:t>
      </w:r>
      <w:r w:rsidRPr="005E1F72">
        <w:rPr>
          <w:rFonts w:ascii="GHEA Grapalat" w:hAnsi="GHEA Grapalat"/>
          <w:sz w:val="20"/>
          <w:lang w:val="hy-AM"/>
        </w:rPr>
        <w:t xml:space="preserve">_____________ </w:t>
      </w:r>
    </w:p>
    <w:p w14:paraId="0F96B702" w14:textId="1F779F7F" w:rsidR="00B2572B" w:rsidRPr="005E1F72" w:rsidRDefault="00B2572B" w:rsidP="004B38E4">
      <w:pPr>
        <w:jc w:val="both"/>
        <w:rPr>
          <w:rFonts w:ascii="GHEA Grapalat" w:hAnsi="GHEA Grapalat" w:cs="Sylfaen"/>
          <w:i/>
          <w:sz w:val="16"/>
          <w:szCs w:val="16"/>
          <w:lang w:val="hy-AM" w:eastAsia="ru-RU"/>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004B38E4" w:rsidRPr="004B38E4">
        <w:rPr>
          <w:rFonts w:ascii="GHEA Grapalat" w:hAnsi="GHEA Grapalat"/>
          <w:sz w:val="20"/>
          <w:lang w:val="hy-AM"/>
        </w:rPr>
        <w:t xml:space="preserve"> </w:t>
      </w:r>
      <w:r w:rsidR="004B38E4" w:rsidRPr="005E1F72">
        <w:rPr>
          <w:rFonts w:ascii="GHEA Grapalat" w:hAnsi="GHEA Grapalat"/>
          <w:sz w:val="20"/>
          <w:lang w:val="hy-AM"/>
        </w:rPr>
        <w:t>Կ. Տ.</w:t>
      </w:r>
      <w:r w:rsidR="004B38E4" w:rsidRPr="0003466E">
        <w:rPr>
          <w:rStyle w:val="af6"/>
          <w:rFonts w:ascii="GHEA Grapalat" w:hAnsi="GHEA Grapalat"/>
          <w:color w:val="FFFFFF"/>
          <w:sz w:val="20"/>
          <w:lang w:val="hy-AM"/>
        </w:rPr>
        <w:footnoteReference w:id="6"/>
      </w:r>
      <w:r w:rsidRPr="005E1F72">
        <w:rPr>
          <w:rFonts w:ascii="GHEA Grapalat" w:hAnsi="GHEA Grapalat"/>
          <w:sz w:val="20"/>
          <w:vertAlign w:val="superscript"/>
          <w:lang w:val="hy-AM"/>
        </w:rPr>
        <w:tab/>
      </w:r>
    </w:p>
    <w:p w14:paraId="23F7712A" w14:textId="77777777" w:rsidR="00B2572B" w:rsidRPr="005E1F72" w:rsidRDefault="00B2572B" w:rsidP="00EF3662">
      <w:pPr>
        <w:rPr>
          <w:rFonts w:ascii="GHEA Grapalat" w:hAnsi="GHEA Grapalat" w:cs="Sylfaen"/>
          <w:i/>
          <w:sz w:val="16"/>
          <w:szCs w:val="16"/>
          <w:lang w:val="hy-AM" w:eastAsia="ru-RU"/>
        </w:rPr>
      </w:pPr>
    </w:p>
    <w:p w14:paraId="66BD1CE4" w14:textId="77777777" w:rsidR="00B2572B" w:rsidRPr="005E1F72" w:rsidRDefault="00B2572B" w:rsidP="00EF3662">
      <w:pPr>
        <w:rPr>
          <w:rFonts w:ascii="GHEA Grapalat" w:hAnsi="GHEA Grapalat" w:cs="Sylfaen"/>
          <w:i/>
          <w:sz w:val="16"/>
          <w:szCs w:val="16"/>
          <w:lang w:val="hy-AM" w:eastAsia="ru-RU"/>
        </w:rPr>
      </w:pPr>
    </w:p>
    <w:p w14:paraId="000A3F5B" w14:textId="77777777" w:rsidR="00B2572B" w:rsidRPr="005E1F72" w:rsidRDefault="00B2572B" w:rsidP="00EF3662">
      <w:pPr>
        <w:pStyle w:val="31"/>
        <w:spacing w:line="240" w:lineRule="auto"/>
        <w:jc w:val="right"/>
        <w:rPr>
          <w:rFonts w:ascii="GHEA Grapalat" w:hAnsi="GHEA Grapalat"/>
          <w:i/>
          <w:lang w:val="hy-AM"/>
        </w:rPr>
      </w:pPr>
    </w:p>
    <w:p w14:paraId="242D4872" w14:textId="77777777" w:rsidR="00B2572B" w:rsidRPr="005E1F72" w:rsidRDefault="00B2572B" w:rsidP="00EF3662">
      <w:pPr>
        <w:pStyle w:val="31"/>
        <w:spacing w:line="240" w:lineRule="auto"/>
        <w:jc w:val="right"/>
        <w:rPr>
          <w:rFonts w:ascii="GHEA Grapalat" w:hAnsi="GHEA Grapalat"/>
          <w:i/>
          <w:lang w:val="hy-AM"/>
        </w:rPr>
      </w:pPr>
    </w:p>
    <w:p w14:paraId="784114B4" w14:textId="77777777" w:rsidR="00B2572B" w:rsidRDefault="00B2572B" w:rsidP="00EF3662">
      <w:pPr>
        <w:pStyle w:val="31"/>
        <w:spacing w:line="240" w:lineRule="auto"/>
        <w:jc w:val="right"/>
        <w:rPr>
          <w:rFonts w:ascii="GHEA Grapalat" w:hAnsi="GHEA Grapalat"/>
          <w:i/>
          <w:lang w:val="hy-AM"/>
        </w:rPr>
      </w:pPr>
    </w:p>
    <w:p w14:paraId="113AC01D" w14:textId="77777777" w:rsidR="00830A8A" w:rsidRDefault="00830A8A" w:rsidP="00EF3662">
      <w:pPr>
        <w:pStyle w:val="31"/>
        <w:spacing w:line="240" w:lineRule="auto"/>
        <w:jc w:val="right"/>
        <w:rPr>
          <w:rFonts w:ascii="GHEA Grapalat" w:hAnsi="GHEA Grapalat"/>
          <w:i/>
          <w:lang w:val="hy-AM"/>
        </w:rPr>
      </w:pPr>
    </w:p>
    <w:p w14:paraId="15E8D96D" w14:textId="77777777" w:rsidR="00830A8A" w:rsidRDefault="00830A8A" w:rsidP="00EF3662">
      <w:pPr>
        <w:pStyle w:val="31"/>
        <w:spacing w:line="240" w:lineRule="auto"/>
        <w:jc w:val="right"/>
        <w:rPr>
          <w:rFonts w:ascii="GHEA Grapalat" w:hAnsi="GHEA Grapalat"/>
          <w:i/>
          <w:lang w:val="hy-AM"/>
        </w:rPr>
      </w:pPr>
    </w:p>
    <w:p w14:paraId="20E9E99D" w14:textId="77777777" w:rsidR="00830A8A" w:rsidRDefault="00830A8A" w:rsidP="00EF3662">
      <w:pPr>
        <w:pStyle w:val="31"/>
        <w:spacing w:line="240" w:lineRule="auto"/>
        <w:jc w:val="right"/>
        <w:rPr>
          <w:rFonts w:ascii="GHEA Grapalat" w:hAnsi="GHEA Grapalat"/>
          <w:i/>
          <w:lang w:val="hy-AM"/>
        </w:rPr>
      </w:pPr>
    </w:p>
    <w:p w14:paraId="48B3FCA8" w14:textId="77777777" w:rsidR="00830A8A" w:rsidRDefault="00830A8A" w:rsidP="00EF3662">
      <w:pPr>
        <w:pStyle w:val="31"/>
        <w:spacing w:line="240" w:lineRule="auto"/>
        <w:jc w:val="right"/>
        <w:rPr>
          <w:rFonts w:ascii="GHEA Grapalat" w:hAnsi="GHEA Grapalat"/>
          <w:i/>
          <w:lang w:val="hy-AM"/>
        </w:rPr>
      </w:pPr>
    </w:p>
    <w:p w14:paraId="3BF0A3F4" w14:textId="77777777" w:rsidR="00830A8A" w:rsidRDefault="00830A8A" w:rsidP="00EF3662">
      <w:pPr>
        <w:pStyle w:val="31"/>
        <w:spacing w:line="240" w:lineRule="auto"/>
        <w:jc w:val="right"/>
        <w:rPr>
          <w:rFonts w:ascii="GHEA Grapalat" w:hAnsi="GHEA Grapalat"/>
          <w:i/>
          <w:lang w:val="hy-AM"/>
        </w:rPr>
      </w:pPr>
    </w:p>
    <w:p w14:paraId="19CEA933" w14:textId="77777777" w:rsidR="00830A8A" w:rsidRDefault="00830A8A" w:rsidP="00EF3662">
      <w:pPr>
        <w:pStyle w:val="31"/>
        <w:spacing w:line="240" w:lineRule="auto"/>
        <w:jc w:val="right"/>
        <w:rPr>
          <w:rFonts w:ascii="GHEA Grapalat" w:hAnsi="GHEA Grapalat"/>
          <w:i/>
          <w:lang w:val="hy-AM"/>
        </w:rPr>
      </w:pPr>
    </w:p>
    <w:p w14:paraId="283DD009" w14:textId="77777777" w:rsidR="00830A8A" w:rsidRDefault="00830A8A" w:rsidP="00EF3662">
      <w:pPr>
        <w:pStyle w:val="31"/>
        <w:spacing w:line="240" w:lineRule="auto"/>
        <w:jc w:val="right"/>
        <w:rPr>
          <w:rFonts w:ascii="GHEA Grapalat" w:hAnsi="GHEA Grapalat"/>
          <w:i/>
          <w:lang w:val="hy-AM"/>
        </w:rPr>
      </w:pPr>
    </w:p>
    <w:p w14:paraId="3BFA54F0" w14:textId="77777777" w:rsidR="003F62A2" w:rsidRDefault="003F62A2" w:rsidP="00EF3662">
      <w:pPr>
        <w:pStyle w:val="31"/>
        <w:spacing w:line="240" w:lineRule="auto"/>
        <w:jc w:val="right"/>
        <w:rPr>
          <w:rFonts w:ascii="GHEA Grapalat" w:hAnsi="GHEA Grapalat"/>
          <w:i/>
          <w:lang w:val="hy-AM"/>
        </w:rPr>
      </w:pPr>
    </w:p>
    <w:p w14:paraId="0D993C74" w14:textId="77777777" w:rsidR="003F62A2" w:rsidRDefault="003F62A2" w:rsidP="00EF3662">
      <w:pPr>
        <w:pStyle w:val="31"/>
        <w:spacing w:line="240" w:lineRule="auto"/>
        <w:jc w:val="right"/>
        <w:rPr>
          <w:rFonts w:ascii="GHEA Grapalat" w:hAnsi="GHEA Grapalat"/>
          <w:i/>
          <w:lang w:val="hy-AM"/>
        </w:rPr>
      </w:pPr>
    </w:p>
    <w:p w14:paraId="6662C02F" w14:textId="77777777" w:rsidR="00830A8A" w:rsidRDefault="00830A8A" w:rsidP="00EF3662">
      <w:pPr>
        <w:pStyle w:val="31"/>
        <w:spacing w:line="240" w:lineRule="auto"/>
        <w:jc w:val="right"/>
        <w:rPr>
          <w:rFonts w:ascii="GHEA Grapalat" w:hAnsi="GHEA Grapalat"/>
          <w:i/>
          <w:lang w:val="hy-AM"/>
        </w:rPr>
      </w:pPr>
    </w:p>
    <w:p w14:paraId="7573BFE2" w14:textId="77777777" w:rsidR="00830A8A" w:rsidRDefault="00830A8A" w:rsidP="00EF3662">
      <w:pPr>
        <w:pStyle w:val="31"/>
        <w:spacing w:line="240" w:lineRule="auto"/>
        <w:jc w:val="right"/>
        <w:rPr>
          <w:rFonts w:ascii="GHEA Grapalat" w:hAnsi="GHEA Grapalat"/>
          <w:i/>
          <w:lang w:val="hy-AM"/>
        </w:rPr>
      </w:pPr>
    </w:p>
    <w:p w14:paraId="7495481F" w14:textId="77777777" w:rsidR="00830A8A" w:rsidRDefault="00830A8A" w:rsidP="00EF3662">
      <w:pPr>
        <w:pStyle w:val="31"/>
        <w:spacing w:line="240" w:lineRule="auto"/>
        <w:jc w:val="right"/>
        <w:rPr>
          <w:rFonts w:ascii="GHEA Grapalat" w:hAnsi="GHEA Grapalat"/>
          <w:i/>
          <w:lang w:val="hy-AM"/>
        </w:rPr>
      </w:pPr>
    </w:p>
    <w:p w14:paraId="1DFCB364" w14:textId="77777777" w:rsidR="00830A8A" w:rsidRDefault="00830A8A" w:rsidP="00EF3662">
      <w:pPr>
        <w:pStyle w:val="31"/>
        <w:spacing w:line="240" w:lineRule="auto"/>
        <w:jc w:val="right"/>
        <w:rPr>
          <w:rFonts w:ascii="GHEA Grapalat" w:hAnsi="GHEA Grapalat"/>
          <w:i/>
          <w:lang w:val="hy-AM"/>
        </w:rPr>
      </w:pPr>
    </w:p>
    <w:p w14:paraId="027ACCFD" w14:textId="77777777" w:rsidR="00830A8A" w:rsidRDefault="00830A8A" w:rsidP="00EF3662">
      <w:pPr>
        <w:pStyle w:val="31"/>
        <w:spacing w:line="240" w:lineRule="auto"/>
        <w:jc w:val="right"/>
        <w:rPr>
          <w:rFonts w:ascii="GHEA Grapalat" w:hAnsi="GHEA Grapalat"/>
          <w:i/>
          <w:lang w:val="hy-AM"/>
        </w:rPr>
      </w:pPr>
    </w:p>
    <w:p w14:paraId="3C16A83A" w14:textId="77777777" w:rsidR="00830A8A" w:rsidRDefault="00830A8A" w:rsidP="00EF3662">
      <w:pPr>
        <w:pStyle w:val="31"/>
        <w:spacing w:line="240" w:lineRule="auto"/>
        <w:jc w:val="right"/>
        <w:rPr>
          <w:rFonts w:ascii="GHEA Grapalat" w:hAnsi="GHEA Grapalat"/>
          <w:i/>
          <w:lang w:val="hy-AM"/>
        </w:rPr>
      </w:pPr>
    </w:p>
    <w:p w14:paraId="4C409A41" w14:textId="77777777" w:rsidR="00830A8A" w:rsidRDefault="00830A8A" w:rsidP="00EF3662">
      <w:pPr>
        <w:pStyle w:val="31"/>
        <w:spacing w:line="240" w:lineRule="auto"/>
        <w:jc w:val="right"/>
        <w:rPr>
          <w:rFonts w:ascii="GHEA Grapalat" w:hAnsi="GHEA Grapalat"/>
          <w:i/>
          <w:lang w:val="hy-AM"/>
        </w:rPr>
      </w:pPr>
    </w:p>
    <w:p w14:paraId="656A90A5" w14:textId="77777777" w:rsidR="00830A8A" w:rsidRDefault="00830A8A" w:rsidP="00EF3662">
      <w:pPr>
        <w:pStyle w:val="31"/>
        <w:spacing w:line="240" w:lineRule="auto"/>
        <w:jc w:val="right"/>
        <w:rPr>
          <w:rFonts w:ascii="GHEA Grapalat" w:hAnsi="GHEA Grapalat"/>
          <w:i/>
          <w:lang w:val="hy-AM"/>
        </w:rPr>
      </w:pPr>
    </w:p>
    <w:p w14:paraId="5764772E" w14:textId="77777777" w:rsidR="004469F2" w:rsidRDefault="004469F2" w:rsidP="00FB5E76">
      <w:pPr>
        <w:pStyle w:val="31"/>
        <w:spacing w:line="240" w:lineRule="auto"/>
        <w:ind w:firstLine="0"/>
        <w:rPr>
          <w:rFonts w:ascii="GHEA Grapalat" w:hAnsi="GHEA Grapalat"/>
          <w:i/>
          <w:lang w:val="hy-AM"/>
        </w:rPr>
      </w:pPr>
    </w:p>
    <w:p w14:paraId="4B8B17BB" w14:textId="77777777" w:rsidR="00FB5E76" w:rsidRDefault="00FB5E76" w:rsidP="00FB5E76">
      <w:pPr>
        <w:pStyle w:val="31"/>
        <w:spacing w:line="240" w:lineRule="auto"/>
        <w:ind w:firstLine="0"/>
        <w:rPr>
          <w:rFonts w:ascii="GHEA Grapalat" w:hAnsi="GHEA Grapalat"/>
          <w:i/>
          <w:lang w:val="hy-AM"/>
        </w:rPr>
      </w:pPr>
    </w:p>
    <w:p w14:paraId="321A3814" w14:textId="77777777" w:rsidR="00FB5E76" w:rsidRDefault="00FB5E76" w:rsidP="00FB5E76">
      <w:pPr>
        <w:pStyle w:val="31"/>
        <w:spacing w:line="240" w:lineRule="auto"/>
        <w:ind w:firstLine="0"/>
        <w:rPr>
          <w:rFonts w:ascii="GHEA Grapalat" w:hAnsi="GHEA Grapalat" w:cs="Sylfaen"/>
          <w:b/>
          <w:lang w:val="hy-AM"/>
        </w:rPr>
      </w:pPr>
    </w:p>
    <w:p w14:paraId="219C92E0" w14:textId="77777777" w:rsidR="00495F83" w:rsidRDefault="00495F83" w:rsidP="00F53909">
      <w:pPr>
        <w:pStyle w:val="31"/>
        <w:spacing w:line="240" w:lineRule="auto"/>
        <w:ind w:firstLine="0"/>
        <w:rPr>
          <w:rFonts w:ascii="GHEA Grapalat" w:hAnsi="GHEA Grapalat" w:cs="Sylfaen"/>
          <w:b/>
          <w:lang w:val="hy-AM"/>
        </w:rPr>
      </w:pPr>
    </w:p>
    <w:p w14:paraId="6EF143BD" w14:textId="5FAC5FAB" w:rsidR="0034576C" w:rsidRPr="002D4DC4" w:rsidRDefault="0034576C" w:rsidP="0034576C">
      <w:pPr>
        <w:pStyle w:val="31"/>
        <w:spacing w:line="240" w:lineRule="auto"/>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4.</w:t>
      </w:r>
      <w:r>
        <w:rPr>
          <w:rFonts w:ascii="GHEA Grapalat" w:hAnsi="GHEA Grapalat" w:cs="Arial"/>
          <w:b/>
          <w:lang w:val="hy-AM"/>
        </w:rPr>
        <w:t>2</w:t>
      </w:r>
    </w:p>
    <w:p w14:paraId="38C09482" w14:textId="34D09DC1" w:rsidR="0034576C" w:rsidRPr="00A36259" w:rsidRDefault="00CD3352" w:rsidP="0034576C">
      <w:pPr>
        <w:pStyle w:val="31"/>
        <w:spacing w:line="240" w:lineRule="auto"/>
        <w:jc w:val="right"/>
        <w:rPr>
          <w:rFonts w:ascii="GHEA Grapalat" w:hAnsi="GHEA Grapalat" w:cs="Sylfaen"/>
          <w:b/>
          <w:lang w:val="hy-AM"/>
        </w:rPr>
      </w:pPr>
      <w:r w:rsidRPr="00F566BF">
        <w:rPr>
          <w:rFonts w:ascii="GHEA Grapalat" w:hAnsi="GHEA Grapalat"/>
          <w:lang w:val="es-ES"/>
        </w:rPr>
        <w:t>«</w:t>
      </w:r>
      <w:r>
        <w:rPr>
          <w:rFonts w:ascii="GHEA Grapalat" w:hAnsi="GHEA Grapalat" w:cs="Sylfaen"/>
          <w:b/>
          <w:lang w:val="hy-AM"/>
        </w:rPr>
        <w:t>ՔԲԿ-</w:t>
      </w:r>
      <w:r>
        <w:rPr>
          <w:rFonts w:ascii="GHEA Grapalat" w:hAnsi="GHEA Grapalat" w:cs="Sylfaen"/>
          <w:b/>
          <w:lang w:val="es-ES"/>
        </w:rPr>
        <w:t>ԳՀԱՇՁԲ-2</w:t>
      </w:r>
      <w:r>
        <w:rPr>
          <w:rFonts w:ascii="GHEA Grapalat" w:hAnsi="GHEA Grapalat" w:cs="Sylfaen"/>
          <w:b/>
          <w:lang w:val="hy-AM"/>
        </w:rPr>
        <w:t>3</w:t>
      </w:r>
      <w:r>
        <w:rPr>
          <w:rFonts w:ascii="GHEA Grapalat" w:hAnsi="GHEA Grapalat" w:cs="Sylfaen"/>
          <w:b/>
          <w:lang w:val="es-ES"/>
        </w:rPr>
        <w:t>/</w:t>
      </w:r>
      <w:r>
        <w:rPr>
          <w:rFonts w:ascii="GHEA Grapalat" w:hAnsi="GHEA Grapalat" w:cs="Sylfaen"/>
          <w:b/>
          <w:lang w:val="hy-AM"/>
        </w:rPr>
        <w:t>2</w:t>
      </w:r>
      <w:r w:rsidR="000D219F">
        <w:rPr>
          <w:rFonts w:ascii="GHEA Grapalat" w:hAnsi="GHEA Grapalat" w:cs="Sylfaen"/>
          <w:b/>
          <w:lang w:val="hy-AM"/>
        </w:rPr>
        <w:t>7</w:t>
      </w:r>
      <w:r w:rsidRPr="000934D3">
        <w:rPr>
          <w:rFonts w:ascii="GHEA Grapalat" w:hAnsi="GHEA Grapalat" w:cs="Sylfaen"/>
          <w:b/>
          <w:lang w:val="es-ES"/>
        </w:rPr>
        <w:t xml:space="preserve">»  </w:t>
      </w:r>
      <w:r w:rsidR="0034576C" w:rsidRPr="00F566BF">
        <w:rPr>
          <w:rFonts w:ascii="GHEA Grapalat" w:hAnsi="GHEA Grapalat" w:cs="Sylfaen"/>
          <w:b/>
          <w:lang w:val="hy-AM"/>
        </w:rPr>
        <w:t>ծածկագրով</w:t>
      </w:r>
    </w:p>
    <w:p w14:paraId="4F0E19F7" w14:textId="77777777" w:rsidR="0034576C" w:rsidRPr="00F566BF" w:rsidRDefault="0034576C" w:rsidP="0034576C">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F566BF">
        <w:rPr>
          <w:rFonts w:ascii="GHEA Grapalat" w:hAnsi="GHEA Grapalat" w:cs="Arial"/>
          <w:b/>
          <w:lang w:val="hy-AM"/>
        </w:rPr>
        <w:t xml:space="preserve"> </w:t>
      </w:r>
      <w:r w:rsidRPr="00F566BF">
        <w:rPr>
          <w:rFonts w:ascii="GHEA Grapalat" w:hAnsi="GHEA Grapalat" w:cs="Sylfaen"/>
          <w:b/>
          <w:lang w:val="hy-AM"/>
        </w:rPr>
        <w:t>հրավերի</w:t>
      </w:r>
    </w:p>
    <w:p w14:paraId="6B06F14B" w14:textId="77777777" w:rsidR="0034576C" w:rsidRPr="00F566BF" w:rsidRDefault="0034576C" w:rsidP="0034576C">
      <w:pPr>
        <w:pStyle w:val="31"/>
        <w:spacing w:line="240" w:lineRule="auto"/>
        <w:jc w:val="right"/>
        <w:rPr>
          <w:rFonts w:ascii="GHEA Grapalat" w:hAnsi="GHEA Grapalat" w:cs="Sylfaen"/>
          <w:b/>
          <w:lang w:val="hy-AM"/>
        </w:rPr>
      </w:pPr>
    </w:p>
    <w:p w14:paraId="6FC1F090" w14:textId="77777777" w:rsidR="00CD3352" w:rsidRPr="0093002B" w:rsidRDefault="00CD3352" w:rsidP="00CD3352">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7E36BDFE" w14:textId="77777777" w:rsidR="00CD3352" w:rsidRPr="0093002B" w:rsidRDefault="00CD3352" w:rsidP="00CD3352">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(որակավորման ապահովում)</w:t>
      </w:r>
    </w:p>
    <w:p w14:paraId="1523B8E1" w14:textId="77777777" w:rsidR="00CD3352" w:rsidRPr="0093002B" w:rsidRDefault="00CD3352" w:rsidP="00CD3352">
      <w:pPr>
        <w:rPr>
          <w:rFonts w:ascii="GHEA Grapalat" w:hAnsi="GHEA Grapalat" w:cs="GHEA Grapalat"/>
          <w:b/>
          <w:sz w:val="20"/>
          <w:szCs w:val="20"/>
          <w:lang w:val="hy-AM"/>
        </w:rPr>
      </w:pPr>
      <w:r w:rsidRPr="0093002B">
        <w:rPr>
          <w:rFonts w:ascii="GHEA Grapalat" w:hAnsi="GHEA Grapalat" w:cs="GHEA Grapalat"/>
          <w:sz w:val="20"/>
          <w:szCs w:val="20"/>
          <w:shd w:val="clear" w:color="auto" w:fill="92CDDC"/>
          <w:lang w:val="hy-AM"/>
        </w:rPr>
        <w:t xml:space="preserve">                                                              </w:t>
      </w:r>
    </w:p>
    <w:p w14:paraId="1678501B" w14:textId="77777777" w:rsidR="00CD3352" w:rsidRPr="0093002B" w:rsidRDefault="00CD3352" w:rsidP="00CD3352">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20A5D069" w14:textId="77777777" w:rsidR="00CD3352" w:rsidRPr="0093002B" w:rsidRDefault="00CD3352" w:rsidP="00CD3352">
      <w:pPr>
        <w:rPr>
          <w:rFonts w:ascii="GHEA Grapalat" w:hAnsi="GHEA Grapalat" w:cs="GHEA Grapalat"/>
          <w:sz w:val="20"/>
          <w:szCs w:val="20"/>
          <w:lang w:val="hy-AM"/>
        </w:rPr>
      </w:pPr>
    </w:p>
    <w:p w14:paraId="14391341" w14:textId="77777777" w:rsidR="00CD3352" w:rsidRPr="0093002B" w:rsidRDefault="00CD3352" w:rsidP="00CD3352">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6CA4668C" w14:textId="77777777" w:rsidR="00CD3352" w:rsidRPr="0093002B" w:rsidRDefault="00CD3352" w:rsidP="00CD3352">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9FF0310" w14:textId="77777777" w:rsidR="00CD3352" w:rsidRPr="0093002B" w:rsidRDefault="00CD3352" w:rsidP="00CD3352">
      <w:pPr>
        <w:ind w:firstLine="708"/>
        <w:jc w:val="both"/>
        <w:rPr>
          <w:rFonts w:ascii="GHEA Grapalat" w:hAnsi="GHEA Grapalat" w:cs="GHEA Grapalat"/>
          <w:sz w:val="20"/>
          <w:szCs w:val="20"/>
          <w:lang w:val="hy-AM"/>
        </w:rPr>
      </w:pPr>
    </w:p>
    <w:p w14:paraId="472586E8" w14:textId="77777777" w:rsidR="00CD3352" w:rsidRPr="0093002B" w:rsidRDefault="00CD3352" w:rsidP="00CD3352">
      <w:pPr>
        <w:numPr>
          <w:ilvl w:val="0"/>
          <w:numId w:val="6"/>
        </w:numPr>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 xml:space="preserve"> Հ</w:t>
      </w:r>
      <w:r w:rsidRPr="0093002B">
        <w:rPr>
          <w:rFonts w:ascii="GHEA Grapalat" w:hAnsi="GHEA Grapalat" w:cs="GHEA Grapalat"/>
          <w:b/>
          <w:sz w:val="20"/>
          <w:szCs w:val="20"/>
        </w:rPr>
        <w:t>ամաձայնության առարկան</w:t>
      </w:r>
    </w:p>
    <w:p w14:paraId="05B54322" w14:textId="77777777" w:rsidR="00CD3352" w:rsidRPr="0093002B" w:rsidRDefault="00CD3352" w:rsidP="00CD3352">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15DD2275" w14:textId="77777777" w:rsidR="00CD3352" w:rsidRPr="0093002B" w:rsidRDefault="00CD3352" w:rsidP="00CD3352">
      <w:pPr>
        <w:numPr>
          <w:ilvl w:val="1"/>
          <w:numId w:val="7"/>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5F7F9155" w14:textId="77777777" w:rsidR="00CD3352" w:rsidRPr="0093002B" w:rsidRDefault="00CD3352" w:rsidP="00CD3352">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3BF757E0" w14:textId="77777777" w:rsidR="00CD3352" w:rsidRPr="0093002B" w:rsidRDefault="00CD3352" w:rsidP="00CD3352">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1AF2F8BB" w14:textId="77777777" w:rsidR="00CD3352" w:rsidRPr="0093002B" w:rsidRDefault="00CD3352" w:rsidP="00CD3352">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763CD4EE" w14:textId="77777777" w:rsidR="00CD3352" w:rsidRPr="0093002B" w:rsidRDefault="00CD3352" w:rsidP="00CD3352">
      <w:pPr>
        <w:ind w:firstLine="360"/>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C194BE" w14:textId="77777777" w:rsidR="00CD3352" w:rsidRPr="0093002B" w:rsidRDefault="00CD3352" w:rsidP="00CD3352">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1B73EE41" w14:textId="77777777" w:rsidR="00CD3352" w:rsidRPr="0093002B" w:rsidRDefault="00CD3352" w:rsidP="00CD3352">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987F40D" w14:textId="77777777" w:rsidR="00CD3352" w:rsidRPr="0093002B" w:rsidRDefault="00CD3352" w:rsidP="00CD3352">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7FAA78A6" w14:textId="77777777" w:rsidR="00CD3352" w:rsidRPr="0093002B" w:rsidRDefault="00CD3352" w:rsidP="00CD3352">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E38804" w14:textId="77777777" w:rsidR="00CD3352" w:rsidRPr="0093002B" w:rsidRDefault="00CD3352" w:rsidP="00CD3352">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38E5EA47" w14:textId="77777777" w:rsidR="00CD3352" w:rsidRPr="0093002B" w:rsidRDefault="00CD3352" w:rsidP="00CD3352">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759840D" w14:textId="77777777" w:rsidR="00CD3352" w:rsidRPr="0093002B" w:rsidRDefault="00CD3352" w:rsidP="00CD3352">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r w:rsidRPr="0093002B">
        <w:rPr>
          <w:rFonts w:ascii="GHEA Grapalat" w:hAnsi="GHEA Grapalat" w:cs="GHEA Grapalat"/>
          <w:sz w:val="20"/>
          <w:szCs w:val="20"/>
          <w:lang w:val="pt-BR"/>
        </w:rPr>
        <w:t>:</w:t>
      </w:r>
    </w:p>
    <w:p w14:paraId="702BD3E4" w14:textId="77777777" w:rsidR="00CD3352" w:rsidRPr="0093002B" w:rsidRDefault="00CD3352" w:rsidP="00CD3352">
      <w:pPr>
        <w:numPr>
          <w:ilvl w:val="1"/>
          <w:numId w:val="25"/>
        </w:numPr>
        <w:ind w:left="928"/>
        <w:jc w:val="both"/>
        <w:rPr>
          <w:rFonts w:ascii="GHEA Grapalat" w:hAnsi="GHEA Grapalat" w:cs="GHEA Grapalat"/>
          <w:sz w:val="20"/>
          <w:szCs w:val="20"/>
          <w:lang w:val="hy-AM"/>
        </w:rPr>
      </w:pPr>
      <w:r w:rsidRPr="0093002B">
        <w:rPr>
          <w:rFonts w:ascii="GHEA Grapalat" w:hAnsi="GHEA Grapalat" w:cs="GHEA Grapalat"/>
          <w:sz w:val="20"/>
          <w:szCs w:val="20"/>
          <w:lang w:val="hy-AM"/>
        </w:rPr>
        <w:t>Պատվիրատուն Վճարող բանկին կարող է ներկայացնել այլ լրացուցիչ փաստաթղթեր:</w:t>
      </w:r>
    </w:p>
    <w:p w14:paraId="5C6CC49E" w14:textId="77777777" w:rsidR="00CD3352" w:rsidRPr="0093002B" w:rsidRDefault="00CD3352" w:rsidP="00CD3352">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1.6 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3BFC5BA" w14:textId="77777777" w:rsidR="00CD3352" w:rsidRPr="0093002B" w:rsidRDefault="00CD3352" w:rsidP="00CD3352">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1.7 </w:t>
      </w: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բանկը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վճարման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ստանալուց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հետո՝</w:t>
      </w:r>
      <w:r w:rsidRPr="0093002B">
        <w:rPr>
          <w:rFonts w:ascii="GHEA Grapalat" w:hAnsi="GHEA Grapalat" w:cs="GHEA Grapalat"/>
          <w:sz w:val="20"/>
          <w:szCs w:val="20"/>
          <w:lang w:val="pt-BR"/>
        </w:rPr>
        <w:t xml:space="preserve"> 2 (</w:t>
      </w:r>
      <w:r w:rsidRPr="0093002B">
        <w:rPr>
          <w:rFonts w:ascii="GHEA Grapalat" w:hAnsi="GHEA Grapalat" w:cs="GHEA Grapalat"/>
          <w:sz w:val="20"/>
          <w:szCs w:val="20"/>
        </w:rPr>
        <w:t>երկու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աշխատանքային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օրվա</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ընթացքում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պետք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տեղեկացնի</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Պատվիրատուին՝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գրավոր</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ձևով</w:t>
      </w:r>
      <w:r w:rsidRPr="0093002B">
        <w:rPr>
          <w:rFonts w:ascii="GHEA Grapalat" w:hAnsi="GHEA Grapalat" w:cs="GHEA Grapalat"/>
          <w:sz w:val="20"/>
          <w:szCs w:val="20"/>
          <w:lang w:val="pt-BR"/>
        </w:rPr>
        <w:t>:</w:t>
      </w:r>
    </w:p>
    <w:p w14:paraId="7F1152B9" w14:textId="77777777" w:rsidR="00CD3352" w:rsidRPr="0093002B" w:rsidRDefault="00CD3352" w:rsidP="00CD3352">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lastRenderedPageBreak/>
        <w:t xml:space="preserve">1.8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69F8176" w14:textId="77777777" w:rsidR="00CD3352" w:rsidRPr="0093002B" w:rsidRDefault="00CD3352" w:rsidP="00CD3352">
      <w:pPr>
        <w:jc w:val="both"/>
        <w:rPr>
          <w:rFonts w:ascii="GHEA Grapalat" w:hAnsi="GHEA Grapalat" w:cs="GHEA Grapalat"/>
          <w:sz w:val="20"/>
          <w:szCs w:val="20"/>
          <w:lang w:val="hy-AM"/>
        </w:rPr>
      </w:pPr>
    </w:p>
    <w:p w14:paraId="40366841" w14:textId="77777777" w:rsidR="00CD3352" w:rsidRPr="0093002B" w:rsidRDefault="00CD3352" w:rsidP="00CD3352">
      <w:pPr>
        <w:numPr>
          <w:ilvl w:val="0"/>
          <w:numId w:val="6"/>
        </w:numPr>
        <w:jc w:val="center"/>
        <w:rPr>
          <w:rFonts w:ascii="GHEA Grapalat" w:hAnsi="GHEA Grapalat" w:cs="GHEA Grapalat"/>
          <w:b/>
          <w:bCs/>
          <w:sz w:val="20"/>
          <w:szCs w:val="20"/>
        </w:rPr>
      </w:pPr>
      <w:r w:rsidRPr="0093002B">
        <w:rPr>
          <w:rFonts w:ascii="GHEA Grapalat" w:hAnsi="GHEA Grapalat" w:cs="GHEA Grapalat"/>
          <w:b/>
          <w:bCs/>
          <w:sz w:val="20"/>
          <w:szCs w:val="20"/>
        </w:rPr>
        <w:t>Այլ պայմաններ</w:t>
      </w:r>
    </w:p>
    <w:p w14:paraId="024A5E08" w14:textId="77777777" w:rsidR="00CD3352" w:rsidRPr="0093002B" w:rsidRDefault="00CD3352" w:rsidP="00CD3352">
      <w:pPr>
        <w:ind w:firstLine="567"/>
        <w:jc w:val="both"/>
        <w:rPr>
          <w:rFonts w:ascii="GHEA Grapalat" w:hAnsi="GHEA Grapalat" w:cs="GHEA Grapalat"/>
          <w:sz w:val="20"/>
          <w:szCs w:val="20"/>
          <w:lang w:val="hy-AM"/>
        </w:rPr>
      </w:pPr>
      <w:r w:rsidRPr="0093002B">
        <w:rPr>
          <w:rFonts w:ascii="GHEA Grapalat" w:hAnsi="GHEA Grapalat" w:cs="GHEA Grapalat"/>
          <w:sz w:val="20"/>
          <w:szCs w:val="20"/>
        </w:rPr>
        <w:t>2.1 Սույն համաձայնագիրը</w:t>
      </w:r>
      <w:r w:rsidRPr="0093002B">
        <w:rPr>
          <w:rFonts w:ascii="GHEA Grapalat" w:hAnsi="GHEA Grapalat" w:cs="GHEA Grapalat"/>
          <w:sz w:val="20"/>
          <w:szCs w:val="20"/>
          <w:lang w:val="hy-AM"/>
        </w:rPr>
        <w:t xml:space="preserve"> և Պահանջագիրը անհետկանչելի են,</w:t>
      </w:r>
      <w:r w:rsidRPr="0093002B">
        <w:rPr>
          <w:rFonts w:ascii="GHEA Grapalat" w:hAnsi="GHEA Grapalat" w:cs="GHEA Grapalat"/>
          <w:sz w:val="20"/>
          <w:szCs w:val="20"/>
        </w:rPr>
        <w:t xml:space="preserve"> ուժի մեջ </w:t>
      </w:r>
      <w:r w:rsidRPr="0093002B">
        <w:rPr>
          <w:rFonts w:ascii="GHEA Grapalat" w:hAnsi="GHEA Grapalat" w:cs="GHEA Grapalat"/>
          <w:sz w:val="20"/>
          <w:szCs w:val="20"/>
          <w:lang w:val="hy-AM"/>
        </w:rPr>
        <w:t>են</w:t>
      </w:r>
      <w:r w:rsidRPr="0093002B">
        <w:rPr>
          <w:rFonts w:ascii="GHEA Grapalat" w:hAnsi="GHEA Grapalat" w:cs="GHEA Grapalat"/>
          <w:sz w:val="20"/>
          <w:szCs w:val="20"/>
        </w:rPr>
        <w:t xml:space="preserve"> մտնում Ընկերության կողմից վավերացման պահից և ուժի մեջ</w:t>
      </w:r>
      <w:r w:rsidRPr="0093002B">
        <w:rPr>
          <w:rFonts w:ascii="GHEA Grapalat" w:hAnsi="GHEA Grapalat" w:cs="GHEA Grapalat"/>
          <w:sz w:val="20"/>
          <w:szCs w:val="20"/>
          <w:lang w:val="hy-AM"/>
        </w:rPr>
        <w:t xml:space="preserve"> են մինչև </w:t>
      </w:r>
      <w:r w:rsidRPr="0093002B">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7A061944" w14:textId="77777777" w:rsidR="00CD3352" w:rsidRPr="0093002B" w:rsidRDefault="00CD3352" w:rsidP="00CD3352">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7044708" w14:textId="77777777" w:rsidR="00CD3352" w:rsidRPr="0093002B" w:rsidRDefault="00CD3352" w:rsidP="00CD3352">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A25DC17" w14:textId="77777777" w:rsidR="00CD3352" w:rsidRPr="0093002B" w:rsidDel="00A13215" w:rsidRDefault="00CD3352" w:rsidP="00CD3352">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979448E" w14:textId="77777777" w:rsidR="00CD3352" w:rsidRPr="0093002B" w:rsidRDefault="00CD3352" w:rsidP="00CD3352">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C47F27F" w14:textId="77777777" w:rsidR="00CD3352" w:rsidRPr="0093002B" w:rsidRDefault="00CD3352" w:rsidP="00CD3352">
      <w:pPr>
        <w:ind w:firstLine="567"/>
        <w:jc w:val="both"/>
        <w:rPr>
          <w:rFonts w:ascii="GHEA Grapalat" w:hAnsi="GHEA Grapalat" w:cs="GHEA Grapalat"/>
          <w:sz w:val="20"/>
          <w:szCs w:val="20"/>
          <w:lang w:val="hy-AM"/>
        </w:rPr>
      </w:pPr>
    </w:p>
    <w:p w14:paraId="2F2ED62B" w14:textId="77777777" w:rsidR="00CD3352" w:rsidRPr="0093002B" w:rsidRDefault="00CD3352" w:rsidP="00CD3352">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32DAF5E8" w14:textId="77777777" w:rsidR="00CD3352" w:rsidRPr="0093002B" w:rsidRDefault="00CD3352" w:rsidP="00CD3352">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1518874C" w14:textId="77777777" w:rsidR="00CD3352" w:rsidRPr="0093002B" w:rsidRDefault="00CD3352" w:rsidP="00CD3352">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անվանումը</w:t>
      </w:r>
    </w:p>
    <w:p w14:paraId="690B230F" w14:textId="77777777" w:rsidR="00CD3352" w:rsidRPr="0093002B" w:rsidRDefault="00CD3352" w:rsidP="00CD3352">
      <w:pPr>
        <w:jc w:val="both"/>
        <w:rPr>
          <w:rFonts w:ascii="GHEA Grapalat" w:hAnsi="GHEA Grapalat"/>
          <w:sz w:val="18"/>
          <w:szCs w:val="18"/>
          <w:u w:val="single"/>
          <w:vertAlign w:val="superscript"/>
          <w:lang w:val="hy-AM"/>
        </w:rPr>
      </w:pPr>
      <w:r w:rsidRPr="0093002B">
        <w:rPr>
          <w:rFonts w:ascii="GHEA Grapalat" w:hAnsi="GHEA Grapalat"/>
          <w:sz w:val="18"/>
          <w:szCs w:val="18"/>
          <w:vertAlign w:val="superscript"/>
          <w:lang w:val="hy-AM"/>
        </w:rPr>
        <w:t xml:space="preserve"> </w:t>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6B4CD5FB" w14:textId="77777777" w:rsidR="00CD3352" w:rsidRPr="0093002B" w:rsidRDefault="00CD3352" w:rsidP="00CD3352">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հասցեն</w:t>
      </w:r>
    </w:p>
    <w:p w14:paraId="7DB9EEB9" w14:textId="77777777" w:rsidR="00CD3352" w:rsidRPr="0093002B" w:rsidRDefault="00CD3352" w:rsidP="00CD3352">
      <w:pPr>
        <w:jc w:val="both"/>
        <w:rPr>
          <w:rFonts w:ascii="GHEA Grapalat" w:hAnsi="GHEA Grapalat"/>
          <w:sz w:val="18"/>
          <w:szCs w:val="18"/>
          <w:u w:val="single"/>
          <w:vertAlign w:val="superscript"/>
          <w:lang w:val="hy-AM"/>
        </w:rPr>
      </w:pP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610828D0" w14:textId="77777777" w:rsidR="00CD3352" w:rsidRPr="0093002B" w:rsidRDefault="00CD3352" w:rsidP="00CD3352">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ընկերությանը սպասարկող բանկի անվանումը</w:t>
      </w:r>
    </w:p>
    <w:p w14:paraId="1112AC46" w14:textId="77777777" w:rsidR="00CD3352" w:rsidRPr="0093002B" w:rsidRDefault="00CD3352" w:rsidP="00CD3352">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1467C4CF" w14:textId="77777777" w:rsidR="00CD3352" w:rsidRPr="0093002B" w:rsidRDefault="00CD3352" w:rsidP="00CD33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6BF608B2" w14:textId="77777777" w:rsidR="00CD3352" w:rsidRPr="0093002B" w:rsidRDefault="00CD3352" w:rsidP="00CD3352">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58B88A27" w14:textId="77777777" w:rsidR="00CD3352" w:rsidRPr="0093002B" w:rsidRDefault="00CD3352" w:rsidP="00CD33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3A98CCD1" w14:textId="77777777" w:rsidR="00CD3352" w:rsidRPr="0093002B" w:rsidRDefault="00CD3352" w:rsidP="00CD3352">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12F62ED1" w14:textId="77777777" w:rsidR="00CD3352" w:rsidRPr="0093002B" w:rsidRDefault="00CD3352" w:rsidP="00CD3352">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096EC6F2" w14:textId="77777777" w:rsidR="00CD3352" w:rsidRPr="0093002B" w:rsidRDefault="00CD3352" w:rsidP="00CD3352">
      <w:pPr>
        <w:jc w:val="both"/>
        <w:rPr>
          <w:rFonts w:ascii="GHEA Grapalat" w:hAnsi="GHEA Grapalat"/>
          <w:sz w:val="18"/>
          <w:szCs w:val="18"/>
          <w:u w:val="single"/>
          <w:vertAlign w:val="superscript"/>
          <w:lang w:val="hy-AM"/>
        </w:rPr>
      </w:pPr>
    </w:p>
    <w:p w14:paraId="79D2DC2C" w14:textId="77777777" w:rsidR="00CD3352" w:rsidRPr="0093002B" w:rsidRDefault="00CD3352" w:rsidP="00CD3352">
      <w:pPr>
        <w:jc w:val="both"/>
        <w:rPr>
          <w:rFonts w:ascii="GHEA Grapalat" w:hAnsi="GHEA Grapalat"/>
          <w:sz w:val="20"/>
          <w:szCs w:val="20"/>
          <w:lang w:val="hy-AM"/>
        </w:rPr>
      </w:pPr>
      <w:r w:rsidRPr="0093002B">
        <w:rPr>
          <w:rFonts w:ascii="GHEA Grapalat" w:hAnsi="GHEA Grapalat"/>
          <w:sz w:val="20"/>
          <w:szCs w:val="20"/>
          <w:lang w:val="hy-AM"/>
        </w:rPr>
        <w:t>Կ.Տ</w:t>
      </w:r>
    </w:p>
    <w:p w14:paraId="29556EE9" w14:textId="77777777" w:rsidR="00CD3352" w:rsidRPr="0093002B" w:rsidRDefault="00CD3352" w:rsidP="00CD3352">
      <w:pPr>
        <w:jc w:val="both"/>
        <w:rPr>
          <w:rFonts w:ascii="GHEA Grapalat" w:hAnsi="GHEA Grapalat"/>
          <w:sz w:val="20"/>
          <w:szCs w:val="20"/>
          <w:lang w:val="hy-AM"/>
        </w:rPr>
      </w:pPr>
    </w:p>
    <w:p w14:paraId="4D8C9BEA" w14:textId="77777777" w:rsidR="00CD3352" w:rsidRPr="0093002B" w:rsidRDefault="00CD3352" w:rsidP="00CD3352">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26462D7C" w14:textId="77777777" w:rsidR="00CD3352" w:rsidRPr="0093002B" w:rsidRDefault="00CD3352" w:rsidP="00CD3352">
      <w:pPr>
        <w:jc w:val="both"/>
        <w:rPr>
          <w:rFonts w:ascii="GHEA Grapalat" w:hAnsi="GHEA Grapalat"/>
          <w:sz w:val="18"/>
          <w:szCs w:val="18"/>
          <w:vertAlign w:val="superscript"/>
          <w:lang w:val="hy-AM"/>
        </w:rPr>
      </w:pPr>
    </w:p>
    <w:p w14:paraId="6D4BC0D7" w14:textId="77777777" w:rsidR="00CD3352" w:rsidRPr="0093002B" w:rsidRDefault="00CD3352" w:rsidP="00CD3352">
      <w:pPr>
        <w:jc w:val="both"/>
        <w:rPr>
          <w:rFonts w:ascii="GHEA Grapalat" w:hAnsi="GHEA Grapalat" w:cs="GHEA Grapalat"/>
          <w:i/>
          <w:sz w:val="18"/>
          <w:szCs w:val="18"/>
          <w:lang w:val="hy-AM"/>
        </w:rPr>
      </w:pPr>
    </w:p>
    <w:p w14:paraId="0E31ED4C" w14:textId="77777777" w:rsidR="00CD3352" w:rsidRPr="0093002B" w:rsidRDefault="00CD3352" w:rsidP="00CD335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93002B">
        <w:rPr>
          <w:rFonts w:ascii="GHEA Grapalat" w:hAnsi="GHEA Grapalat" w:cs="Sylfaen"/>
          <w:i/>
          <w:sz w:val="16"/>
          <w:szCs w:val="16"/>
          <w:lang w:val="hy-AM"/>
        </w:rPr>
        <w:t xml:space="preserve">* </w:t>
      </w:r>
      <w:r w:rsidRPr="0093002B">
        <w:rPr>
          <w:rFonts w:ascii="GHEA Grapalat" w:hAnsi="GHEA Grapalat"/>
          <w:i/>
          <w:sz w:val="16"/>
          <w:szCs w:val="16"/>
          <w:lang w:val="hy-AM"/>
        </w:rPr>
        <w:t>լրացվում է հանձնաժողովի քարտուղարի կողմից` մինչև հրավերը տեղեկագրում հրապարակելը:</w:t>
      </w:r>
    </w:p>
    <w:p w14:paraId="2C693362" w14:textId="77777777" w:rsidR="00CD3352" w:rsidRDefault="00CD3352" w:rsidP="00CD3352">
      <w:pPr>
        <w:pStyle w:val="31"/>
        <w:spacing w:line="240" w:lineRule="auto"/>
        <w:jc w:val="right"/>
        <w:rPr>
          <w:rFonts w:ascii="GHEA Grapalat" w:hAnsi="GHEA Grapalat"/>
          <w:b/>
          <w:lang w:val="hy-AM"/>
        </w:rPr>
      </w:pPr>
    </w:p>
    <w:p w14:paraId="5AE507F9" w14:textId="77777777" w:rsidR="00CD3352" w:rsidRDefault="00CD3352" w:rsidP="00CD3352">
      <w:pPr>
        <w:pStyle w:val="31"/>
        <w:spacing w:line="240" w:lineRule="auto"/>
        <w:jc w:val="right"/>
        <w:rPr>
          <w:rFonts w:ascii="GHEA Grapalat" w:hAnsi="GHEA Grapalat"/>
          <w:b/>
          <w:lang w:val="hy-AM"/>
        </w:rPr>
      </w:pPr>
    </w:p>
    <w:p w14:paraId="1F6FBF57" w14:textId="77777777" w:rsidR="00CD3352" w:rsidRDefault="00CD3352" w:rsidP="00CD3352">
      <w:pPr>
        <w:pStyle w:val="31"/>
        <w:spacing w:line="240" w:lineRule="auto"/>
        <w:jc w:val="right"/>
        <w:rPr>
          <w:rFonts w:ascii="GHEA Grapalat" w:hAnsi="GHEA Grapalat"/>
          <w:b/>
          <w:lang w:val="hy-AM"/>
        </w:rPr>
      </w:pPr>
    </w:p>
    <w:p w14:paraId="1D0C24F4" w14:textId="77777777" w:rsidR="00CD3352" w:rsidRDefault="00CD3352" w:rsidP="00CD3352">
      <w:pPr>
        <w:pStyle w:val="31"/>
        <w:spacing w:line="240" w:lineRule="auto"/>
        <w:jc w:val="right"/>
        <w:rPr>
          <w:rFonts w:ascii="GHEA Grapalat" w:hAnsi="GHEA Grapalat"/>
          <w:b/>
          <w:lang w:val="hy-AM"/>
        </w:rPr>
      </w:pPr>
    </w:p>
    <w:p w14:paraId="75F26EE4" w14:textId="77777777" w:rsidR="00CD3352" w:rsidRDefault="00CD3352" w:rsidP="00CD3352">
      <w:pPr>
        <w:pStyle w:val="31"/>
        <w:spacing w:line="240" w:lineRule="auto"/>
        <w:jc w:val="right"/>
        <w:rPr>
          <w:rFonts w:ascii="GHEA Grapalat" w:hAnsi="GHEA Grapalat"/>
          <w:b/>
          <w:lang w:val="hy-AM"/>
        </w:rPr>
      </w:pPr>
    </w:p>
    <w:p w14:paraId="70952141" w14:textId="77777777" w:rsidR="00CD3352" w:rsidRDefault="00CD3352" w:rsidP="00CD3352">
      <w:pPr>
        <w:pStyle w:val="31"/>
        <w:spacing w:line="240" w:lineRule="auto"/>
        <w:jc w:val="right"/>
        <w:rPr>
          <w:rFonts w:ascii="GHEA Grapalat" w:hAnsi="GHEA Grapalat"/>
          <w:b/>
          <w:lang w:val="hy-AM"/>
        </w:rPr>
      </w:pPr>
    </w:p>
    <w:p w14:paraId="2429A158" w14:textId="77777777" w:rsidR="00CD3352" w:rsidRDefault="00CD3352" w:rsidP="00CD3352">
      <w:pPr>
        <w:pStyle w:val="31"/>
        <w:spacing w:line="240" w:lineRule="auto"/>
        <w:jc w:val="right"/>
        <w:rPr>
          <w:rFonts w:ascii="GHEA Grapalat" w:hAnsi="GHEA Grapalat"/>
          <w:b/>
          <w:lang w:val="hy-AM"/>
        </w:rPr>
      </w:pPr>
    </w:p>
    <w:p w14:paraId="6C1F61A4" w14:textId="77777777" w:rsidR="00CD3352" w:rsidRDefault="00CD3352" w:rsidP="00CD3352">
      <w:pPr>
        <w:pStyle w:val="31"/>
        <w:spacing w:line="240" w:lineRule="auto"/>
        <w:jc w:val="right"/>
        <w:rPr>
          <w:rFonts w:ascii="GHEA Grapalat" w:hAnsi="GHEA Grapalat"/>
          <w:b/>
          <w:lang w:val="hy-AM"/>
        </w:rPr>
      </w:pPr>
    </w:p>
    <w:p w14:paraId="0AF1C505" w14:textId="77777777" w:rsidR="00CD3352" w:rsidRDefault="00CD3352" w:rsidP="00CD3352">
      <w:pPr>
        <w:pStyle w:val="31"/>
        <w:spacing w:line="240" w:lineRule="auto"/>
        <w:jc w:val="right"/>
        <w:rPr>
          <w:rFonts w:ascii="GHEA Grapalat" w:hAnsi="GHEA Grapalat"/>
          <w:b/>
          <w:lang w:val="hy-AM"/>
        </w:rPr>
      </w:pPr>
    </w:p>
    <w:p w14:paraId="78200EC7" w14:textId="77777777" w:rsidR="00CD3352" w:rsidRDefault="00CD3352" w:rsidP="00CD3352">
      <w:pPr>
        <w:pStyle w:val="31"/>
        <w:spacing w:line="240" w:lineRule="auto"/>
        <w:jc w:val="right"/>
        <w:rPr>
          <w:rFonts w:ascii="GHEA Grapalat" w:hAnsi="GHEA Grapalat"/>
          <w:b/>
          <w:lang w:val="hy-AM"/>
        </w:rPr>
      </w:pPr>
    </w:p>
    <w:p w14:paraId="00E3F0D1" w14:textId="77777777" w:rsidR="00CD3352" w:rsidRDefault="00CD3352" w:rsidP="00CD3352">
      <w:pPr>
        <w:pStyle w:val="31"/>
        <w:spacing w:line="240" w:lineRule="auto"/>
        <w:jc w:val="right"/>
        <w:rPr>
          <w:rFonts w:ascii="GHEA Grapalat" w:hAnsi="GHEA Grapalat"/>
          <w:b/>
          <w:lang w:val="hy-AM"/>
        </w:rPr>
      </w:pPr>
    </w:p>
    <w:p w14:paraId="439A339A" w14:textId="77777777" w:rsidR="00CD3352" w:rsidRDefault="00CD3352" w:rsidP="00CD3352">
      <w:pPr>
        <w:pStyle w:val="31"/>
        <w:spacing w:line="240" w:lineRule="auto"/>
        <w:jc w:val="right"/>
        <w:rPr>
          <w:rFonts w:ascii="GHEA Grapalat" w:hAnsi="GHEA Grapalat"/>
          <w:b/>
          <w:lang w:val="hy-AM"/>
        </w:rPr>
      </w:pPr>
    </w:p>
    <w:p w14:paraId="0DBA8533" w14:textId="77777777" w:rsidR="00CD3352" w:rsidRDefault="00CD3352" w:rsidP="00CD3352">
      <w:pPr>
        <w:pStyle w:val="31"/>
        <w:spacing w:line="240" w:lineRule="auto"/>
        <w:jc w:val="right"/>
        <w:rPr>
          <w:rFonts w:ascii="GHEA Grapalat" w:hAnsi="GHEA Grapalat"/>
          <w:b/>
          <w:lang w:val="hy-AM"/>
        </w:rPr>
      </w:pPr>
    </w:p>
    <w:p w14:paraId="4794A3D5" w14:textId="77777777" w:rsidR="00CD3352" w:rsidRDefault="00CD3352" w:rsidP="00CD3352">
      <w:pPr>
        <w:pStyle w:val="31"/>
        <w:spacing w:line="240" w:lineRule="auto"/>
        <w:jc w:val="right"/>
        <w:rPr>
          <w:rFonts w:ascii="GHEA Grapalat" w:hAnsi="GHEA Grapalat"/>
          <w:b/>
          <w:lang w:val="hy-AM"/>
        </w:rPr>
      </w:pPr>
    </w:p>
    <w:p w14:paraId="2C5E05F6" w14:textId="77777777" w:rsidR="00CD3352" w:rsidRDefault="00CD3352" w:rsidP="00CD3352">
      <w:pPr>
        <w:pStyle w:val="31"/>
        <w:spacing w:line="240" w:lineRule="auto"/>
        <w:jc w:val="right"/>
        <w:rPr>
          <w:rFonts w:ascii="GHEA Grapalat" w:hAnsi="GHEA Grapalat"/>
          <w:b/>
          <w:lang w:val="hy-AM"/>
        </w:rPr>
      </w:pPr>
    </w:p>
    <w:p w14:paraId="2E177134" w14:textId="77777777" w:rsidR="00CD3352" w:rsidRDefault="00CD3352" w:rsidP="00CD3352">
      <w:pPr>
        <w:pStyle w:val="31"/>
        <w:spacing w:line="240" w:lineRule="auto"/>
        <w:jc w:val="right"/>
        <w:rPr>
          <w:rFonts w:ascii="GHEA Grapalat" w:hAnsi="GHEA Grapalat"/>
          <w:b/>
          <w:lang w:val="hy-AM"/>
        </w:rPr>
      </w:pPr>
    </w:p>
    <w:p w14:paraId="545EB2A1" w14:textId="77777777" w:rsidR="00CD3352" w:rsidRDefault="00CD3352" w:rsidP="00CD3352">
      <w:pPr>
        <w:pStyle w:val="31"/>
        <w:spacing w:line="240" w:lineRule="auto"/>
        <w:jc w:val="right"/>
        <w:rPr>
          <w:rFonts w:ascii="GHEA Grapalat" w:hAnsi="GHEA Grapalat"/>
          <w:b/>
          <w:lang w:val="hy-AM"/>
        </w:rPr>
      </w:pPr>
    </w:p>
    <w:p w14:paraId="4FF7A30E" w14:textId="77777777" w:rsidR="00CD3352" w:rsidRDefault="00CD3352" w:rsidP="00CD3352">
      <w:pPr>
        <w:pStyle w:val="31"/>
        <w:spacing w:line="240" w:lineRule="auto"/>
        <w:jc w:val="right"/>
        <w:rPr>
          <w:rFonts w:ascii="GHEA Grapalat" w:hAnsi="GHEA Grapalat"/>
          <w:b/>
          <w:lang w:val="hy-AM"/>
        </w:rPr>
      </w:pPr>
    </w:p>
    <w:p w14:paraId="6A371E62" w14:textId="77777777" w:rsidR="00CD3352" w:rsidRDefault="00CD3352" w:rsidP="00CD3352">
      <w:pPr>
        <w:pStyle w:val="31"/>
        <w:spacing w:line="240" w:lineRule="auto"/>
        <w:jc w:val="right"/>
        <w:rPr>
          <w:rFonts w:ascii="GHEA Grapalat" w:hAnsi="GHEA Grapalat"/>
          <w:b/>
          <w:lang w:val="hy-AM"/>
        </w:rPr>
      </w:pPr>
    </w:p>
    <w:p w14:paraId="5F958EAF" w14:textId="77777777" w:rsidR="00CD3352" w:rsidRDefault="00CD3352" w:rsidP="00CD3352">
      <w:pPr>
        <w:pStyle w:val="31"/>
        <w:spacing w:line="240" w:lineRule="auto"/>
        <w:jc w:val="right"/>
        <w:rPr>
          <w:rFonts w:ascii="GHEA Grapalat" w:hAnsi="GHEA Grapalat"/>
          <w:b/>
          <w:lang w:val="hy-AM"/>
        </w:rPr>
      </w:pPr>
    </w:p>
    <w:p w14:paraId="078FBDCC" w14:textId="77777777" w:rsidR="00CD3352" w:rsidRDefault="00CD3352" w:rsidP="00CD3352">
      <w:pPr>
        <w:pStyle w:val="31"/>
        <w:spacing w:line="240" w:lineRule="auto"/>
        <w:jc w:val="right"/>
        <w:rPr>
          <w:rFonts w:ascii="GHEA Grapalat" w:hAnsi="GHEA Grapalat"/>
          <w:b/>
          <w:lang w:val="hy-AM"/>
        </w:rPr>
      </w:pPr>
    </w:p>
    <w:tbl>
      <w:tblPr>
        <w:tblpPr w:leftFromText="180" w:rightFromText="180" w:vertAnchor="page" w:horzAnchor="margin" w:tblpXSpec="center" w:tblpY="1003"/>
        <w:tblW w:w="10598" w:type="dxa"/>
        <w:tblLook w:val="0000" w:firstRow="0" w:lastRow="0" w:firstColumn="0" w:lastColumn="0" w:noHBand="0" w:noVBand="0"/>
      </w:tblPr>
      <w:tblGrid>
        <w:gridCol w:w="5616"/>
        <w:gridCol w:w="4982"/>
      </w:tblGrid>
      <w:tr w:rsidR="00CD3352" w:rsidRPr="0093002B" w14:paraId="53C991D2" w14:textId="77777777" w:rsidTr="000802FB">
        <w:trPr>
          <w:trHeight w:val="35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3070F601" w14:textId="77777777" w:rsidR="00CD3352" w:rsidRPr="0093002B" w:rsidRDefault="00CD3352" w:rsidP="000802FB">
            <w:pPr>
              <w:rPr>
                <w:rFonts w:ascii="GHEA Grapalat" w:hAnsi="GHEA Grapalat" w:cs="Sylfaen"/>
                <w:b/>
                <w:bCs/>
                <w:sz w:val="20"/>
                <w:szCs w:val="20"/>
                <w:lang w:val="hy-AM"/>
              </w:rPr>
            </w:pPr>
            <w:r w:rsidRPr="0093002B">
              <w:rPr>
                <w:rFonts w:ascii="GHEA Grapalat" w:hAnsi="GHEA Grapalat" w:cs="Sylfaen"/>
                <w:sz w:val="20"/>
                <w:szCs w:val="20"/>
              </w:rPr>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p w14:paraId="789A555C" w14:textId="77777777" w:rsidR="00CD3352" w:rsidRPr="0093002B" w:rsidRDefault="00CD3352" w:rsidP="000802FB">
            <w:pPr>
              <w:jc w:val="center"/>
              <w:rPr>
                <w:rFonts w:ascii="GHEA Grapalat" w:hAnsi="GHEA Grapalat" w:cs="Arial"/>
                <w:bCs/>
                <w:i/>
                <w:sz w:val="20"/>
                <w:szCs w:val="20"/>
              </w:rPr>
            </w:pPr>
          </w:p>
        </w:tc>
      </w:tr>
      <w:tr w:rsidR="00CD3352" w:rsidRPr="0093002B" w14:paraId="5A78BAB0"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76EC189A" w14:textId="77777777" w:rsidR="00CD3352" w:rsidRPr="0093002B" w:rsidRDefault="00CD3352" w:rsidP="000802FB">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CD3352" w:rsidRPr="0093002B" w14:paraId="3DAE43ED"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649EDDC2" w14:textId="77777777" w:rsidR="00CD3352" w:rsidRPr="0093002B" w:rsidRDefault="00CD3352" w:rsidP="000802FB">
            <w:pPr>
              <w:rPr>
                <w:rFonts w:ascii="GHEA Grapalat" w:hAnsi="GHEA Grapalat" w:cs="Sylfaen"/>
                <w:sz w:val="20"/>
                <w:szCs w:val="20"/>
              </w:rPr>
            </w:pPr>
            <w:r w:rsidRPr="0093002B">
              <w:rPr>
                <w:rFonts w:ascii="GHEA Grapalat" w:hAnsi="GHEA Grapalat" w:cs="Sylfaen"/>
                <w:sz w:val="20"/>
                <w:szCs w:val="20"/>
                <w:lang w:val="hy-AM"/>
              </w:rPr>
              <w:lastRenderedPageBreak/>
              <w:t>3</w:t>
            </w:r>
            <w:r w:rsidRPr="0093002B">
              <w:rPr>
                <w:rFonts w:ascii="GHEA Grapalat" w:hAnsi="GHEA Grapalat" w:cs="Sylfaen"/>
                <w:sz w:val="20"/>
                <w:szCs w:val="20"/>
              </w:rPr>
              <w:t>.                                                         Ներկայացման</w:t>
            </w:r>
            <w:r w:rsidRPr="0093002B">
              <w:rPr>
                <w:rFonts w:ascii="GHEA Grapalat" w:hAnsi="GHEA Grapalat" w:cs="Arial"/>
                <w:sz w:val="20"/>
                <w:szCs w:val="20"/>
              </w:rPr>
              <w:t xml:space="preserve"> </w:t>
            </w:r>
            <w:r w:rsidRPr="0093002B">
              <w:rPr>
                <w:rFonts w:ascii="GHEA Grapalat" w:hAnsi="GHEA Grapalat" w:cs="Sylfaen"/>
                <w:sz w:val="20"/>
                <w:szCs w:val="20"/>
              </w:rPr>
              <w:t>ամսաթիվը</w:t>
            </w:r>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CD3352" w:rsidRPr="0093002B" w14:paraId="3D0ADF27"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6170BCE1" w14:textId="77777777" w:rsidR="00CD3352" w:rsidRPr="0093002B" w:rsidRDefault="00CD3352" w:rsidP="000802FB">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 xml:space="preserve">(Ընկերություն </w:t>
            </w:r>
            <w:r w:rsidRPr="0093002B">
              <w:rPr>
                <w:rFonts w:ascii="GHEA Grapalat" w:hAnsi="GHEA Grapalat" w:cs="Arial"/>
                <w:sz w:val="20"/>
                <w:szCs w:val="20"/>
              </w:rPr>
              <w:t>`</w:t>
            </w:r>
          </w:p>
        </w:tc>
      </w:tr>
      <w:tr w:rsidR="00CD3352" w:rsidRPr="0093002B" w14:paraId="0A2579C9"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651FA5B8" w14:textId="77777777" w:rsidR="00CD3352" w:rsidRPr="0093002B" w:rsidRDefault="00CD3352" w:rsidP="000802FB">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ն սպասարկող Ֆինանսական կազմակերպություն </w:t>
            </w:r>
            <w:r w:rsidRPr="0093002B">
              <w:rPr>
                <w:rFonts w:ascii="GHEA Grapalat" w:hAnsi="GHEA Grapalat" w:cs="Sylfaen"/>
                <w:sz w:val="20"/>
                <w:szCs w:val="20"/>
              </w:rPr>
              <w:t>(</w:t>
            </w:r>
            <w:r w:rsidRPr="0093002B">
              <w:rPr>
                <w:rFonts w:ascii="GHEA Grapalat" w:hAnsi="GHEA Grapalat" w:cs="Arial"/>
                <w:sz w:val="20"/>
                <w:szCs w:val="20"/>
              </w:rPr>
              <w:t xml:space="preserve"> </w:t>
            </w:r>
            <w:r w:rsidRPr="0093002B">
              <w:rPr>
                <w:rFonts w:ascii="GHEA Grapalat" w:hAnsi="GHEA Grapalat" w:cs="Sylfaen"/>
                <w:sz w:val="20"/>
                <w:szCs w:val="20"/>
              </w:rPr>
              <w:t>բանկ)</w:t>
            </w:r>
            <w:r w:rsidRPr="0093002B">
              <w:rPr>
                <w:rFonts w:ascii="GHEA Grapalat" w:hAnsi="GHEA Grapalat" w:cs="Arial"/>
                <w:sz w:val="20"/>
                <w:szCs w:val="20"/>
              </w:rPr>
              <w:t>`</w:t>
            </w:r>
          </w:p>
        </w:tc>
      </w:tr>
      <w:tr w:rsidR="00CD3352" w:rsidRPr="0093002B" w14:paraId="3D0B6B46"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5ABDC3BF" w14:textId="77777777" w:rsidR="00CD3352" w:rsidRPr="0093002B" w:rsidRDefault="00CD3352" w:rsidP="000802FB">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 </w:t>
            </w:r>
            <w:r w:rsidRPr="0093002B">
              <w:rPr>
                <w:rFonts w:ascii="GHEA Grapalat" w:hAnsi="GHEA Grapalat" w:cs="Sylfaen"/>
                <w:sz w:val="20"/>
                <w:szCs w:val="20"/>
              </w:rPr>
              <w:t>հաշվի</w:t>
            </w:r>
            <w:r w:rsidRPr="0093002B">
              <w:rPr>
                <w:rFonts w:ascii="GHEA Grapalat" w:hAnsi="GHEA Grapalat" w:cs="Arial"/>
                <w:sz w:val="20"/>
                <w:szCs w:val="20"/>
              </w:rPr>
              <w:t xml:space="preserve"> </w:t>
            </w:r>
            <w:r w:rsidRPr="0093002B">
              <w:rPr>
                <w:rFonts w:ascii="GHEA Grapalat" w:hAnsi="GHEA Grapalat" w:cs="Sylfaen"/>
                <w:sz w:val="20"/>
                <w:szCs w:val="20"/>
              </w:rPr>
              <w:t>համարը</w:t>
            </w:r>
            <w:r w:rsidRPr="0093002B">
              <w:rPr>
                <w:rFonts w:ascii="GHEA Grapalat" w:hAnsi="GHEA Grapalat" w:cs="Arial"/>
                <w:sz w:val="20"/>
                <w:szCs w:val="20"/>
              </w:rPr>
              <w:t>`</w:t>
            </w:r>
          </w:p>
        </w:tc>
      </w:tr>
      <w:tr w:rsidR="00CD3352" w:rsidRPr="0093002B" w14:paraId="1C82AEF2"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7A1F440D" w14:textId="77777777" w:rsidR="00CD3352" w:rsidRPr="0093002B" w:rsidRDefault="00CD3352" w:rsidP="000802FB">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CD3352" w:rsidRPr="0093002B" w14:paraId="70ED97FF"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5C7E3614" w14:textId="77777777" w:rsidR="00CD3352" w:rsidRPr="0093002B" w:rsidRDefault="00CD3352" w:rsidP="000802FB">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CD3352" w:rsidRPr="0093002B" w14:paraId="501A9626"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65ECFFB4" w14:textId="32D6EBE8" w:rsidR="00CD3352" w:rsidRPr="0093002B" w:rsidRDefault="00CD3352" w:rsidP="000802FB">
            <w:pPr>
              <w:rPr>
                <w:rFonts w:ascii="GHEA Grapalat" w:hAnsi="GHEA Grapalat" w:cs="Arial"/>
                <w:sz w:val="20"/>
                <w:szCs w:val="20"/>
              </w:rPr>
            </w:pPr>
            <w:r w:rsidRPr="005E1F72">
              <w:rPr>
                <w:rFonts w:ascii="GHEA Grapalat" w:hAnsi="GHEA Grapalat" w:cs="Sylfaen"/>
                <w:sz w:val="20"/>
                <w:szCs w:val="20"/>
                <w:lang w:val="hy-AM"/>
              </w:rPr>
              <w:t>9</w:t>
            </w:r>
            <w:r w:rsidRPr="005E1F72">
              <w:rPr>
                <w:rFonts w:ascii="GHEA Grapalat" w:hAnsi="GHEA Grapalat" w:cs="Sylfaen"/>
                <w:sz w:val="20"/>
                <w:szCs w:val="20"/>
              </w:rPr>
              <w:t>. 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Arial"/>
                <w:sz w:val="20"/>
                <w:szCs w:val="20"/>
              </w:rPr>
              <w:t>`</w:t>
            </w:r>
            <w:r>
              <w:rPr>
                <w:rFonts w:ascii="GHEA Grapalat" w:hAnsi="GHEA Grapalat" w:cs="Arial"/>
                <w:sz w:val="20"/>
                <w:szCs w:val="20"/>
                <w:lang w:val="hy-AM"/>
              </w:rPr>
              <w:t xml:space="preserve">  ՀՀ ԱՆ</w:t>
            </w:r>
            <w:r w:rsidRPr="00095A8A">
              <w:rPr>
                <w:rFonts w:ascii="GHEA Grapalat" w:hAnsi="GHEA Grapalat" w:cs="Sylfaen"/>
                <w:color w:val="000000"/>
                <w:sz w:val="20"/>
                <w:szCs w:val="20"/>
              </w:rPr>
              <w:t xml:space="preserve"> </w:t>
            </w:r>
            <w:r>
              <w:rPr>
                <w:rFonts w:ascii="GHEA Grapalat" w:hAnsi="GHEA Grapalat" w:cs="Sylfaen"/>
                <w:color w:val="000000"/>
                <w:sz w:val="20"/>
                <w:szCs w:val="20"/>
                <w:lang w:val="hy-AM"/>
              </w:rPr>
              <w:t>«Քրեակատարողական բժշկության կենտրոն» ՊՈԱԿ</w:t>
            </w:r>
          </w:p>
        </w:tc>
      </w:tr>
      <w:tr w:rsidR="00CD3352" w:rsidRPr="0093002B" w14:paraId="2216259F"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26FF1004" w14:textId="77777777" w:rsidR="00CD3352" w:rsidRPr="0093002B" w:rsidRDefault="00CD3352" w:rsidP="000802FB">
            <w:pPr>
              <w:rPr>
                <w:rFonts w:ascii="GHEA Grapalat" w:hAnsi="GHEA Grapalat" w:cs="Sylfaen"/>
                <w:sz w:val="20"/>
                <w:szCs w:val="20"/>
                <w:lang w:val="ru-RU"/>
              </w:rPr>
            </w:pPr>
            <w:r w:rsidRPr="005E1F72">
              <w:rPr>
                <w:rFonts w:ascii="GHEA Grapalat" w:hAnsi="GHEA Grapalat" w:cs="Sylfaen"/>
                <w:sz w:val="20"/>
                <w:szCs w:val="20"/>
                <w:lang w:val="ru-RU"/>
              </w:rPr>
              <w:t xml:space="preserve">10. </w:t>
            </w:r>
            <w:r w:rsidRPr="005E1F72">
              <w:rPr>
                <w:rFonts w:ascii="GHEA Grapalat" w:hAnsi="GHEA Grapalat" w:cs="Sylfaen"/>
                <w:sz w:val="20"/>
                <w:szCs w:val="20"/>
              </w:rPr>
              <w:t xml:space="preserve"> Շահառուի</w:t>
            </w:r>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CD3352" w:rsidRPr="0093002B" w14:paraId="2006F50F"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46AE1922" w14:textId="39367DC9" w:rsidR="00CD3352" w:rsidRPr="0093002B" w:rsidRDefault="00CD3352" w:rsidP="000802FB">
            <w:pPr>
              <w:rPr>
                <w:rFonts w:ascii="GHEA Grapalat" w:hAnsi="GHEA Grapalat" w:cs="Arial"/>
                <w:sz w:val="20"/>
                <w:szCs w:val="20"/>
              </w:rPr>
            </w:pPr>
            <w:r w:rsidRPr="005E1F72">
              <w:rPr>
                <w:rFonts w:ascii="GHEA Grapalat" w:hAnsi="GHEA Grapalat" w:cs="Sylfaen"/>
                <w:sz w:val="20"/>
                <w:szCs w:val="20"/>
                <w:lang w:val="hy-AM"/>
              </w:rPr>
              <w:t>11</w:t>
            </w:r>
            <w:r w:rsidRPr="005E1F72">
              <w:rPr>
                <w:rFonts w:ascii="GHEA Grapalat" w:hAnsi="GHEA Grapalat" w:cs="Sylfaen"/>
                <w:sz w:val="20"/>
                <w:szCs w:val="20"/>
              </w:rPr>
              <w:t>. Շահառուի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r>
              <w:rPr>
                <w:rFonts w:ascii="GHEA Grapalat" w:hAnsi="GHEA Grapalat" w:cs="Arial"/>
                <w:sz w:val="20"/>
                <w:szCs w:val="20"/>
                <w:lang w:val="hy-AM"/>
              </w:rPr>
              <w:t xml:space="preserve"> </w:t>
            </w:r>
            <w:r w:rsidRPr="009B3BC7">
              <w:rPr>
                <w:rFonts w:ascii="GHEA Grapalat" w:hAnsi="GHEA Grapalat" w:cs="Sylfaen"/>
                <w:b/>
                <w:sz w:val="20"/>
                <w:szCs w:val="20"/>
              </w:rPr>
              <w:t>02675763</w:t>
            </w:r>
            <w:r>
              <w:rPr>
                <w:rFonts w:ascii="GHEA Grapalat" w:hAnsi="GHEA Grapalat" w:cs="Sylfaen"/>
                <w:b/>
                <w:sz w:val="20"/>
                <w:szCs w:val="20"/>
                <w:lang w:val="hy-AM"/>
              </w:rPr>
              <w:t xml:space="preserve"> </w:t>
            </w:r>
            <w:r>
              <w:rPr>
                <w:rFonts w:ascii="GHEA Grapalat" w:hAnsi="GHEA Grapalat" w:cs="Arial"/>
                <w:b/>
                <w:sz w:val="20"/>
                <w:szCs w:val="20"/>
                <w:lang w:val="hy-AM"/>
              </w:rPr>
              <w:t xml:space="preserve"> </w:t>
            </w:r>
          </w:p>
        </w:tc>
      </w:tr>
      <w:tr w:rsidR="00CD3352" w:rsidRPr="0093002B" w14:paraId="3FA745CE"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45F413C5" w14:textId="77777777" w:rsidR="00CD3352" w:rsidRPr="0093002B" w:rsidRDefault="00CD3352" w:rsidP="000802F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2</w:t>
            </w:r>
            <w:r w:rsidRPr="005E1F72">
              <w:rPr>
                <w:rFonts w:ascii="GHEA Grapalat" w:hAnsi="GHEA Grapalat" w:cs="Sylfaen"/>
                <w:sz w:val="20"/>
                <w:szCs w:val="20"/>
              </w:rPr>
              <w:t>.Շահառուի</w:t>
            </w:r>
            <w:r w:rsidRPr="005E1F72">
              <w:rPr>
                <w:rFonts w:ascii="GHEA Grapalat" w:hAnsi="GHEA Grapalat" w:cs="Sylfaen"/>
                <w:sz w:val="20"/>
                <w:szCs w:val="20"/>
                <w:lang w:val="hy-AM"/>
              </w:rPr>
              <w:t>ն</w:t>
            </w:r>
            <w:r w:rsidRPr="005E1F72">
              <w:rPr>
                <w:rFonts w:ascii="GHEA Grapalat" w:hAnsi="GHEA Grapalat" w:cs="Arial"/>
                <w:sz w:val="20"/>
                <w:szCs w:val="20"/>
              </w:rPr>
              <w:t xml:space="preserve"> </w:t>
            </w:r>
            <w:r w:rsidRPr="005E1F72">
              <w:rPr>
                <w:rFonts w:ascii="GHEA Grapalat" w:hAnsi="GHEA Grapalat" w:cs="Sylfaen"/>
                <w:sz w:val="20"/>
                <w:szCs w:val="20"/>
                <w:lang w:val="hy-AM"/>
              </w:rPr>
              <w:t xml:space="preserve"> սպասարկող Ֆինանսական կազմակերպություն</w:t>
            </w:r>
            <w:r w:rsidRPr="005E1F72">
              <w:rPr>
                <w:rFonts w:ascii="GHEA Grapalat" w:hAnsi="GHEA Grapalat" w:cs="Sylfaen"/>
                <w:sz w:val="20"/>
                <w:szCs w:val="20"/>
              </w:rPr>
              <w:t xml:space="preserve"> (բանկ)</w:t>
            </w:r>
            <w:r w:rsidRPr="005E1F72">
              <w:rPr>
                <w:rFonts w:ascii="GHEA Grapalat" w:hAnsi="GHEA Grapalat" w:cs="Arial"/>
                <w:sz w:val="20"/>
                <w:szCs w:val="20"/>
              </w:rPr>
              <w:t>`</w:t>
            </w:r>
            <w:r>
              <w:rPr>
                <w:rFonts w:ascii="GHEA Grapalat" w:hAnsi="GHEA Grapalat" w:cs="Arial"/>
                <w:sz w:val="20"/>
                <w:szCs w:val="20"/>
                <w:lang w:val="hy-AM"/>
              </w:rPr>
              <w:t xml:space="preserve"> </w:t>
            </w:r>
            <w:r w:rsidRPr="009378A7">
              <w:rPr>
                <w:rFonts w:ascii="GHEA Grapalat" w:hAnsi="GHEA Grapalat" w:cs="Arial"/>
                <w:b/>
                <w:sz w:val="20"/>
                <w:szCs w:val="20"/>
                <w:lang w:val="hy-AM"/>
              </w:rPr>
              <w:t>ՀՀ ՖՆ Գործառնական Վարչություն</w:t>
            </w:r>
          </w:p>
        </w:tc>
      </w:tr>
      <w:tr w:rsidR="00CD3352" w:rsidRPr="0093002B" w14:paraId="6C8A4D67"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0F2DD67E" w14:textId="7474C764" w:rsidR="00CD3352" w:rsidRPr="0093002B" w:rsidRDefault="00CD3352" w:rsidP="000802FB">
            <w:pPr>
              <w:rPr>
                <w:rFonts w:ascii="GHEA Grapalat" w:hAnsi="GHEA Grapalat" w:cs="Arial"/>
                <w:sz w:val="20"/>
                <w:szCs w:val="20"/>
              </w:rPr>
            </w:pPr>
            <w:r w:rsidRPr="001F38C1">
              <w:rPr>
                <w:rFonts w:ascii="GHEA Grapalat" w:hAnsi="GHEA Grapalat" w:cs="Sylfaen"/>
                <w:sz w:val="20"/>
                <w:szCs w:val="20"/>
              </w:rPr>
              <w:t>1</w:t>
            </w:r>
            <w:r w:rsidRPr="001F38C1">
              <w:rPr>
                <w:rFonts w:ascii="GHEA Grapalat" w:hAnsi="GHEA Grapalat" w:cs="Sylfaen"/>
                <w:sz w:val="20"/>
                <w:szCs w:val="20"/>
                <w:lang w:val="hy-AM"/>
              </w:rPr>
              <w:t>3</w:t>
            </w:r>
            <w:r w:rsidRPr="001F38C1">
              <w:rPr>
                <w:rFonts w:ascii="GHEA Grapalat" w:hAnsi="GHEA Grapalat" w:cs="Sylfaen"/>
                <w:sz w:val="20"/>
                <w:szCs w:val="20"/>
              </w:rPr>
              <w:t>.Շահառուի</w:t>
            </w:r>
            <w:r w:rsidRPr="001F38C1">
              <w:rPr>
                <w:rFonts w:ascii="GHEA Grapalat" w:hAnsi="GHEA Grapalat" w:cs="Arial"/>
                <w:sz w:val="20"/>
                <w:szCs w:val="20"/>
              </w:rPr>
              <w:t xml:space="preserve"> </w:t>
            </w:r>
            <w:r w:rsidRPr="001F38C1">
              <w:rPr>
                <w:rFonts w:ascii="GHEA Grapalat" w:hAnsi="GHEA Grapalat" w:cs="Sylfaen"/>
                <w:sz w:val="20"/>
                <w:szCs w:val="20"/>
              </w:rPr>
              <w:t>հաշվի</w:t>
            </w:r>
            <w:r w:rsidRPr="001F38C1">
              <w:rPr>
                <w:rFonts w:ascii="GHEA Grapalat" w:hAnsi="GHEA Grapalat" w:cs="Arial"/>
                <w:sz w:val="20"/>
                <w:szCs w:val="20"/>
              </w:rPr>
              <w:t xml:space="preserve"> </w:t>
            </w:r>
            <w:r w:rsidRPr="001F38C1">
              <w:rPr>
                <w:rFonts w:ascii="GHEA Grapalat" w:hAnsi="GHEA Grapalat" w:cs="Sylfaen"/>
                <w:sz w:val="20"/>
                <w:szCs w:val="20"/>
              </w:rPr>
              <w:t>համարը</w:t>
            </w:r>
            <w:r w:rsidRPr="001F38C1">
              <w:rPr>
                <w:rFonts w:ascii="GHEA Grapalat" w:hAnsi="GHEA Grapalat" w:cs="Arial"/>
                <w:sz w:val="20"/>
                <w:szCs w:val="20"/>
              </w:rPr>
              <w:t xml:space="preserve"> (</w:t>
            </w:r>
            <w:r w:rsidRPr="001F38C1">
              <w:rPr>
                <w:rFonts w:ascii="GHEA Grapalat" w:hAnsi="GHEA Grapalat" w:cs="Sylfaen"/>
                <w:sz w:val="20"/>
                <w:szCs w:val="20"/>
              </w:rPr>
              <w:t>հշ</w:t>
            </w:r>
            <w:r w:rsidRPr="001F38C1">
              <w:rPr>
                <w:rFonts w:ascii="GHEA Grapalat" w:hAnsi="GHEA Grapalat" w:cs="Arial"/>
                <w:sz w:val="20"/>
                <w:szCs w:val="20"/>
              </w:rPr>
              <w:t>.N)</w:t>
            </w:r>
            <w:r w:rsidRPr="001F38C1">
              <w:rPr>
                <w:rFonts w:ascii="GHEA Grapalat" w:hAnsi="GHEA Grapalat" w:cs="Arial"/>
                <w:sz w:val="20"/>
                <w:szCs w:val="20"/>
                <w:lang w:val="hy-AM"/>
              </w:rPr>
              <w:t xml:space="preserve"> </w:t>
            </w:r>
            <w:r>
              <w:rPr>
                <w:rFonts w:ascii="GHEA Grapalat" w:hAnsi="GHEA Grapalat" w:cs="Arial"/>
                <w:b/>
                <w:sz w:val="20"/>
                <w:szCs w:val="20"/>
                <w:lang w:val="hy-AM"/>
              </w:rPr>
              <w:t xml:space="preserve"> ՀՀ 900018007345</w:t>
            </w:r>
          </w:p>
        </w:tc>
      </w:tr>
      <w:tr w:rsidR="00CD3352" w:rsidRPr="0093002B" w14:paraId="7131E6A6"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10C85A03" w14:textId="77777777" w:rsidR="00CD3352" w:rsidRPr="0093002B" w:rsidRDefault="00CD3352" w:rsidP="000802FB">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.Գումարը</w:t>
            </w:r>
            <w:r w:rsidRPr="0093002B">
              <w:rPr>
                <w:rFonts w:ascii="GHEA Grapalat" w:hAnsi="GHEA Grapalat" w:cs="Arial"/>
                <w:sz w:val="20"/>
                <w:szCs w:val="20"/>
              </w:rPr>
              <w:t xml:space="preserve"> </w:t>
            </w:r>
            <w:r w:rsidRPr="0093002B">
              <w:rPr>
                <w:rFonts w:ascii="GHEA Grapalat" w:hAnsi="GHEA Grapalat" w:cs="Arial"/>
                <w:sz w:val="20"/>
                <w:szCs w:val="20"/>
                <w:lang w:val="ru-RU"/>
              </w:rPr>
              <w:t>(</w:t>
            </w:r>
            <w:r w:rsidRPr="0093002B">
              <w:rPr>
                <w:rFonts w:ascii="GHEA Grapalat" w:hAnsi="GHEA Grapalat" w:cs="Sylfaen"/>
                <w:sz w:val="20"/>
                <w:szCs w:val="20"/>
              </w:rPr>
              <w:t>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ru-RU"/>
              </w:rPr>
              <w:t>)</w:t>
            </w:r>
            <w:r w:rsidRPr="0093002B">
              <w:rPr>
                <w:rFonts w:ascii="GHEA Grapalat" w:hAnsi="GHEA Grapalat" w:cs="Arial"/>
                <w:sz w:val="20"/>
                <w:szCs w:val="20"/>
              </w:rPr>
              <w:t>`</w:t>
            </w:r>
          </w:p>
        </w:tc>
      </w:tr>
      <w:tr w:rsidR="00CD3352" w:rsidRPr="0093002B" w14:paraId="67BF6750" w14:textId="77777777" w:rsidTr="000802FB">
        <w:trPr>
          <w:trHeight w:val="44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226A6C09" w14:textId="77777777" w:rsidR="00CD3352" w:rsidRPr="0093002B" w:rsidRDefault="00CD3352" w:rsidP="000802FB">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 xml:space="preserve">Ակցեպտավորված գումարը՝ </w:t>
            </w:r>
            <w:r w:rsidRPr="0093002B">
              <w:rPr>
                <w:rFonts w:ascii="GHEA Grapalat" w:hAnsi="GHEA Grapalat" w:cs="Sylfaen"/>
                <w:sz w:val="20"/>
                <w:szCs w:val="20"/>
              </w:rPr>
              <w:t xml:space="preserve"> (թվերով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CD3352" w:rsidRPr="0093002B" w14:paraId="4573713B"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34EB644B" w14:textId="77777777" w:rsidR="00CD3352" w:rsidRPr="0093002B" w:rsidRDefault="00CD3352" w:rsidP="000802FB">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.Արժույթը</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կոդով</w:t>
            </w:r>
            <w:r w:rsidRPr="0093002B">
              <w:rPr>
                <w:rFonts w:ascii="GHEA Grapalat" w:hAnsi="GHEA Grapalat" w:cs="Arial"/>
                <w:sz w:val="20"/>
                <w:szCs w:val="20"/>
              </w:rPr>
              <w:t>)`</w:t>
            </w:r>
          </w:p>
        </w:tc>
      </w:tr>
      <w:tr w:rsidR="00CD3352" w:rsidRPr="0093002B" w14:paraId="397ACA2F"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78CBB20E" w14:textId="77777777" w:rsidR="00CD3352" w:rsidRPr="0093002B" w:rsidRDefault="00CD3352" w:rsidP="000802FB">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.Գործարքի</w:t>
            </w:r>
            <w:r w:rsidRPr="0093002B">
              <w:rPr>
                <w:rFonts w:ascii="GHEA Grapalat" w:hAnsi="GHEA Grapalat" w:cs="Arial"/>
                <w:sz w:val="20"/>
                <w:szCs w:val="20"/>
              </w:rPr>
              <w:t xml:space="preserve"> (</w:t>
            </w:r>
            <w:r w:rsidRPr="0093002B">
              <w:rPr>
                <w:rFonts w:ascii="GHEA Grapalat" w:hAnsi="GHEA Grapalat" w:cs="Sylfaen"/>
                <w:sz w:val="20"/>
                <w:szCs w:val="20"/>
              </w:rPr>
              <w:t>վճարման</w:t>
            </w:r>
            <w:r w:rsidRPr="0093002B">
              <w:rPr>
                <w:rFonts w:ascii="GHEA Grapalat" w:hAnsi="GHEA Grapalat" w:cs="Arial"/>
                <w:sz w:val="20"/>
                <w:szCs w:val="20"/>
              </w:rPr>
              <w:t xml:space="preserve">) </w:t>
            </w:r>
            <w:r w:rsidRPr="0093002B">
              <w:rPr>
                <w:rFonts w:ascii="GHEA Grapalat" w:hAnsi="GHEA Grapalat" w:cs="Sylfaen"/>
                <w:sz w:val="20"/>
                <w:szCs w:val="20"/>
              </w:rPr>
              <w:t>նպատակը</w:t>
            </w:r>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(որակավորման ապահովմ</w:t>
            </w:r>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CD3352" w:rsidRPr="0093002B" w14:paraId="60EC71C9" w14:textId="77777777" w:rsidTr="000802FB">
        <w:trPr>
          <w:trHeight w:val="424"/>
        </w:trPr>
        <w:tc>
          <w:tcPr>
            <w:tcW w:w="10598" w:type="dxa"/>
            <w:gridSpan w:val="2"/>
            <w:tcBorders>
              <w:top w:val="single" w:sz="4" w:space="0" w:color="auto"/>
              <w:left w:val="single" w:sz="4" w:space="0" w:color="auto"/>
              <w:right w:val="single" w:sz="4" w:space="0" w:color="000000"/>
            </w:tcBorders>
            <w:noWrap/>
            <w:vAlign w:val="bottom"/>
          </w:tcPr>
          <w:p w14:paraId="36AB33BC" w14:textId="77777777" w:rsidR="00CD3352" w:rsidRPr="0093002B" w:rsidRDefault="00CD3352" w:rsidP="000802FB">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r w:rsidRPr="0093002B">
              <w:rPr>
                <w:rFonts w:ascii="GHEA Grapalat" w:hAnsi="GHEA Grapalat" w:cs="Sylfaen"/>
                <w:sz w:val="20"/>
                <w:szCs w:val="20"/>
                <w:lang w:val="hy-AM"/>
              </w:rPr>
              <w:t>պ</w:t>
            </w:r>
            <w:r w:rsidRPr="0093002B">
              <w:rPr>
                <w:rFonts w:ascii="GHEA Grapalat" w:hAnsi="GHEA Grapalat" w:cs="Sylfaen"/>
                <w:sz w:val="20"/>
                <w:szCs w:val="20"/>
              </w:rPr>
              <w:t xml:space="preserve">այմանագրի </w:t>
            </w:r>
            <w:r w:rsidRPr="0093002B">
              <w:rPr>
                <w:rFonts w:ascii="GHEA Grapalat" w:hAnsi="GHEA Grapalat" w:cs="Arial"/>
                <w:sz w:val="20"/>
                <w:szCs w:val="20"/>
              </w:rPr>
              <w:t xml:space="preserve"> </w:t>
            </w:r>
            <w:r w:rsidRPr="0093002B">
              <w:rPr>
                <w:rFonts w:ascii="GHEA Grapalat" w:hAnsi="GHEA Grapalat" w:cs="Sylfaen"/>
                <w:sz w:val="20"/>
                <w:szCs w:val="20"/>
              </w:rPr>
              <w:t>ծածկագիրը</w:t>
            </w:r>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r>
              <w:rPr>
                <w:rFonts w:ascii="GHEA Grapalat" w:hAnsi="GHEA Grapalat" w:cs="Sylfaen"/>
                <w:sz w:val="20"/>
                <w:szCs w:val="20"/>
              </w:rPr>
              <w:t xml:space="preserve"> </w:t>
            </w:r>
          </w:p>
        </w:tc>
      </w:tr>
      <w:tr w:rsidR="00CD3352" w:rsidRPr="0093002B" w14:paraId="557A3A43"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69D61897" w14:textId="77777777" w:rsidR="00CD3352" w:rsidRPr="00065577" w:rsidRDefault="00CD3352" w:rsidP="000802FB">
            <w:pPr>
              <w:rPr>
                <w:rFonts w:ascii="GHEA Grapalat" w:hAnsi="GHEA Grapalat" w:cs="Sylfaen"/>
                <w:sz w:val="20"/>
                <w:szCs w:val="20"/>
                <w:lang w:val="en-GB"/>
              </w:rPr>
            </w:pPr>
            <w:r w:rsidRPr="0093002B">
              <w:rPr>
                <w:rFonts w:ascii="GHEA Grapalat" w:hAnsi="GHEA Grapalat" w:cs="Sylfaen"/>
                <w:sz w:val="20"/>
                <w:szCs w:val="20"/>
                <w:lang w:val="hy-AM"/>
              </w:rPr>
              <w:t>19. Վճարման պայմանները՝                                &lt;ակցեպտավորված վճարում&gt;</w:t>
            </w:r>
          </w:p>
        </w:tc>
      </w:tr>
      <w:tr w:rsidR="00CD3352" w:rsidRPr="0093002B" w14:paraId="78C98B96" w14:textId="77777777" w:rsidTr="000802FB">
        <w:trPr>
          <w:trHeight w:val="6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4D19FB46" w14:textId="77777777" w:rsidR="00CD3352" w:rsidRPr="00065577" w:rsidRDefault="00CD3352" w:rsidP="000802FB">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r w:rsidRPr="0093002B">
              <w:rPr>
                <w:rFonts w:ascii="GHEA Grapalat" w:hAnsi="GHEA Grapalat" w:cs="Sylfaen"/>
                <w:sz w:val="20"/>
                <w:szCs w:val="20"/>
              </w:rPr>
              <w:t>էջ</w:t>
            </w:r>
          </w:p>
        </w:tc>
      </w:tr>
      <w:tr w:rsidR="00CD3352" w:rsidRPr="0093002B" w14:paraId="708CE1CB" w14:textId="77777777" w:rsidTr="000802FB">
        <w:trPr>
          <w:trHeight w:val="1435"/>
        </w:trPr>
        <w:tc>
          <w:tcPr>
            <w:tcW w:w="5616" w:type="dxa"/>
            <w:tcBorders>
              <w:top w:val="nil"/>
              <w:left w:val="single" w:sz="4" w:space="0" w:color="auto"/>
              <w:bottom w:val="single" w:sz="4" w:space="0" w:color="auto"/>
              <w:right w:val="single" w:sz="4" w:space="0" w:color="auto"/>
            </w:tcBorders>
            <w:noWrap/>
            <w:vAlign w:val="bottom"/>
          </w:tcPr>
          <w:p w14:paraId="66FCED8E" w14:textId="77777777" w:rsidR="00CD3352" w:rsidRPr="0093002B" w:rsidRDefault="00CD3352" w:rsidP="000802FB">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ա. Շահառուի ստորագրությունները</w:t>
            </w:r>
          </w:p>
          <w:p w14:paraId="1032485D" w14:textId="77777777" w:rsidR="00CD3352" w:rsidRPr="0093002B" w:rsidRDefault="00CD3352" w:rsidP="000802FB">
            <w:pPr>
              <w:rPr>
                <w:rFonts w:ascii="GHEA Grapalat" w:hAnsi="GHEA Grapalat" w:cs="Sylfaen"/>
                <w:sz w:val="20"/>
                <w:szCs w:val="20"/>
              </w:rPr>
            </w:pPr>
          </w:p>
          <w:p w14:paraId="740EE136" w14:textId="77777777" w:rsidR="00CD3352" w:rsidRPr="0093002B" w:rsidRDefault="00CD3352" w:rsidP="000802FB">
            <w:pPr>
              <w:jc w:val="right"/>
              <w:rPr>
                <w:rFonts w:ascii="GHEA Grapalat" w:hAnsi="GHEA Grapalat" w:cs="Tahoma"/>
                <w:sz w:val="20"/>
                <w:szCs w:val="20"/>
              </w:rPr>
            </w:pPr>
            <w:r w:rsidRPr="0093002B">
              <w:rPr>
                <w:rFonts w:ascii="GHEA Grapalat" w:hAnsi="GHEA Grapalat" w:cs="Tahoma"/>
                <w:sz w:val="20"/>
                <w:szCs w:val="20"/>
              </w:rPr>
              <w:t>/____________________/</w:t>
            </w:r>
          </w:p>
          <w:p w14:paraId="79E2D51E" w14:textId="77777777" w:rsidR="00CD3352" w:rsidRPr="0093002B" w:rsidRDefault="00CD3352" w:rsidP="000802FB">
            <w:pPr>
              <w:rPr>
                <w:rFonts w:ascii="GHEA Grapalat" w:hAnsi="GHEA Grapalat" w:cs="Tahoma"/>
                <w:sz w:val="20"/>
                <w:szCs w:val="20"/>
              </w:rPr>
            </w:pPr>
          </w:p>
          <w:p w14:paraId="0E16CD86" w14:textId="77777777" w:rsidR="00CD3352" w:rsidRPr="0093002B" w:rsidRDefault="00CD3352" w:rsidP="000802FB">
            <w:pPr>
              <w:rPr>
                <w:rFonts w:ascii="GHEA Grapalat" w:hAnsi="GHEA Grapalat" w:cs="Sylfaen"/>
                <w:sz w:val="20"/>
                <w:szCs w:val="20"/>
              </w:rPr>
            </w:pPr>
          </w:p>
          <w:p w14:paraId="1BD73744" w14:textId="77777777" w:rsidR="00CD3352" w:rsidRPr="0093002B" w:rsidRDefault="00CD3352" w:rsidP="000802FB">
            <w:pPr>
              <w:jc w:val="right"/>
              <w:rPr>
                <w:rFonts w:ascii="GHEA Grapalat" w:hAnsi="GHEA Grapalat" w:cs="Sylfaen"/>
                <w:sz w:val="20"/>
                <w:szCs w:val="20"/>
              </w:rPr>
            </w:pPr>
            <w:r w:rsidRPr="0093002B">
              <w:rPr>
                <w:rFonts w:ascii="GHEA Grapalat" w:hAnsi="GHEA Grapalat" w:cs="Tahoma"/>
                <w:sz w:val="20"/>
                <w:szCs w:val="20"/>
              </w:rPr>
              <w:t>/____________________/</w:t>
            </w:r>
          </w:p>
          <w:p w14:paraId="2A6FFE47" w14:textId="77777777" w:rsidR="00CD3352" w:rsidRPr="0093002B" w:rsidRDefault="00CD3352" w:rsidP="000802FB">
            <w:pPr>
              <w:rPr>
                <w:rFonts w:ascii="GHEA Grapalat" w:hAnsi="GHEA Grapalat" w:cs="Sylfaen"/>
                <w:sz w:val="20"/>
                <w:szCs w:val="20"/>
              </w:rPr>
            </w:pPr>
          </w:p>
          <w:p w14:paraId="257AA3B7" w14:textId="77777777" w:rsidR="00CD3352" w:rsidRPr="0093002B" w:rsidRDefault="00CD3352" w:rsidP="000802FB">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6CE7669D" w14:textId="77777777" w:rsidR="00CD3352" w:rsidRPr="0093002B" w:rsidRDefault="00CD3352" w:rsidP="000802FB">
            <w:pPr>
              <w:rPr>
                <w:rFonts w:ascii="GHEA Grapalat" w:hAnsi="GHEA Grapalat" w:cs="Sylfaen"/>
                <w:sz w:val="20"/>
                <w:szCs w:val="20"/>
              </w:rPr>
            </w:pPr>
            <w:r w:rsidRPr="0093002B">
              <w:rPr>
                <w:rFonts w:ascii="GHEA Grapalat" w:hAnsi="GHEA Grapalat" w:cs="Sylfaen"/>
                <w:sz w:val="20"/>
                <w:szCs w:val="20"/>
              </w:rPr>
              <w:t xml:space="preserve">                                                                             Կ.Տ.</w:t>
            </w:r>
          </w:p>
          <w:p w14:paraId="04588BA7" w14:textId="77777777" w:rsidR="00CD3352" w:rsidRPr="0093002B" w:rsidRDefault="00CD3352" w:rsidP="000802FB">
            <w:pPr>
              <w:rPr>
                <w:rFonts w:ascii="GHEA Grapalat" w:hAnsi="GHEA Grapalat" w:cs="Sylfaen"/>
                <w:sz w:val="20"/>
                <w:szCs w:val="20"/>
              </w:rPr>
            </w:pPr>
          </w:p>
        </w:tc>
        <w:tc>
          <w:tcPr>
            <w:tcW w:w="4982" w:type="dxa"/>
            <w:tcBorders>
              <w:top w:val="nil"/>
              <w:left w:val="nil"/>
              <w:bottom w:val="single" w:sz="4" w:space="0" w:color="auto"/>
              <w:right w:val="single" w:sz="4" w:space="0" w:color="auto"/>
            </w:tcBorders>
            <w:noWrap/>
            <w:vAlign w:val="bottom"/>
          </w:tcPr>
          <w:p w14:paraId="53F22776" w14:textId="77777777" w:rsidR="00CD3352" w:rsidRPr="0093002B" w:rsidRDefault="00CD3352" w:rsidP="000802FB">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r w:rsidRPr="0093002B">
              <w:rPr>
                <w:rFonts w:ascii="GHEA Grapalat" w:hAnsi="GHEA Grapalat" w:cs="Sylfaen"/>
                <w:sz w:val="20"/>
                <w:szCs w:val="20"/>
              </w:rPr>
              <w:t>Վճարողի ստորագրությունները`</w:t>
            </w:r>
          </w:p>
          <w:p w14:paraId="0BE0B0A3" w14:textId="77777777" w:rsidR="00CD3352" w:rsidRPr="0093002B" w:rsidRDefault="00CD3352" w:rsidP="000802FB">
            <w:pPr>
              <w:jc w:val="right"/>
              <w:rPr>
                <w:rFonts w:ascii="GHEA Grapalat" w:hAnsi="GHEA Grapalat" w:cs="Sylfaen"/>
                <w:sz w:val="20"/>
                <w:szCs w:val="20"/>
              </w:rPr>
            </w:pPr>
          </w:p>
          <w:p w14:paraId="45E51DBA" w14:textId="77777777" w:rsidR="00CD3352" w:rsidRPr="0093002B" w:rsidRDefault="00CD3352" w:rsidP="000802FB">
            <w:pPr>
              <w:rPr>
                <w:rFonts w:ascii="GHEA Grapalat" w:hAnsi="GHEA Grapalat" w:cs="Sylfaen"/>
                <w:sz w:val="20"/>
                <w:szCs w:val="20"/>
              </w:rPr>
            </w:pPr>
            <w:r w:rsidRPr="0093002B">
              <w:rPr>
                <w:rFonts w:ascii="GHEA Grapalat" w:hAnsi="GHEA Grapalat" w:cs="Tahoma"/>
                <w:sz w:val="20"/>
                <w:szCs w:val="20"/>
              </w:rPr>
              <w:t xml:space="preserve">                                               /____________________/</w:t>
            </w:r>
          </w:p>
          <w:p w14:paraId="01B25179" w14:textId="77777777" w:rsidR="00CD3352" w:rsidRPr="0093002B" w:rsidRDefault="00CD3352" w:rsidP="000802FB">
            <w:pPr>
              <w:jc w:val="right"/>
              <w:rPr>
                <w:rFonts w:ascii="GHEA Grapalat" w:hAnsi="GHEA Grapalat" w:cs="Tahoma"/>
                <w:sz w:val="20"/>
                <w:szCs w:val="20"/>
              </w:rPr>
            </w:pPr>
          </w:p>
          <w:p w14:paraId="30EC4DD3" w14:textId="77777777" w:rsidR="00CD3352" w:rsidRPr="0093002B" w:rsidRDefault="00CD3352" w:rsidP="000802FB">
            <w:pPr>
              <w:jc w:val="right"/>
              <w:rPr>
                <w:rFonts w:ascii="GHEA Grapalat" w:hAnsi="GHEA Grapalat" w:cs="Tahoma"/>
                <w:sz w:val="20"/>
                <w:szCs w:val="20"/>
              </w:rPr>
            </w:pPr>
          </w:p>
          <w:p w14:paraId="74725A57" w14:textId="77777777" w:rsidR="00CD3352" w:rsidRPr="0093002B" w:rsidRDefault="00CD3352" w:rsidP="000802FB">
            <w:pPr>
              <w:jc w:val="right"/>
              <w:rPr>
                <w:rFonts w:ascii="GHEA Grapalat" w:hAnsi="GHEA Grapalat" w:cs="Sylfaen"/>
                <w:sz w:val="20"/>
                <w:szCs w:val="20"/>
              </w:rPr>
            </w:pPr>
            <w:r w:rsidRPr="0093002B">
              <w:rPr>
                <w:rFonts w:ascii="GHEA Grapalat" w:hAnsi="GHEA Grapalat" w:cs="Tahoma"/>
                <w:sz w:val="20"/>
                <w:szCs w:val="20"/>
              </w:rPr>
              <w:t>/____________________/</w:t>
            </w:r>
          </w:p>
          <w:p w14:paraId="62009F68" w14:textId="77777777" w:rsidR="00CD3352" w:rsidRPr="0093002B" w:rsidRDefault="00CD3352" w:rsidP="000802FB">
            <w:pPr>
              <w:jc w:val="right"/>
              <w:rPr>
                <w:rFonts w:ascii="GHEA Grapalat" w:hAnsi="GHEA Grapalat" w:cs="Sylfaen"/>
                <w:sz w:val="20"/>
                <w:szCs w:val="20"/>
              </w:rPr>
            </w:pPr>
          </w:p>
          <w:p w14:paraId="4CF056E3" w14:textId="77777777" w:rsidR="00CD3352" w:rsidRPr="0093002B" w:rsidRDefault="00CD3352" w:rsidP="000802FB">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3B4210D7" w14:textId="77777777" w:rsidR="00CD3352" w:rsidRPr="0093002B" w:rsidRDefault="00CD3352" w:rsidP="000802FB">
            <w:pPr>
              <w:jc w:val="right"/>
              <w:rPr>
                <w:rFonts w:ascii="GHEA Grapalat" w:hAnsi="GHEA Grapalat" w:cs="Sylfaen"/>
                <w:sz w:val="20"/>
                <w:szCs w:val="20"/>
              </w:rPr>
            </w:pPr>
          </w:p>
        </w:tc>
      </w:tr>
      <w:tr w:rsidR="00CD3352" w:rsidRPr="0093002B" w14:paraId="7F768179" w14:textId="77777777" w:rsidTr="000802FB">
        <w:trPr>
          <w:trHeight w:val="2058"/>
        </w:trPr>
        <w:tc>
          <w:tcPr>
            <w:tcW w:w="5616" w:type="dxa"/>
            <w:tcBorders>
              <w:top w:val="single" w:sz="4" w:space="0" w:color="auto"/>
              <w:left w:val="single" w:sz="4" w:space="0" w:color="auto"/>
              <w:right w:val="single" w:sz="4" w:space="0" w:color="auto"/>
            </w:tcBorders>
            <w:noWrap/>
            <w:vAlign w:val="bottom"/>
          </w:tcPr>
          <w:p w14:paraId="67BF12D8" w14:textId="77777777" w:rsidR="00CD3352" w:rsidRPr="0093002B" w:rsidRDefault="00CD3352" w:rsidP="000802FB">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2842CA1A" w14:textId="77777777" w:rsidR="00CD3352" w:rsidRPr="0093002B" w:rsidRDefault="00CD3352" w:rsidP="000802FB">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255014EC" w14:textId="77777777" w:rsidR="00CD3352" w:rsidRPr="0093002B" w:rsidRDefault="00CD3352" w:rsidP="000802FB">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0C3F7489" w14:textId="77777777" w:rsidR="00CD3352" w:rsidRPr="0093002B" w:rsidRDefault="00CD3352" w:rsidP="000802FB">
            <w:pPr>
              <w:rPr>
                <w:rFonts w:ascii="GHEA Grapalat" w:hAnsi="GHEA Grapalat" w:cs="Sylfaen"/>
                <w:sz w:val="20"/>
                <w:szCs w:val="20"/>
              </w:rPr>
            </w:pPr>
            <w:r w:rsidRPr="0093002B">
              <w:rPr>
                <w:rFonts w:ascii="GHEA Grapalat" w:hAnsi="GHEA Grapalat" w:cs="Sylfaen"/>
                <w:sz w:val="20"/>
                <w:szCs w:val="20"/>
              </w:rPr>
              <w:t xml:space="preserve">  </w:t>
            </w:r>
          </w:p>
          <w:p w14:paraId="7966543A" w14:textId="77777777" w:rsidR="00CD3352" w:rsidRPr="0093002B" w:rsidRDefault="00CD3352" w:rsidP="000802FB">
            <w:pPr>
              <w:rPr>
                <w:rFonts w:ascii="GHEA Grapalat" w:hAnsi="GHEA Grapalat" w:cs="Sylfaen"/>
                <w:sz w:val="20"/>
                <w:szCs w:val="20"/>
              </w:rPr>
            </w:pPr>
            <w:r w:rsidRPr="0093002B">
              <w:rPr>
                <w:rFonts w:ascii="GHEA Grapalat" w:hAnsi="GHEA Grapalat" w:cs="Sylfaen"/>
                <w:sz w:val="20"/>
                <w:szCs w:val="20"/>
              </w:rPr>
              <w:t xml:space="preserve">                                                       /ստորագրություն/</w:t>
            </w:r>
          </w:p>
          <w:p w14:paraId="65BA3891" w14:textId="77777777" w:rsidR="00CD3352" w:rsidRPr="0093002B" w:rsidRDefault="00CD3352" w:rsidP="000802FB">
            <w:pPr>
              <w:rPr>
                <w:rFonts w:ascii="GHEA Grapalat" w:hAnsi="GHEA Grapalat" w:cs="Tahoma"/>
                <w:sz w:val="20"/>
                <w:szCs w:val="20"/>
              </w:rPr>
            </w:pPr>
          </w:p>
          <w:p w14:paraId="34190A7D" w14:textId="77777777" w:rsidR="00CD3352" w:rsidRPr="0093002B" w:rsidRDefault="00CD3352" w:rsidP="000802FB">
            <w:pPr>
              <w:rPr>
                <w:rFonts w:ascii="GHEA Grapalat" w:hAnsi="GHEA Grapalat" w:cs="Arial"/>
                <w:sz w:val="20"/>
                <w:szCs w:val="20"/>
              </w:rPr>
            </w:pPr>
          </w:p>
        </w:tc>
        <w:tc>
          <w:tcPr>
            <w:tcW w:w="4982" w:type="dxa"/>
            <w:tcBorders>
              <w:top w:val="single" w:sz="4" w:space="0" w:color="auto"/>
              <w:left w:val="nil"/>
              <w:right w:val="single" w:sz="4" w:space="0" w:color="auto"/>
            </w:tcBorders>
            <w:noWrap/>
            <w:vAlign w:val="bottom"/>
          </w:tcPr>
          <w:p w14:paraId="3FB421E5" w14:textId="77777777" w:rsidR="00CD3352" w:rsidRPr="0093002B" w:rsidRDefault="00CD3352" w:rsidP="000802FB">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7C8528C7" w14:textId="77777777" w:rsidR="00CD3352" w:rsidRPr="0093002B" w:rsidRDefault="00CD3352" w:rsidP="000802FB">
            <w:pPr>
              <w:jc w:val="right"/>
              <w:rPr>
                <w:rFonts w:ascii="GHEA Grapalat" w:hAnsi="GHEA Grapalat" w:cs="Tahoma"/>
                <w:sz w:val="20"/>
                <w:szCs w:val="20"/>
              </w:rPr>
            </w:pPr>
          </w:p>
          <w:p w14:paraId="1B7A4B4A" w14:textId="77777777" w:rsidR="00CD3352" w:rsidRPr="0093002B" w:rsidRDefault="00CD3352" w:rsidP="000802FB">
            <w:pPr>
              <w:jc w:val="right"/>
              <w:rPr>
                <w:rFonts w:ascii="GHEA Grapalat" w:hAnsi="GHEA Grapalat" w:cs="Tahoma"/>
                <w:sz w:val="20"/>
                <w:szCs w:val="20"/>
              </w:rPr>
            </w:pPr>
          </w:p>
          <w:p w14:paraId="3DA70610" w14:textId="77777777" w:rsidR="00CD3352" w:rsidRPr="0093002B" w:rsidRDefault="00CD3352" w:rsidP="000802FB">
            <w:pPr>
              <w:jc w:val="right"/>
              <w:rPr>
                <w:rFonts w:ascii="GHEA Grapalat" w:hAnsi="GHEA Grapalat" w:cs="Tahoma"/>
                <w:sz w:val="20"/>
                <w:szCs w:val="20"/>
              </w:rPr>
            </w:pPr>
            <w:r w:rsidRPr="0093002B">
              <w:rPr>
                <w:rFonts w:ascii="GHEA Grapalat" w:hAnsi="GHEA Grapalat" w:cs="Tahoma"/>
                <w:sz w:val="20"/>
                <w:szCs w:val="20"/>
              </w:rPr>
              <w:t>/____________________/</w:t>
            </w:r>
          </w:p>
          <w:p w14:paraId="4BA065C9" w14:textId="77777777" w:rsidR="00CD3352" w:rsidRPr="0093002B" w:rsidRDefault="00CD3352" w:rsidP="000802FB">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/ստորագրություն/</w:t>
            </w:r>
          </w:p>
          <w:p w14:paraId="636D9EEB" w14:textId="77777777" w:rsidR="00CD3352" w:rsidRPr="0093002B" w:rsidRDefault="00CD3352" w:rsidP="000802FB">
            <w:pPr>
              <w:jc w:val="right"/>
              <w:rPr>
                <w:rFonts w:ascii="GHEA Grapalat" w:hAnsi="GHEA Grapalat" w:cs="Arial"/>
                <w:sz w:val="20"/>
                <w:szCs w:val="20"/>
                <w:lang w:val="hy-AM"/>
              </w:rPr>
            </w:pPr>
          </w:p>
        </w:tc>
      </w:tr>
      <w:tr w:rsidR="00CD3352" w:rsidRPr="0093002B" w14:paraId="09F1AE9C" w14:textId="77777777" w:rsidTr="000802FB">
        <w:trPr>
          <w:trHeight w:val="710"/>
        </w:trPr>
        <w:tc>
          <w:tcPr>
            <w:tcW w:w="5616" w:type="dxa"/>
            <w:tcBorders>
              <w:top w:val="nil"/>
              <w:left w:val="single" w:sz="4" w:space="0" w:color="auto"/>
              <w:bottom w:val="single" w:sz="4" w:space="0" w:color="auto"/>
              <w:right w:val="single" w:sz="4" w:space="0" w:color="auto"/>
            </w:tcBorders>
            <w:noWrap/>
            <w:vAlign w:val="bottom"/>
          </w:tcPr>
          <w:p w14:paraId="0051F293" w14:textId="77777777" w:rsidR="00CD3352" w:rsidRPr="0093002B" w:rsidRDefault="00CD3352" w:rsidP="000802FB">
            <w:pPr>
              <w:rPr>
                <w:rFonts w:ascii="GHEA Grapalat" w:hAnsi="GHEA Grapalat" w:cs="Sylfaen"/>
                <w:sz w:val="20"/>
                <w:szCs w:val="20"/>
              </w:rPr>
            </w:pPr>
            <w:r w:rsidRPr="0093002B">
              <w:rPr>
                <w:rFonts w:ascii="GHEA Grapalat" w:hAnsi="GHEA Grapalat" w:cs="Sylfaen"/>
                <w:sz w:val="20"/>
                <w:szCs w:val="20"/>
              </w:rPr>
              <w:t>24.բ.                                                       Կ.Տ.</w:t>
            </w:r>
          </w:p>
          <w:p w14:paraId="62D3AF5E" w14:textId="77777777" w:rsidR="00CD3352" w:rsidRPr="0093002B" w:rsidRDefault="00CD3352" w:rsidP="000802FB">
            <w:pPr>
              <w:rPr>
                <w:rFonts w:ascii="GHEA Grapalat" w:hAnsi="GHEA Grapalat" w:cs="Sylfaen"/>
                <w:sz w:val="20"/>
                <w:szCs w:val="20"/>
              </w:rPr>
            </w:pPr>
          </w:p>
          <w:p w14:paraId="6DFB8B4E" w14:textId="77777777" w:rsidR="00CD3352" w:rsidRPr="0093002B" w:rsidRDefault="00CD3352" w:rsidP="000802FB">
            <w:pPr>
              <w:rPr>
                <w:rFonts w:ascii="GHEA Grapalat" w:hAnsi="GHEA Grapalat" w:cs="Sylfaen"/>
                <w:sz w:val="20"/>
                <w:szCs w:val="20"/>
              </w:rPr>
            </w:pPr>
          </w:p>
          <w:p w14:paraId="661C159C" w14:textId="77777777" w:rsidR="00CD3352" w:rsidRPr="0093002B" w:rsidRDefault="00CD3352" w:rsidP="000802FB">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5E75FFA0" w14:textId="77777777" w:rsidR="00CD3352" w:rsidRPr="0093002B" w:rsidRDefault="00CD3352" w:rsidP="000802FB">
            <w:pPr>
              <w:rPr>
                <w:rFonts w:ascii="GHEA Grapalat" w:hAnsi="GHEA Grapalat" w:cs="Sylfaen"/>
                <w:sz w:val="20"/>
                <w:szCs w:val="20"/>
              </w:rPr>
            </w:pPr>
          </w:p>
          <w:p w14:paraId="6FDC83ED" w14:textId="77777777" w:rsidR="00CD3352" w:rsidRPr="0093002B" w:rsidRDefault="00CD3352" w:rsidP="000802FB">
            <w:pPr>
              <w:rPr>
                <w:rFonts w:ascii="GHEA Grapalat" w:hAnsi="GHEA Grapalat" w:cs="Sylfaen"/>
                <w:sz w:val="20"/>
                <w:szCs w:val="20"/>
              </w:rPr>
            </w:pPr>
            <w:r w:rsidRPr="0093002B">
              <w:rPr>
                <w:rFonts w:ascii="GHEA Grapalat" w:hAnsi="GHEA Grapalat" w:cs="Sylfaen"/>
                <w:sz w:val="20"/>
                <w:szCs w:val="20"/>
              </w:rPr>
              <w:t xml:space="preserve">  </w:t>
            </w:r>
          </w:p>
          <w:p w14:paraId="79BDFD07" w14:textId="77777777" w:rsidR="00CD3352" w:rsidRPr="0093002B" w:rsidRDefault="00CD3352" w:rsidP="000802FB">
            <w:pPr>
              <w:rPr>
                <w:rFonts w:ascii="GHEA Grapalat" w:hAnsi="GHEA Grapalat" w:cs="Arial"/>
                <w:sz w:val="20"/>
                <w:szCs w:val="20"/>
              </w:rPr>
            </w:pPr>
          </w:p>
        </w:tc>
        <w:tc>
          <w:tcPr>
            <w:tcW w:w="4982" w:type="dxa"/>
            <w:tcBorders>
              <w:top w:val="nil"/>
              <w:left w:val="nil"/>
              <w:bottom w:val="single" w:sz="4" w:space="0" w:color="auto"/>
              <w:right w:val="single" w:sz="4" w:space="0" w:color="auto"/>
            </w:tcBorders>
            <w:noWrap/>
            <w:vAlign w:val="bottom"/>
          </w:tcPr>
          <w:p w14:paraId="08A0DEF9" w14:textId="77777777" w:rsidR="00CD3352" w:rsidRPr="0093002B" w:rsidRDefault="00CD3352" w:rsidP="000802FB">
            <w:pPr>
              <w:rPr>
                <w:rFonts w:ascii="GHEA Grapalat" w:hAnsi="GHEA Grapalat" w:cs="Sylfaen"/>
                <w:sz w:val="20"/>
                <w:szCs w:val="20"/>
              </w:rPr>
            </w:pPr>
            <w:r w:rsidRPr="0093002B">
              <w:rPr>
                <w:rFonts w:ascii="GHEA Grapalat" w:hAnsi="GHEA Grapalat" w:cs="Sylfaen"/>
                <w:sz w:val="20"/>
                <w:szCs w:val="20"/>
              </w:rPr>
              <w:t xml:space="preserve">23.բ.                                                                 Կ.Տ.    </w:t>
            </w:r>
          </w:p>
          <w:p w14:paraId="1E969973" w14:textId="77777777" w:rsidR="00CD3352" w:rsidRPr="0093002B" w:rsidRDefault="00CD3352" w:rsidP="000802FB">
            <w:pPr>
              <w:rPr>
                <w:rFonts w:ascii="GHEA Grapalat" w:hAnsi="GHEA Grapalat" w:cs="Sylfaen"/>
                <w:sz w:val="20"/>
                <w:szCs w:val="20"/>
              </w:rPr>
            </w:pPr>
          </w:p>
          <w:p w14:paraId="1289A3F3" w14:textId="77777777" w:rsidR="00CD3352" w:rsidRPr="0093002B" w:rsidRDefault="00CD3352" w:rsidP="000802FB">
            <w:pPr>
              <w:rPr>
                <w:rFonts w:ascii="GHEA Grapalat" w:hAnsi="GHEA Grapalat" w:cs="Sylfaen"/>
                <w:sz w:val="20"/>
                <w:szCs w:val="20"/>
              </w:rPr>
            </w:pPr>
            <w:r w:rsidRPr="0093002B">
              <w:rPr>
                <w:rFonts w:ascii="GHEA Grapalat" w:hAnsi="GHEA Grapalat" w:cs="Sylfaen"/>
                <w:sz w:val="20"/>
                <w:szCs w:val="20"/>
              </w:rPr>
              <w:t xml:space="preserve">                     </w:t>
            </w:r>
          </w:p>
          <w:p w14:paraId="45636C95" w14:textId="77777777" w:rsidR="00CD3352" w:rsidRPr="0093002B" w:rsidRDefault="00CD3352" w:rsidP="000802FB">
            <w:pPr>
              <w:rPr>
                <w:rFonts w:ascii="GHEA Grapalat" w:hAnsi="GHEA Grapalat" w:cs="Sylfaen"/>
                <w:sz w:val="20"/>
                <w:szCs w:val="20"/>
              </w:rPr>
            </w:pPr>
            <w:r w:rsidRPr="0093002B">
              <w:rPr>
                <w:rFonts w:ascii="GHEA Grapalat" w:hAnsi="GHEA Grapalat" w:cs="Sylfaen"/>
                <w:sz w:val="20"/>
                <w:szCs w:val="20"/>
              </w:rPr>
              <w:t>23.</w:t>
            </w:r>
            <w:r w:rsidRPr="0093002B">
              <w:rPr>
                <w:rFonts w:ascii="GHEA Grapalat" w:hAnsi="GHEA Grapalat" w:cs="Sylfaen"/>
                <w:sz w:val="20"/>
                <w:szCs w:val="20"/>
                <w:lang w:val="hy-AM"/>
              </w:rPr>
              <w:t>գ</w:t>
            </w:r>
            <w:r w:rsidRPr="0093002B">
              <w:rPr>
                <w:rFonts w:ascii="GHEA Grapalat" w:hAnsi="GHEA Grapalat" w:cs="Sylfaen"/>
                <w:sz w:val="20"/>
                <w:szCs w:val="20"/>
              </w:rPr>
              <w:t xml:space="preserve">.Կատարման ամսաթիվը`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124958AA" w14:textId="77777777" w:rsidR="00CD3352" w:rsidRPr="0093002B" w:rsidRDefault="00CD3352" w:rsidP="000802FB">
            <w:pPr>
              <w:rPr>
                <w:rFonts w:ascii="GHEA Grapalat" w:hAnsi="GHEA Grapalat" w:cs="Sylfaen"/>
                <w:sz w:val="20"/>
                <w:szCs w:val="20"/>
              </w:rPr>
            </w:pPr>
          </w:p>
          <w:p w14:paraId="22DB1EA4" w14:textId="77777777" w:rsidR="00CD3352" w:rsidRPr="0093002B" w:rsidRDefault="00CD3352" w:rsidP="000802FB">
            <w:pPr>
              <w:rPr>
                <w:rFonts w:ascii="GHEA Grapalat" w:hAnsi="GHEA Grapalat" w:cs="Sylfaen"/>
                <w:sz w:val="20"/>
                <w:szCs w:val="20"/>
              </w:rPr>
            </w:pPr>
          </w:p>
          <w:p w14:paraId="4B334BD9" w14:textId="77777777" w:rsidR="00CD3352" w:rsidRPr="0093002B" w:rsidRDefault="00CD3352" w:rsidP="000802FB">
            <w:pPr>
              <w:jc w:val="right"/>
              <w:rPr>
                <w:rFonts w:ascii="GHEA Grapalat" w:hAnsi="GHEA Grapalat" w:cs="Arial"/>
                <w:sz w:val="20"/>
                <w:szCs w:val="20"/>
              </w:rPr>
            </w:pPr>
          </w:p>
        </w:tc>
      </w:tr>
    </w:tbl>
    <w:p w14:paraId="63C6973C" w14:textId="77777777" w:rsidR="0034576C" w:rsidRPr="00CD3352"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rPr>
      </w:pPr>
    </w:p>
    <w:p w14:paraId="54A4B2A3"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65E8E3"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A425DA"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4D10CA"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C89BAC5" w14:textId="77777777" w:rsidR="0034576C" w:rsidRPr="002D4DC4"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ACF09E7" w14:textId="77777777" w:rsidR="0034576C" w:rsidRPr="00F566BF" w:rsidRDefault="0034576C" w:rsidP="0034576C">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73BBEA50" w14:textId="77777777" w:rsidR="0034576C" w:rsidRPr="00F566BF" w:rsidRDefault="0034576C" w:rsidP="0034576C">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4576C" w:rsidRPr="00F566BF" w14:paraId="57A07F23" w14:textId="77777777" w:rsidTr="000624E1">
        <w:tc>
          <w:tcPr>
            <w:tcW w:w="720" w:type="dxa"/>
            <w:tcBorders>
              <w:top w:val="single" w:sz="4" w:space="0" w:color="auto"/>
              <w:left w:val="single" w:sz="4" w:space="0" w:color="auto"/>
              <w:bottom w:val="single" w:sz="4" w:space="0" w:color="auto"/>
              <w:right w:val="single" w:sz="4" w:space="0" w:color="auto"/>
            </w:tcBorders>
          </w:tcPr>
          <w:p w14:paraId="0B18E199" w14:textId="77777777" w:rsidR="0034576C" w:rsidRPr="00F566BF" w:rsidRDefault="0034576C" w:rsidP="000624E1">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49358A9"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3BD406F"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Նշված դաշտի/</w:t>
            </w:r>
          </w:p>
          <w:p w14:paraId="7E5DB185"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6B703B4B" w14:textId="77777777" w:rsidR="0034576C" w:rsidRPr="00F566BF" w:rsidRDefault="0034576C" w:rsidP="000624E1">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4B9F8F60"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34C3BB4"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5E9B3C75"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046B4D11"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2378429E"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4576C" w:rsidRPr="00F566BF" w14:paraId="6DF012C0" w14:textId="77777777" w:rsidTr="000624E1">
        <w:tc>
          <w:tcPr>
            <w:tcW w:w="720" w:type="dxa"/>
            <w:tcBorders>
              <w:top w:val="single" w:sz="4" w:space="0" w:color="auto"/>
              <w:left w:val="single" w:sz="4" w:space="0" w:color="auto"/>
              <w:bottom w:val="single" w:sz="4" w:space="0" w:color="auto"/>
              <w:right w:val="single" w:sz="4" w:space="0" w:color="auto"/>
            </w:tcBorders>
          </w:tcPr>
          <w:p w14:paraId="433A5674"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01379D5"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635A41C"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2E5CE2C"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523152C"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5</w:t>
            </w:r>
          </w:p>
        </w:tc>
      </w:tr>
      <w:tr w:rsidR="0034576C" w:rsidRPr="00F566BF" w14:paraId="3ABCCAF9" w14:textId="77777777" w:rsidTr="000624E1">
        <w:tc>
          <w:tcPr>
            <w:tcW w:w="720" w:type="dxa"/>
            <w:tcBorders>
              <w:top w:val="single" w:sz="4" w:space="0" w:color="auto"/>
              <w:left w:val="single" w:sz="4" w:space="0" w:color="auto"/>
              <w:bottom w:val="single" w:sz="4" w:space="0" w:color="auto"/>
              <w:right w:val="single" w:sz="4" w:space="0" w:color="auto"/>
            </w:tcBorders>
          </w:tcPr>
          <w:p w14:paraId="2E0C3175"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4D229F3"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DA01DF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A9E8D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B5659B7"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4576C" w:rsidRPr="00F566BF" w14:paraId="469718CD" w14:textId="77777777" w:rsidTr="000624E1">
        <w:tc>
          <w:tcPr>
            <w:tcW w:w="720" w:type="dxa"/>
            <w:tcBorders>
              <w:top w:val="single" w:sz="4" w:space="0" w:color="auto"/>
              <w:left w:val="single" w:sz="4" w:space="0" w:color="auto"/>
              <w:bottom w:val="single" w:sz="4" w:space="0" w:color="auto"/>
              <w:right w:val="single" w:sz="4" w:space="0" w:color="auto"/>
            </w:tcBorders>
          </w:tcPr>
          <w:p w14:paraId="77C39848" w14:textId="77777777" w:rsidR="0034576C" w:rsidRPr="00F566BF" w:rsidRDefault="0034576C" w:rsidP="000624E1">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5B5FC97" w14:textId="77777777" w:rsidR="0034576C" w:rsidRPr="00F566BF" w:rsidRDefault="0034576C" w:rsidP="000624E1">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51A7FF3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F6394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4FFDB9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34576C" w:rsidRPr="00F566BF" w14:paraId="408D1B2D" w14:textId="77777777" w:rsidTr="000624E1">
        <w:tc>
          <w:tcPr>
            <w:tcW w:w="720" w:type="dxa"/>
            <w:tcBorders>
              <w:top w:val="single" w:sz="4" w:space="0" w:color="auto"/>
              <w:left w:val="single" w:sz="4" w:space="0" w:color="auto"/>
              <w:bottom w:val="single" w:sz="4" w:space="0" w:color="auto"/>
              <w:right w:val="single" w:sz="4" w:space="0" w:color="auto"/>
            </w:tcBorders>
          </w:tcPr>
          <w:p w14:paraId="2D9F431F" w14:textId="77777777" w:rsidR="0034576C" w:rsidRPr="00F566BF" w:rsidRDefault="0034576C" w:rsidP="000624E1">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1DEBD26" w14:textId="77777777" w:rsidR="0034576C" w:rsidRPr="00F566BF" w:rsidRDefault="0034576C" w:rsidP="000624E1">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90B402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AA1BB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6BF56696" w14:textId="77777777" w:rsidR="0034576C" w:rsidRPr="00F566BF" w:rsidRDefault="0034576C" w:rsidP="000624E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06D6A20" w14:textId="77777777" w:rsidR="0034576C" w:rsidRPr="00F566BF" w:rsidRDefault="0034576C" w:rsidP="000624E1">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34576C" w:rsidRPr="00F566BF" w14:paraId="626382C8" w14:textId="77777777" w:rsidTr="000624E1">
        <w:tc>
          <w:tcPr>
            <w:tcW w:w="720" w:type="dxa"/>
            <w:tcBorders>
              <w:top w:val="single" w:sz="4" w:space="0" w:color="auto"/>
              <w:left w:val="single" w:sz="4" w:space="0" w:color="auto"/>
              <w:bottom w:val="single" w:sz="4" w:space="0" w:color="auto"/>
              <w:right w:val="single" w:sz="4" w:space="0" w:color="auto"/>
            </w:tcBorders>
          </w:tcPr>
          <w:p w14:paraId="0058671E" w14:textId="77777777" w:rsidR="0034576C" w:rsidRPr="00F566BF" w:rsidRDefault="0034576C" w:rsidP="000624E1">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788E3D" w14:textId="77777777" w:rsidR="0034576C" w:rsidRPr="00F566BF" w:rsidRDefault="0034576C" w:rsidP="000624E1">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DF597A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C87DB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738BECA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A03E48B" w14:textId="77777777" w:rsidR="0034576C" w:rsidRPr="00F566BF" w:rsidRDefault="0034576C" w:rsidP="000624E1">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429B2392" w14:textId="77777777" w:rsidTr="000624E1">
        <w:tc>
          <w:tcPr>
            <w:tcW w:w="720" w:type="dxa"/>
            <w:tcBorders>
              <w:top w:val="single" w:sz="4" w:space="0" w:color="auto"/>
              <w:left w:val="single" w:sz="4" w:space="0" w:color="auto"/>
              <w:bottom w:val="single" w:sz="4" w:space="0" w:color="auto"/>
              <w:right w:val="single" w:sz="4" w:space="0" w:color="auto"/>
            </w:tcBorders>
          </w:tcPr>
          <w:p w14:paraId="1E9D2E2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EFFDBB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089DD88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875D2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60C581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34F4FF88" w14:textId="77777777" w:rsidTr="000624E1">
        <w:tc>
          <w:tcPr>
            <w:tcW w:w="720" w:type="dxa"/>
            <w:tcBorders>
              <w:top w:val="single" w:sz="4" w:space="0" w:color="auto"/>
              <w:left w:val="single" w:sz="4" w:space="0" w:color="auto"/>
              <w:bottom w:val="single" w:sz="4" w:space="0" w:color="auto"/>
              <w:right w:val="single" w:sz="4" w:space="0" w:color="auto"/>
            </w:tcBorders>
          </w:tcPr>
          <w:p w14:paraId="54B0760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0ABAF4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570D38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6F782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736113A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6E3CFE4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538ACBA7" w14:textId="77777777" w:rsidTr="000624E1">
        <w:tc>
          <w:tcPr>
            <w:tcW w:w="720" w:type="dxa"/>
            <w:tcBorders>
              <w:top w:val="single" w:sz="4" w:space="0" w:color="auto"/>
              <w:left w:val="single" w:sz="4" w:space="0" w:color="auto"/>
              <w:bottom w:val="single" w:sz="4" w:space="0" w:color="auto"/>
              <w:right w:val="single" w:sz="4" w:space="0" w:color="auto"/>
            </w:tcBorders>
          </w:tcPr>
          <w:p w14:paraId="35FBCE5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82883F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655BDE8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745FD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5B8DBEE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7E1912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61650925" w14:textId="77777777" w:rsidTr="000624E1">
        <w:tc>
          <w:tcPr>
            <w:tcW w:w="720" w:type="dxa"/>
            <w:tcBorders>
              <w:top w:val="single" w:sz="4" w:space="0" w:color="auto"/>
              <w:left w:val="single" w:sz="4" w:space="0" w:color="auto"/>
              <w:bottom w:val="single" w:sz="4" w:space="0" w:color="auto"/>
              <w:right w:val="single" w:sz="4" w:space="0" w:color="auto"/>
            </w:tcBorders>
          </w:tcPr>
          <w:p w14:paraId="0EB3A5E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CEF64E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6FEECA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C98A6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7ACE583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w:t>
            </w:r>
            <w:r w:rsidRPr="00F566BF">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91A4F6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lastRenderedPageBreak/>
              <w:t>լրացվում է վճարողի կողմից</w:t>
            </w:r>
          </w:p>
        </w:tc>
      </w:tr>
      <w:tr w:rsidR="0034576C" w:rsidRPr="00F566BF" w14:paraId="2C86933E" w14:textId="77777777" w:rsidTr="000624E1">
        <w:tc>
          <w:tcPr>
            <w:tcW w:w="720" w:type="dxa"/>
            <w:tcBorders>
              <w:top w:val="single" w:sz="4" w:space="0" w:color="auto"/>
              <w:left w:val="single" w:sz="4" w:space="0" w:color="auto"/>
              <w:bottom w:val="single" w:sz="4" w:space="0" w:color="auto"/>
              <w:right w:val="single" w:sz="4" w:space="0" w:color="auto"/>
            </w:tcBorders>
          </w:tcPr>
          <w:p w14:paraId="7C1CAB6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72E87BE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BE59BD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9861F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7AF433C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5731F5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1EB74F1B" w14:textId="77777777" w:rsidTr="000624E1">
        <w:tc>
          <w:tcPr>
            <w:tcW w:w="720" w:type="dxa"/>
            <w:tcBorders>
              <w:top w:val="single" w:sz="4" w:space="0" w:color="auto"/>
              <w:left w:val="single" w:sz="4" w:space="0" w:color="auto"/>
              <w:bottom w:val="single" w:sz="4" w:space="0" w:color="auto"/>
              <w:right w:val="single" w:sz="4" w:space="0" w:color="auto"/>
            </w:tcBorders>
          </w:tcPr>
          <w:p w14:paraId="41CB794E"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5F97FA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FA1F23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D71B8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5148C0B2"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F1549A6"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4576C" w:rsidRPr="00F566BF" w14:paraId="6C4155CC" w14:textId="77777777" w:rsidTr="000624E1">
        <w:tc>
          <w:tcPr>
            <w:tcW w:w="720" w:type="dxa"/>
            <w:tcBorders>
              <w:top w:val="single" w:sz="4" w:space="0" w:color="auto"/>
              <w:left w:val="single" w:sz="4" w:space="0" w:color="auto"/>
              <w:bottom w:val="single" w:sz="4" w:space="0" w:color="auto"/>
              <w:right w:val="single" w:sz="4" w:space="0" w:color="auto"/>
            </w:tcBorders>
          </w:tcPr>
          <w:p w14:paraId="7962849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3848CA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1F141AA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4FB03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4929151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81BC42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7246B3A0" w14:textId="77777777" w:rsidTr="000624E1">
        <w:tc>
          <w:tcPr>
            <w:tcW w:w="720" w:type="dxa"/>
            <w:tcBorders>
              <w:top w:val="single" w:sz="4" w:space="0" w:color="auto"/>
              <w:left w:val="single" w:sz="4" w:space="0" w:color="auto"/>
              <w:bottom w:val="single" w:sz="4" w:space="0" w:color="auto"/>
              <w:right w:val="single" w:sz="4" w:space="0" w:color="auto"/>
            </w:tcBorders>
          </w:tcPr>
          <w:p w14:paraId="21856B7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677C37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B9277E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0EEAA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04CEDA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3E72382B" w14:textId="77777777" w:rsidTr="000624E1">
        <w:tc>
          <w:tcPr>
            <w:tcW w:w="720" w:type="dxa"/>
            <w:tcBorders>
              <w:top w:val="single" w:sz="4" w:space="0" w:color="auto"/>
              <w:left w:val="single" w:sz="4" w:space="0" w:color="auto"/>
              <w:bottom w:val="single" w:sz="4" w:space="0" w:color="auto"/>
              <w:right w:val="single" w:sz="4" w:space="0" w:color="auto"/>
            </w:tcBorders>
          </w:tcPr>
          <w:p w14:paraId="1D6600A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D33E68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1EA28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4EE45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2A9AFE2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715E80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73163888" w14:textId="77777777" w:rsidTr="000624E1">
        <w:tc>
          <w:tcPr>
            <w:tcW w:w="720" w:type="dxa"/>
            <w:tcBorders>
              <w:top w:val="single" w:sz="4" w:space="0" w:color="auto"/>
              <w:left w:val="single" w:sz="4" w:space="0" w:color="auto"/>
              <w:bottom w:val="single" w:sz="4" w:space="0" w:color="auto"/>
              <w:right w:val="single" w:sz="4" w:space="0" w:color="auto"/>
            </w:tcBorders>
          </w:tcPr>
          <w:p w14:paraId="3EE1A03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0CD1D1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7E2393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CBA245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5C10CEE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BDE880E"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34576C" w:rsidRPr="000D219F" w14:paraId="56389D75" w14:textId="77777777" w:rsidTr="000624E1">
        <w:tc>
          <w:tcPr>
            <w:tcW w:w="720" w:type="dxa"/>
            <w:tcBorders>
              <w:top w:val="single" w:sz="4" w:space="0" w:color="auto"/>
              <w:left w:val="single" w:sz="4" w:space="0" w:color="auto"/>
              <w:bottom w:val="single" w:sz="4" w:space="0" w:color="auto"/>
              <w:right w:val="single" w:sz="4" w:space="0" w:color="auto"/>
            </w:tcBorders>
          </w:tcPr>
          <w:p w14:paraId="3683A322"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160E37"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02C3D08"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2E28DC"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01E2484F"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0FC9DA5"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4576C" w:rsidRPr="00F566BF" w14:paraId="1101D573" w14:textId="77777777" w:rsidTr="000624E1">
        <w:tc>
          <w:tcPr>
            <w:tcW w:w="720" w:type="dxa"/>
            <w:tcBorders>
              <w:top w:val="single" w:sz="4" w:space="0" w:color="auto"/>
              <w:left w:val="single" w:sz="4" w:space="0" w:color="auto"/>
              <w:bottom w:val="single" w:sz="4" w:space="0" w:color="auto"/>
              <w:right w:val="single" w:sz="4" w:space="0" w:color="auto"/>
            </w:tcBorders>
          </w:tcPr>
          <w:p w14:paraId="54FD6C2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92B7F3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4BC59C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CC868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9529A9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0D219F" w14:paraId="71129D8F" w14:textId="77777777" w:rsidTr="000624E1">
        <w:tc>
          <w:tcPr>
            <w:tcW w:w="720" w:type="dxa"/>
            <w:tcBorders>
              <w:top w:val="single" w:sz="4" w:space="0" w:color="auto"/>
              <w:left w:val="single" w:sz="4" w:space="0" w:color="auto"/>
              <w:bottom w:val="single" w:sz="4" w:space="0" w:color="auto"/>
              <w:right w:val="single" w:sz="4" w:space="0" w:color="auto"/>
            </w:tcBorders>
          </w:tcPr>
          <w:p w14:paraId="0E66458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48691C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993668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D1C7DF"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Pr>
                <w:rFonts w:ascii="GHEA Grapalat" w:hAnsi="GHEA Grapalat"/>
                <w:sz w:val="20"/>
                <w:szCs w:val="20"/>
                <w:lang w:val="hy-AM"/>
              </w:rPr>
              <w:t>որակավորման</w:t>
            </w:r>
            <w:r>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8EDAD00"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4576C" w:rsidRPr="00F566BF" w14:paraId="6EBF8CD8" w14:textId="77777777" w:rsidTr="000624E1">
        <w:tc>
          <w:tcPr>
            <w:tcW w:w="720" w:type="dxa"/>
            <w:tcBorders>
              <w:top w:val="single" w:sz="4" w:space="0" w:color="auto"/>
              <w:left w:val="single" w:sz="4" w:space="0" w:color="auto"/>
              <w:bottom w:val="single" w:sz="4" w:space="0" w:color="auto"/>
              <w:right w:val="single" w:sz="4" w:space="0" w:color="auto"/>
            </w:tcBorders>
          </w:tcPr>
          <w:p w14:paraId="7233588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6D739E3"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9D4780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0D981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0F903B1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F566BF">
              <w:rPr>
                <w:rFonts w:ascii="GHEA Grapalat" w:hAnsi="GHEA Grapalat"/>
                <w:sz w:val="20"/>
                <w:szCs w:val="20"/>
              </w:rPr>
              <w:lastRenderedPageBreak/>
              <w:t>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B36C20F"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34576C" w:rsidRPr="000D219F" w14:paraId="379DF38E" w14:textId="77777777" w:rsidTr="000624E1">
        <w:tc>
          <w:tcPr>
            <w:tcW w:w="720" w:type="dxa"/>
            <w:tcBorders>
              <w:top w:val="single" w:sz="4" w:space="0" w:color="auto"/>
              <w:left w:val="single" w:sz="4" w:space="0" w:color="auto"/>
              <w:bottom w:val="single" w:sz="4" w:space="0" w:color="auto"/>
              <w:right w:val="single" w:sz="4" w:space="0" w:color="auto"/>
            </w:tcBorders>
          </w:tcPr>
          <w:p w14:paraId="458B1AAD" w14:textId="77777777" w:rsidR="0034576C" w:rsidRPr="00F566BF" w:rsidDel="0010680B" w:rsidRDefault="0034576C" w:rsidP="000624E1">
            <w:pPr>
              <w:jc w:val="center"/>
              <w:rPr>
                <w:rFonts w:ascii="GHEA Grapalat" w:hAnsi="GHEA Grapalat"/>
                <w:sz w:val="20"/>
                <w:szCs w:val="20"/>
                <w:lang w:val="hy-AM"/>
              </w:rPr>
            </w:pPr>
            <w:r w:rsidRPr="00F566BF">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48B4162"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D57FA9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5FA60" w14:textId="77777777" w:rsidR="0034576C" w:rsidRPr="00F566BF" w:rsidRDefault="0034576C" w:rsidP="000624E1">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28D32EA3" w14:textId="77777777" w:rsidR="0034576C" w:rsidRPr="00F566BF" w:rsidRDefault="0034576C" w:rsidP="000624E1">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48B0DD0F"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41D6AF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4576C" w:rsidRPr="00F566BF" w14:paraId="13B298BD" w14:textId="77777777" w:rsidTr="000624E1">
        <w:tc>
          <w:tcPr>
            <w:tcW w:w="720" w:type="dxa"/>
            <w:tcBorders>
              <w:top w:val="single" w:sz="4" w:space="0" w:color="auto"/>
              <w:left w:val="single" w:sz="4" w:space="0" w:color="auto"/>
              <w:bottom w:val="single" w:sz="4" w:space="0" w:color="auto"/>
              <w:right w:val="single" w:sz="4" w:space="0" w:color="auto"/>
            </w:tcBorders>
          </w:tcPr>
          <w:p w14:paraId="4195564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91C4E9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6DFEE9E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609CA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0066D38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03CE2E4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7D2F94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34576C" w:rsidRPr="000D219F" w14:paraId="67BDDCE4" w14:textId="77777777" w:rsidTr="000624E1">
        <w:tc>
          <w:tcPr>
            <w:tcW w:w="720" w:type="dxa"/>
            <w:tcBorders>
              <w:top w:val="single" w:sz="4" w:space="0" w:color="auto"/>
              <w:left w:val="single" w:sz="4" w:space="0" w:color="auto"/>
              <w:bottom w:val="single" w:sz="4" w:space="0" w:color="auto"/>
              <w:right w:val="single" w:sz="4" w:space="0" w:color="auto"/>
            </w:tcBorders>
          </w:tcPr>
          <w:p w14:paraId="459A39D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8A94DD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1B64A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F2369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5A23F380"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0415064" w14:textId="77777777" w:rsidR="0034576C" w:rsidRPr="00F566BF" w:rsidRDefault="0034576C" w:rsidP="000624E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4B5CC77"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5D71DDA6"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74512323" w14:textId="77777777" w:rsidR="0034576C" w:rsidRPr="00F566BF" w:rsidRDefault="0034576C" w:rsidP="000624E1">
            <w:pPr>
              <w:jc w:val="center"/>
              <w:rPr>
                <w:rFonts w:ascii="GHEA Grapalat" w:hAnsi="GHEA Grapalat"/>
                <w:sz w:val="20"/>
                <w:szCs w:val="20"/>
                <w:lang w:val="hy-AM"/>
              </w:rPr>
            </w:pPr>
          </w:p>
        </w:tc>
      </w:tr>
      <w:tr w:rsidR="0034576C" w:rsidRPr="000D219F" w14:paraId="698F91AA" w14:textId="77777777" w:rsidTr="000624E1">
        <w:tc>
          <w:tcPr>
            <w:tcW w:w="720" w:type="dxa"/>
            <w:tcBorders>
              <w:top w:val="single" w:sz="4" w:space="0" w:color="auto"/>
              <w:left w:val="single" w:sz="4" w:space="0" w:color="auto"/>
              <w:bottom w:val="single" w:sz="4" w:space="0" w:color="auto"/>
              <w:right w:val="single" w:sz="4" w:space="0" w:color="auto"/>
            </w:tcBorders>
            <w:vAlign w:val="center"/>
          </w:tcPr>
          <w:p w14:paraId="79CFF54F" w14:textId="77777777" w:rsidR="0034576C" w:rsidRPr="00F566BF" w:rsidRDefault="0034576C" w:rsidP="000624E1">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A02D9C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A69675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AEF38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պարտադիր` </w:t>
            </w:r>
          </w:p>
          <w:p w14:paraId="4AC0C02E"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F998B83"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208A0286"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4576C" w:rsidRPr="00F566BF" w14:paraId="798D1145" w14:textId="77777777" w:rsidTr="000624E1">
        <w:tc>
          <w:tcPr>
            <w:tcW w:w="720" w:type="dxa"/>
            <w:tcBorders>
              <w:top w:val="single" w:sz="4" w:space="0" w:color="auto"/>
              <w:left w:val="single" w:sz="4" w:space="0" w:color="auto"/>
              <w:bottom w:val="single" w:sz="4" w:space="0" w:color="auto"/>
              <w:right w:val="single" w:sz="4" w:space="0" w:color="auto"/>
            </w:tcBorders>
          </w:tcPr>
          <w:p w14:paraId="43D40F6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960E5A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556E05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E9CEB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24ACEDA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9269E2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34576C" w:rsidRPr="00F566BF" w14:paraId="647453AC" w14:textId="77777777" w:rsidTr="000624E1">
        <w:tc>
          <w:tcPr>
            <w:tcW w:w="720" w:type="dxa"/>
            <w:tcBorders>
              <w:top w:val="single" w:sz="4" w:space="0" w:color="auto"/>
              <w:left w:val="single" w:sz="4" w:space="0" w:color="auto"/>
              <w:bottom w:val="single" w:sz="4" w:space="0" w:color="auto"/>
              <w:right w:val="single" w:sz="4" w:space="0" w:color="auto"/>
            </w:tcBorders>
            <w:vAlign w:val="center"/>
          </w:tcPr>
          <w:p w14:paraId="33DC6BE1" w14:textId="77777777" w:rsidR="0034576C" w:rsidRPr="00F566BF" w:rsidRDefault="0034576C" w:rsidP="000624E1">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2376D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D94249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4BF3E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պարտադիր` </w:t>
            </w:r>
          </w:p>
          <w:p w14:paraId="27D85F8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2D56E86"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40FDD229"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4576C" w:rsidRPr="00F566BF" w14:paraId="42DCC79A" w14:textId="77777777" w:rsidTr="000624E1">
        <w:tc>
          <w:tcPr>
            <w:tcW w:w="720" w:type="dxa"/>
            <w:tcBorders>
              <w:top w:val="single" w:sz="4" w:space="0" w:color="auto"/>
              <w:left w:val="single" w:sz="4" w:space="0" w:color="auto"/>
              <w:bottom w:val="single" w:sz="4" w:space="0" w:color="auto"/>
              <w:right w:val="single" w:sz="4" w:space="0" w:color="auto"/>
            </w:tcBorders>
          </w:tcPr>
          <w:p w14:paraId="5DBAD31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40D88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9BF44E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C2280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3887836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1C87928" w14:textId="77777777" w:rsidR="0034576C" w:rsidRPr="00F566BF" w:rsidRDefault="0034576C" w:rsidP="000624E1">
            <w:pPr>
              <w:jc w:val="center"/>
              <w:rPr>
                <w:rFonts w:ascii="GHEA Grapalat" w:hAnsi="GHEA Grapalat"/>
                <w:sz w:val="20"/>
                <w:szCs w:val="20"/>
              </w:rPr>
            </w:pPr>
          </w:p>
        </w:tc>
      </w:tr>
      <w:tr w:rsidR="0034576C" w:rsidRPr="00F566BF" w14:paraId="4C36541F" w14:textId="77777777" w:rsidTr="000624E1">
        <w:tc>
          <w:tcPr>
            <w:tcW w:w="720" w:type="dxa"/>
            <w:tcBorders>
              <w:top w:val="single" w:sz="4" w:space="0" w:color="auto"/>
              <w:left w:val="single" w:sz="4" w:space="0" w:color="auto"/>
              <w:bottom w:val="single" w:sz="4" w:space="0" w:color="auto"/>
              <w:right w:val="single" w:sz="4" w:space="0" w:color="auto"/>
            </w:tcBorders>
            <w:vAlign w:val="center"/>
          </w:tcPr>
          <w:p w14:paraId="2AE23125" w14:textId="77777777" w:rsidR="0034576C" w:rsidRPr="00F566BF" w:rsidRDefault="0034576C" w:rsidP="000624E1">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28415E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վճարողին </w:t>
            </w:r>
            <w:r w:rsidRPr="00F566BF">
              <w:rPr>
                <w:rFonts w:ascii="GHEA Grapalat" w:hAnsi="GHEA Grapalat"/>
                <w:sz w:val="20"/>
                <w:szCs w:val="20"/>
              </w:rPr>
              <w:lastRenderedPageBreak/>
              <w:t xml:space="preserve">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04856D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2386AD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5967BA2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lastRenderedPageBreak/>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B5D7AA0" w14:textId="77777777" w:rsidR="0034576C" w:rsidRPr="00F566BF" w:rsidRDefault="0034576C" w:rsidP="000624E1">
            <w:pPr>
              <w:jc w:val="center"/>
              <w:rPr>
                <w:rFonts w:ascii="GHEA Grapalat" w:hAnsi="GHEA Grapalat"/>
                <w:sz w:val="20"/>
                <w:szCs w:val="20"/>
              </w:rPr>
            </w:pPr>
          </w:p>
        </w:tc>
      </w:tr>
      <w:tr w:rsidR="0034576C" w:rsidRPr="00F566BF" w14:paraId="73683C65" w14:textId="77777777" w:rsidTr="000624E1">
        <w:tc>
          <w:tcPr>
            <w:tcW w:w="720" w:type="dxa"/>
            <w:tcBorders>
              <w:top w:val="single" w:sz="4" w:space="0" w:color="auto"/>
              <w:left w:val="single" w:sz="4" w:space="0" w:color="auto"/>
              <w:bottom w:val="single" w:sz="4" w:space="0" w:color="auto"/>
              <w:right w:val="single" w:sz="4" w:space="0" w:color="auto"/>
            </w:tcBorders>
          </w:tcPr>
          <w:p w14:paraId="5B45F6D0"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61A6354"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D61583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8239D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70F2546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1B9D0F7F" w14:textId="77777777" w:rsidR="0034576C" w:rsidRPr="00F566BF" w:rsidRDefault="0034576C" w:rsidP="000624E1">
            <w:pPr>
              <w:jc w:val="center"/>
              <w:rPr>
                <w:rFonts w:ascii="GHEA Grapalat" w:hAnsi="GHEA Grapalat"/>
                <w:sz w:val="20"/>
                <w:szCs w:val="20"/>
              </w:rPr>
            </w:pPr>
          </w:p>
        </w:tc>
      </w:tr>
      <w:tr w:rsidR="0034576C" w:rsidRPr="00F566BF" w14:paraId="6B57822C" w14:textId="77777777" w:rsidTr="000624E1">
        <w:tc>
          <w:tcPr>
            <w:tcW w:w="720" w:type="dxa"/>
            <w:tcBorders>
              <w:top w:val="single" w:sz="4" w:space="0" w:color="auto"/>
              <w:left w:val="single" w:sz="4" w:space="0" w:color="auto"/>
              <w:bottom w:val="single" w:sz="4" w:space="0" w:color="auto"/>
              <w:right w:val="single" w:sz="4" w:space="0" w:color="auto"/>
            </w:tcBorders>
          </w:tcPr>
          <w:p w14:paraId="00E1F6E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7CA2B2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1E731B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6B331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5493CBA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4F7A3E6" w14:textId="77777777" w:rsidR="0034576C" w:rsidRPr="00F566BF" w:rsidRDefault="0034576C" w:rsidP="000624E1">
            <w:pPr>
              <w:jc w:val="center"/>
              <w:rPr>
                <w:rFonts w:ascii="GHEA Grapalat" w:hAnsi="GHEA Grapalat"/>
                <w:sz w:val="20"/>
                <w:szCs w:val="20"/>
              </w:rPr>
            </w:pPr>
          </w:p>
        </w:tc>
      </w:tr>
      <w:tr w:rsidR="0034576C" w:rsidRPr="00F566BF" w14:paraId="7D06BAFA" w14:textId="77777777" w:rsidTr="000624E1">
        <w:tc>
          <w:tcPr>
            <w:tcW w:w="720" w:type="dxa"/>
            <w:tcBorders>
              <w:top w:val="single" w:sz="4" w:space="0" w:color="auto"/>
              <w:left w:val="single" w:sz="4" w:space="0" w:color="auto"/>
              <w:bottom w:val="single" w:sz="4" w:space="0" w:color="auto"/>
              <w:right w:val="single" w:sz="4" w:space="0" w:color="auto"/>
            </w:tcBorders>
          </w:tcPr>
          <w:p w14:paraId="1729C71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8C7E05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6F5AC9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9EBE26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695A057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D90F4A9" w14:textId="77777777" w:rsidR="0034576C" w:rsidRPr="00F566BF" w:rsidRDefault="0034576C" w:rsidP="000624E1">
            <w:pPr>
              <w:jc w:val="center"/>
              <w:rPr>
                <w:rFonts w:ascii="GHEA Grapalat" w:hAnsi="GHEA Grapalat"/>
                <w:sz w:val="20"/>
                <w:szCs w:val="20"/>
              </w:rPr>
            </w:pPr>
          </w:p>
        </w:tc>
      </w:tr>
      <w:tr w:rsidR="0034576C" w:rsidRPr="00F566BF" w14:paraId="23478013" w14:textId="77777777" w:rsidTr="000624E1">
        <w:tc>
          <w:tcPr>
            <w:tcW w:w="720" w:type="dxa"/>
            <w:tcBorders>
              <w:top w:val="single" w:sz="4" w:space="0" w:color="auto"/>
              <w:left w:val="single" w:sz="4" w:space="0" w:color="auto"/>
              <w:bottom w:val="single" w:sz="4" w:space="0" w:color="auto"/>
              <w:right w:val="single" w:sz="4" w:space="0" w:color="auto"/>
            </w:tcBorders>
          </w:tcPr>
          <w:p w14:paraId="064002E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0BB478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BB4056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40D1F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15C46A8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B38209A" w14:textId="77777777" w:rsidR="0034576C" w:rsidRPr="00F566BF" w:rsidRDefault="0034576C" w:rsidP="000624E1">
            <w:pPr>
              <w:jc w:val="center"/>
              <w:rPr>
                <w:rFonts w:ascii="GHEA Grapalat" w:hAnsi="GHEA Grapalat"/>
                <w:sz w:val="20"/>
                <w:szCs w:val="20"/>
              </w:rPr>
            </w:pPr>
          </w:p>
        </w:tc>
      </w:tr>
    </w:tbl>
    <w:p w14:paraId="0909215D" w14:textId="77777777" w:rsidR="0034576C" w:rsidRPr="00F566BF" w:rsidRDefault="0034576C" w:rsidP="0034576C">
      <w:pPr>
        <w:pStyle w:val="a3"/>
        <w:jc w:val="right"/>
        <w:rPr>
          <w:rFonts w:ascii="GHEA Grapalat" w:hAnsi="GHEA Grapalat" w:cs="Sylfaen"/>
          <w:i w:val="0"/>
          <w:lang w:val="en-US"/>
        </w:rPr>
      </w:pPr>
    </w:p>
    <w:p w14:paraId="3E5192B3" w14:textId="77777777" w:rsidR="0034576C" w:rsidRPr="00F566BF" w:rsidRDefault="0034576C" w:rsidP="0034576C">
      <w:pPr>
        <w:pStyle w:val="a3"/>
        <w:jc w:val="right"/>
        <w:rPr>
          <w:rFonts w:ascii="GHEA Grapalat" w:hAnsi="GHEA Grapalat" w:cs="Sylfaen"/>
          <w:i w:val="0"/>
          <w:lang w:val="en-US"/>
        </w:rPr>
      </w:pPr>
    </w:p>
    <w:p w14:paraId="5A75B36B" w14:textId="77777777" w:rsidR="0034576C" w:rsidRPr="00F566BF" w:rsidRDefault="0034576C" w:rsidP="0034576C">
      <w:pPr>
        <w:pStyle w:val="a3"/>
        <w:jc w:val="right"/>
        <w:rPr>
          <w:rFonts w:ascii="GHEA Grapalat" w:hAnsi="GHEA Grapalat" w:cs="Sylfaen"/>
          <w:i w:val="0"/>
          <w:lang w:val="en-US"/>
        </w:rPr>
      </w:pPr>
    </w:p>
    <w:p w14:paraId="7070FA44" w14:textId="77777777" w:rsidR="0034576C" w:rsidRPr="00F566BF" w:rsidRDefault="0034576C" w:rsidP="0034576C">
      <w:pPr>
        <w:pStyle w:val="a3"/>
        <w:jc w:val="right"/>
        <w:rPr>
          <w:rFonts w:ascii="GHEA Grapalat" w:hAnsi="GHEA Grapalat" w:cs="Sylfaen"/>
          <w:i w:val="0"/>
          <w:lang w:val="en-US"/>
        </w:rPr>
      </w:pPr>
    </w:p>
    <w:p w14:paraId="393E0035" w14:textId="77777777" w:rsidR="0034576C" w:rsidRPr="00F566BF" w:rsidRDefault="0034576C" w:rsidP="0034576C">
      <w:pPr>
        <w:pStyle w:val="a3"/>
        <w:jc w:val="right"/>
        <w:rPr>
          <w:rFonts w:ascii="GHEA Grapalat" w:hAnsi="GHEA Grapalat" w:cs="Sylfaen"/>
          <w:i w:val="0"/>
          <w:lang w:val="en-US"/>
        </w:rPr>
      </w:pPr>
    </w:p>
    <w:p w14:paraId="1A9AD4B0" w14:textId="77777777" w:rsidR="0034576C" w:rsidRPr="00F566BF" w:rsidRDefault="0034576C" w:rsidP="0034576C">
      <w:pPr>
        <w:rPr>
          <w:rFonts w:ascii="GHEA Grapalat" w:hAnsi="GHEA Grapalat"/>
        </w:rPr>
      </w:pPr>
    </w:p>
    <w:p w14:paraId="40DE18D6" w14:textId="77777777" w:rsidR="0034576C" w:rsidRPr="00F566BF" w:rsidRDefault="0034576C" w:rsidP="0034576C">
      <w:pPr>
        <w:jc w:val="center"/>
        <w:rPr>
          <w:rFonts w:ascii="GHEA Grapalat" w:hAnsi="GHEA Grapalat" w:cs="GHEA Grapalat"/>
          <w:sz w:val="22"/>
          <w:szCs w:val="22"/>
          <w:lang w:val="hy-AM"/>
        </w:rPr>
      </w:pPr>
    </w:p>
    <w:p w14:paraId="236BACB9" w14:textId="77777777" w:rsidR="0034576C" w:rsidRPr="00F566BF" w:rsidRDefault="0034576C" w:rsidP="0034576C">
      <w:pPr>
        <w:pStyle w:val="31"/>
        <w:spacing w:line="240" w:lineRule="auto"/>
        <w:jc w:val="right"/>
        <w:rPr>
          <w:rFonts w:ascii="GHEA Grapalat" w:hAnsi="GHEA Grapalat" w:cs="Sylfaen"/>
          <w:vertAlign w:val="superscript"/>
          <w:lang w:val="hy-AM"/>
        </w:rPr>
      </w:pPr>
    </w:p>
    <w:p w14:paraId="74CE0D05" w14:textId="77777777" w:rsidR="0034576C" w:rsidRPr="00F566BF" w:rsidRDefault="0034576C" w:rsidP="0034576C">
      <w:pPr>
        <w:pStyle w:val="31"/>
        <w:spacing w:line="240" w:lineRule="auto"/>
        <w:jc w:val="center"/>
        <w:rPr>
          <w:rFonts w:ascii="GHEA Grapalat" w:hAnsi="GHEA Grapalat" w:cs="Arial"/>
          <w:b/>
          <w:lang w:val="hy-AM"/>
        </w:rPr>
      </w:pPr>
    </w:p>
    <w:p w14:paraId="1FD67486" w14:textId="77777777" w:rsidR="0034576C" w:rsidRDefault="0034576C" w:rsidP="0034576C">
      <w:pPr>
        <w:jc w:val="right"/>
        <w:rPr>
          <w:rFonts w:ascii="GHEA Grapalat" w:hAnsi="GHEA Grapalat" w:cs="GHEA Grapalat"/>
          <w:i/>
          <w:sz w:val="18"/>
          <w:szCs w:val="18"/>
          <w:lang w:val="hy-AM"/>
        </w:rPr>
      </w:pPr>
    </w:p>
    <w:p w14:paraId="406DC7EB" w14:textId="77777777" w:rsidR="000777C5" w:rsidRDefault="000777C5" w:rsidP="0034576C">
      <w:pPr>
        <w:jc w:val="right"/>
        <w:rPr>
          <w:rFonts w:ascii="GHEA Grapalat" w:hAnsi="GHEA Grapalat" w:cs="GHEA Grapalat"/>
          <w:i/>
          <w:sz w:val="18"/>
          <w:szCs w:val="18"/>
          <w:lang w:val="hy-AM"/>
        </w:rPr>
      </w:pPr>
    </w:p>
    <w:p w14:paraId="4E9B68F3" w14:textId="77777777" w:rsidR="000777C5" w:rsidRDefault="000777C5" w:rsidP="0034576C">
      <w:pPr>
        <w:jc w:val="right"/>
        <w:rPr>
          <w:rFonts w:ascii="GHEA Grapalat" w:hAnsi="GHEA Grapalat" w:cs="GHEA Grapalat"/>
          <w:i/>
          <w:sz w:val="18"/>
          <w:szCs w:val="18"/>
          <w:lang w:val="hy-AM"/>
        </w:rPr>
      </w:pPr>
    </w:p>
    <w:p w14:paraId="3B160AC5" w14:textId="77777777" w:rsidR="000777C5" w:rsidRDefault="000777C5" w:rsidP="0034576C">
      <w:pPr>
        <w:jc w:val="right"/>
        <w:rPr>
          <w:rFonts w:ascii="GHEA Grapalat" w:hAnsi="GHEA Grapalat" w:cs="GHEA Grapalat"/>
          <w:i/>
          <w:sz w:val="18"/>
          <w:szCs w:val="18"/>
          <w:lang w:val="hy-AM"/>
        </w:rPr>
      </w:pPr>
    </w:p>
    <w:p w14:paraId="57A7EEE6" w14:textId="77777777" w:rsidR="000777C5" w:rsidRDefault="000777C5" w:rsidP="0034576C">
      <w:pPr>
        <w:jc w:val="right"/>
        <w:rPr>
          <w:rFonts w:ascii="GHEA Grapalat" w:hAnsi="GHEA Grapalat" w:cs="GHEA Grapalat"/>
          <w:i/>
          <w:sz w:val="18"/>
          <w:szCs w:val="18"/>
          <w:lang w:val="hy-AM"/>
        </w:rPr>
      </w:pPr>
    </w:p>
    <w:p w14:paraId="6084C465" w14:textId="77777777" w:rsidR="000777C5" w:rsidRDefault="000777C5" w:rsidP="0034576C">
      <w:pPr>
        <w:jc w:val="right"/>
        <w:rPr>
          <w:rFonts w:ascii="GHEA Grapalat" w:hAnsi="GHEA Grapalat" w:cs="GHEA Grapalat"/>
          <w:i/>
          <w:sz w:val="18"/>
          <w:szCs w:val="18"/>
          <w:lang w:val="hy-AM"/>
        </w:rPr>
      </w:pPr>
    </w:p>
    <w:p w14:paraId="606F4489" w14:textId="77777777" w:rsidR="000777C5" w:rsidRDefault="000777C5" w:rsidP="0034576C">
      <w:pPr>
        <w:jc w:val="right"/>
        <w:rPr>
          <w:rFonts w:ascii="GHEA Grapalat" w:hAnsi="GHEA Grapalat" w:cs="GHEA Grapalat"/>
          <w:i/>
          <w:sz w:val="18"/>
          <w:szCs w:val="18"/>
          <w:lang w:val="hy-AM"/>
        </w:rPr>
      </w:pPr>
    </w:p>
    <w:p w14:paraId="27A5208D" w14:textId="77777777" w:rsidR="000777C5" w:rsidRPr="00F566BF" w:rsidRDefault="000777C5" w:rsidP="0034576C">
      <w:pPr>
        <w:jc w:val="right"/>
        <w:rPr>
          <w:rFonts w:ascii="GHEA Grapalat" w:hAnsi="GHEA Grapalat" w:cs="GHEA Grapalat"/>
          <w:i/>
          <w:sz w:val="18"/>
          <w:szCs w:val="18"/>
          <w:lang w:val="hy-AM"/>
        </w:rPr>
      </w:pPr>
    </w:p>
    <w:p w14:paraId="01410E54" w14:textId="77777777" w:rsidR="0034576C" w:rsidRPr="00F566BF" w:rsidRDefault="0034576C" w:rsidP="0034576C">
      <w:pPr>
        <w:pStyle w:val="31"/>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37CF513B" w14:textId="4C306E3A" w:rsidR="0034576C" w:rsidRPr="00F566BF" w:rsidRDefault="0034576C" w:rsidP="0034576C">
      <w:pPr>
        <w:pStyle w:val="31"/>
        <w:spacing w:line="240" w:lineRule="auto"/>
        <w:jc w:val="right"/>
        <w:rPr>
          <w:rFonts w:ascii="GHEA Grapalat" w:hAnsi="GHEA Grapalat" w:cs="Sylfaen"/>
          <w:b/>
          <w:lang w:val="hy-AM"/>
        </w:rPr>
      </w:pPr>
      <w:r w:rsidRPr="00B57524">
        <w:rPr>
          <w:rFonts w:ascii="GHEA Grapalat" w:hAnsi="GHEA Grapalat"/>
          <w:b/>
          <w:lang w:val="af-ZA"/>
        </w:rPr>
        <w:t>«</w:t>
      </w:r>
      <w:r w:rsidR="000777C5" w:rsidRPr="00B57524">
        <w:rPr>
          <w:rFonts w:ascii="GHEA Grapalat" w:hAnsi="GHEA Grapalat"/>
          <w:b/>
          <w:lang w:val="hy-AM"/>
        </w:rPr>
        <w:t>ՔԲԿ</w:t>
      </w:r>
      <w:r w:rsidR="00A84E3F" w:rsidRPr="00B57524">
        <w:rPr>
          <w:rFonts w:ascii="GHEA Grapalat" w:hAnsi="GHEA Grapalat" w:cs="Sylfaen"/>
          <w:b/>
          <w:lang w:val="hy-AM"/>
        </w:rPr>
        <w:t>-ԳՀԱՇՁԲ-2</w:t>
      </w:r>
      <w:r w:rsidR="00665B9A">
        <w:rPr>
          <w:rFonts w:ascii="GHEA Grapalat" w:hAnsi="GHEA Grapalat" w:cs="Sylfaen"/>
          <w:b/>
          <w:lang w:val="hy-AM"/>
        </w:rPr>
        <w:t>3</w:t>
      </w:r>
      <w:r w:rsidR="00A84E3F" w:rsidRPr="00B57524">
        <w:rPr>
          <w:rFonts w:ascii="GHEA Grapalat" w:hAnsi="GHEA Grapalat" w:cs="Sylfaen"/>
          <w:b/>
          <w:lang w:val="hy-AM"/>
        </w:rPr>
        <w:t>/2</w:t>
      </w:r>
      <w:r w:rsidR="000D219F">
        <w:rPr>
          <w:rFonts w:ascii="GHEA Grapalat" w:hAnsi="GHEA Grapalat" w:cs="Sylfaen"/>
          <w:b/>
          <w:lang w:val="hy-AM"/>
        </w:rPr>
        <w:t>7</w:t>
      </w:r>
      <w:r>
        <w:rPr>
          <w:rFonts w:ascii="GHEA Grapalat" w:hAnsi="GHEA Grapalat" w:cs="Sylfaen"/>
          <w:b/>
          <w:lang w:val="hy-AM"/>
        </w:rPr>
        <w:t>»</w:t>
      </w:r>
      <w:r w:rsidRPr="00F566BF">
        <w:rPr>
          <w:rFonts w:ascii="GHEA Grapalat" w:hAnsi="GHEA Grapalat" w:cs="Sylfaen"/>
          <w:b/>
          <w:lang w:val="hy-AM"/>
        </w:rPr>
        <w:t xml:space="preserve">  ծածկագրով</w:t>
      </w:r>
    </w:p>
    <w:p w14:paraId="276C1E6D" w14:textId="77777777" w:rsidR="0034576C" w:rsidRPr="00F566BF" w:rsidRDefault="0034576C" w:rsidP="0034576C">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F566BF">
        <w:rPr>
          <w:rFonts w:ascii="GHEA Grapalat" w:hAnsi="GHEA Grapalat" w:cs="Sylfaen"/>
          <w:b/>
          <w:lang w:val="hy-AM"/>
        </w:rPr>
        <w:t xml:space="preserve"> հրավերի</w:t>
      </w:r>
    </w:p>
    <w:p w14:paraId="79D8004E" w14:textId="77777777" w:rsidR="0034576C" w:rsidRPr="00FD6452" w:rsidRDefault="0034576C" w:rsidP="0034576C">
      <w:pPr>
        <w:jc w:val="center"/>
        <w:rPr>
          <w:rFonts w:ascii="GHEA Grapalat" w:hAnsi="GHEA Grapalat" w:cs="GHEA Grapalat"/>
          <w:b/>
          <w:sz w:val="18"/>
          <w:szCs w:val="18"/>
          <w:lang w:val="hy-AM"/>
        </w:rPr>
      </w:pPr>
      <w:r w:rsidRPr="00F566BF">
        <w:rPr>
          <w:rFonts w:ascii="GHEA Grapalat" w:hAnsi="GHEA Grapalat" w:cs="GHEA Grapalat"/>
          <w:b/>
          <w:sz w:val="18"/>
          <w:szCs w:val="18"/>
          <w:lang w:val="hy-AM"/>
        </w:rPr>
        <w:t xml:space="preserve">       </w:t>
      </w:r>
    </w:p>
    <w:p w14:paraId="5E8A7826" w14:textId="77777777" w:rsidR="00665B9A" w:rsidRPr="0093002B" w:rsidRDefault="00665B9A" w:rsidP="00665B9A">
      <w:pPr>
        <w:jc w:val="center"/>
        <w:rPr>
          <w:rFonts w:ascii="GHEA Grapalat" w:hAnsi="GHEA Grapalat" w:cs="GHEA Grapalat"/>
          <w:b/>
          <w:sz w:val="20"/>
          <w:szCs w:val="20"/>
          <w:lang w:val="hy-AM"/>
        </w:rPr>
      </w:pPr>
      <w:r w:rsidRPr="0093002B">
        <w:rPr>
          <w:rFonts w:ascii="GHEA Grapalat" w:hAnsi="GHEA Grapalat" w:cs="GHEA Grapalat"/>
          <w:b/>
          <w:sz w:val="20"/>
          <w:szCs w:val="20"/>
          <w:lang w:val="hy-AM"/>
        </w:rPr>
        <w:t xml:space="preserve">ՏՈւԺԱՆՔԻ ՄԱՍԻՆ ՀԱՄԱՁԱՅՆԱԳԻՐ </w:t>
      </w:r>
    </w:p>
    <w:p w14:paraId="01303FBF" w14:textId="77777777" w:rsidR="00665B9A" w:rsidRPr="0093002B" w:rsidRDefault="00665B9A" w:rsidP="00665B9A">
      <w:pPr>
        <w:jc w:val="center"/>
        <w:rPr>
          <w:rFonts w:ascii="GHEA Grapalat" w:hAnsi="GHEA Grapalat" w:cs="GHEA Grapalat"/>
          <w:b/>
          <w:sz w:val="20"/>
          <w:szCs w:val="20"/>
          <w:lang w:val="hy-AM"/>
        </w:rPr>
      </w:pPr>
      <w:r w:rsidRPr="0093002B">
        <w:rPr>
          <w:rFonts w:ascii="GHEA Grapalat" w:hAnsi="GHEA Grapalat" w:cs="GHEA Grapalat"/>
          <w:sz w:val="20"/>
          <w:szCs w:val="20"/>
          <w:lang w:val="hy-AM"/>
        </w:rPr>
        <w:t xml:space="preserve">  </w:t>
      </w:r>
      <w:r w:rsidRPr="0093002B">
        <w:rPr>
          <w:rFonts w:ascii="GHEA Grapalat" w:hAnsi="GHEA Grapalat" w:cs="GHEA Grapalat"/>
          <w:b/>
          <w:sz w:val="20"/>
          <w:szCs w:val="20"/>
          <w:lang w:val="hy-AM"/>
        </w:rPr>
        <w:t xml:space="preserve"> </w:t>
      </w:r>
      <w:r w:rsidRPr="0093002B">
        <w:rPr>
          <w:rFonts w:ascii="GHEA Grapalat" w:hAnsi="GHEA Grapalat" w:cs="GHEA Grapalat"/>
          <w:b/>
          <w:sz w:val="18"/>
          <w:szCs w:val="18"/>
          <w:lang w:val="hy-AM"/>
        </w:rPr>
        <w:t xml:space="preserve">         (պայմանագրի ապահովում)</w:t>
      </w:r>
    </w:p>
    <w:p w14:paraId="330A321E" w14:textId="77777777" w:rsidR="00665B9A" w:rsidRPr="0093002B" w:rsidRDefault="00665B9A" w:rsidP="00665B9A">
      <w:pPr>
        <w:rPr>
          <w:rFonts w:ascii="GHEA Grapalat" w:hAnsi="GHEA Grapalat" w:cs="GHEA Grapalat"/>
          <w:b/>
          <w:sz w:val="20"/>
          <w:szCs w:val="20"/>
          <w:lang w:val="hy-AM"/>
        </w:rPr>
      </w:pPr>
    </w:p>
    <w:p w14:paraId="2931776D" w14:textId="77777777" w:rsidR="00665B9A" w:rsidRPr="0093002B" w:rsidRDefault="00665B9A" w:rsidP="00665B9A">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69BF5D5C" w14:textId="77777777" w:rsidR="00665B9A" w:rsidRPr="0093002B" w:rsidRDefault="00665B9A" w:rsidP="00665B9A">
      <w:pPr>
        <w:rPr>
          <w:rFonts w:ascii="GHEA Grapalat" w:hAnsi="GHEA Grapalat" w:cs="GHEA Grapalat"/>
          <w:sz w:val="20"/>
          <w:szCs w:val="20"/>
          <w:lang w:val="hy-AM"/>
        </w:rPr>
      </w:pPr>
    </w:p>
    <w:p w14:paraId="6D6D82ED" w14:textId="77777777" w:rsidR="00665B9A" w:rsidRPr="0093002B" w:rsidRDefault="00665B9A" w:rsidP="00665B9A">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1D44A0DB" w14:textId="77777777" w:rsidR="00665B9A" w:rsidRPr="0093002B" w:rsidRDefault="00665B9A" w:rsidP="00665B9A">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CDBB49E" w14:textId="77777777" w:rsidR="00665B9A" w:rsidRPr="0093002B" w:rsidRDefault="00665B9A" w:rsidP="00665B9A">
      <w:pPr>
        <w:ind w:firstLine="708"/>
        <w:jc w:val="both"/>
        <w:rPr>
          <w:rFonts w:ascii="GHEA Grapalat" w:hAnsi="GHEA Grapalat" w:cs="GHEA Grapalat"/>
          <w:sz w:val="20"/>
          <w:szCs w:val="20"/>
          <w:lang w:val="hy-AM"/>
        </w:rPr>
      </w:pPr>
    </w:p>
    <w:p w14:paraId="43AD010B" w14:textId="77777777" w:rsidR="00665B9A" w:rsidRPr="0093002B" w:rsidRDefault="00665B9A" w:rsidP="00665B9A">
      <w:pPr>
        <w:ind w:left="360"/>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1. Համաձայնության առարկան</w:t>
      </w:r>
    </w:p>
    <w:p w14:paraId="5F0DCF59" w14:textId="77777777" w:rsidR="00665B9A" w:rsidRPr="0093002B" w:rsidRDefault="00665B9A" w:rsidP="00665B9A">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2FD866B2" w14:textId="77777777" w:rsidR="00665B9A" w:rsidRPr="0093002B" w:rsidRDefault="00665B9A" w:rsidP="00665B9A">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1.1 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1BE87A95" w14:textId="77777777" w:rsidR="00665B9A" w:rsidRPr="0093002B" w:rsidRDefault="00665B9A" w:rsidP="00665B9A">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40B35748" w14:textId="77777777" w:rsidR="00665B9A" w:rsidRPr="0093002B" w:rsidRDefault="00665B9A" w:rsidP="00665B9A">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3B2844FD" w14:textId="77777777" w:rsidR="00665B9A" w:rsidRPr="0093002B" w:rsidRDefault="00665B9A" w:rsidP="00665B9A">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12EB83F7" w14:textId="77777777" w:rsidR="00665B9A" w:rsidRPr="0093002B" w:rsidRDefault="00665B9A" w:rsidP="00665B9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0325D57" w14:textId="77777777" w:rsidR="00665B9A" w:rsidRPr="0093002B" w:rsidRDefault="00665B9A" w:rsidP="00665B9A">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5733BECD" w14:textId="77777777" w:rsidR="00665B9A" w:rsidRPr="0093002B" w:rsidRDefault="00665B9A" w:rsidP="00665B9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72BA366" w14:textId="77777777" w:rsidR="00665B9A" w:rsidRPr="0093002B" w:rsidRDefault="00665B9A" w:rsidP="00665B9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60287398" w14:textId="77777777" w:rsidR="00665B9A" w:rsidRPr="0093002B" w:rsidRDefault="00665B9A" w:rsidP="00665B9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AE76BA8" w14:textId="77777777" w:rsidR="00665B9A" w:rsidRPr="0093002B" w:rsidRDefault="00665B9A" w:rsidP="00665B9A">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B19D2E9" w14:textId="77777777" w:rsidR="00665B9A" w:rsidRPr="0093002B" w:rsidRDefault="00665B9A" w:rsidP="00665B9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p>
    <w:p w14:paraId="58BD2E67" w14:textId="77777777" w:rsidR="00665B9A" w:rsidRPr="0093002B" w:rsidRDefault="00665B9A" w:rsidP="00665B9A">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1.5 Պատվիրատուն Վճարող բանկին կարող է ներկայացնել այլ լրացուցիչ փաստաթղթեր:</w:t>
      </w:r>
    </w:p>
    <w:p w14:paraId="6CAA05B3" w14:textId="77777777" w:rsidR="00665B9A" w:rsidRPr="0093002B" w:rsidRDefault="00665B9A" w:rsidP="00665B9A">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1A98D87" w14:textId="77777777" w:rsidR="00665B9A" w:rsidRPr="0093002B" w:rsidRDefault="00665B9A" w:rsidP="00665B9A">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բանկը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վճարման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ստանալուց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հետո՝</w:t>
      </w:r>
      <w:r w:rsidRPr="0093002B">
        <w:rPr>
          <w:rFonts w:ascii="GHEA Grapalat" w:hAnsi="GHEA Grapalat" w:cs="GHEA Grapalat"/>
          <w:sz w:val="20"/>
          <w:szCs w:val="20"/>
          <w:lang w:val="pt-BR"/>
        </w:rPr>
        <w:t xml:space="preserve"> 2 (</w:t>
      </w:r>
      <w:r w:rsidRPr="0093002B">
        <w:rPr>
          <w:rFonts w:ascii="GHEA Grapalat" w:hAnsi="GHEA Grapalat" w:cs="GHEA Grapalat"/>
          <w:sz w:val="20"/>
          <w:szCs w:val="20"/>
        </w:rPr>
        <w:t>երկու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աշխատանքային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օրվա</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ընթացքում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պետք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տեղեկացնի</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Պատվիրատուին՝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գրավոր</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ձևով</w:t>
      </w:r>
      <w:r w:rsidRPr="0093002B">
        <w:rPr>
          <w:rFonts w:ascii="GHEA Grapalat" w:hAnsi="GHEA Grapalat" w:cs="GHEA Grapalat"/>
          <w:sz w:val="20"/>
          <w:szCs w:val="20"/>
          <w:lang w:val="pt-BR"/>
        </w:rPr>
        <w:t>:</w:t>
      </w:r>
    </w:p>
    <w:p w14:paraId="70A7444A" w14:textId="77777777" w:rsidR="00665B9A" w:rsidRPr="0093002B" w:rsidRDefault="00665B9A" w:rsidP="00665B9A">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BF3B953" w14:textId="77777777" w:rsidR="00665B9A" w:rsidRPr="0093002B" w:rsidRDefault="00665B9A" w:rsidP="00665B9A">
      <w:pPr>
        <w:jc w:val="both"/>
        <w:rPr>
          <w:rFonts w:ascii="GHEA Grapalat" w:hAnsi="GHEA Grapalat" w:cs="GHEA Grapalat"/>
          <w:sz w:val="20"/>
          <w:szCs w:val="20"/>
          <w:lang w:val="hy-AM"/>
        </w:rPr>
      </w:pPr>
    </w:p>
    <w:p w14:paraId="30199B77" w14:textId="77777777" w:rsidR="00665B9A" w:rsidRPr="0093002B" w:rsidRDefault="00665B9A" w:rsidP="00665B9A">
      <w:pPr>
        <w:ind w:left="360"/>
        <w:jc w:val="center"/>
        <w:rPr>
          <w:rFonts w:ascii="GHEA Grapalat" w:hAnsi="GHEA Grapalat" w:cs="GHEA Grapalat"/>
          <w:b/>
          <w:bCs/>
          <w:sz w:val="20"/>
          <w:szCs w:val="20"/>
          <w:lang w:val="hy-AM"/>
        </w:rPr>
      </w:pPr>
      <w:r w:rsidRPr="0093002B">
        <w:rPr>
          <w:rFonts w:ascii="GHEA Grapalat" w:hAnsi="GHEA Grapalat" w:cs="GHEA Grapalat"/>
          <w:b/>
          <w:bCs/>
          <w:sz w:val="20"/>
          <w:szCs w:val="20"/>
          <w:lang w:val="hy-AM"/>
        </w:rPr>
        <w:t>2. Այլ պայմաններ</w:t>
      </w:r>
    </w:p>
    <w:p w14:paraId="616DF6CD" w14:textId="77777777" w:rsidR="00665B9A" w:rsidRPr="0093002B" w:rsidRDefault="00665B9A" w:rsidP="00665B9A">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52A1F6C1" w14:textId="77777777" w:rsidR="00665B9A" w:rsidRPr="0093002B" w:rsidRDefault="00665B9A" w:rsidP="00665B9A">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A84339D" w14:textId="77777777" w:rsidR="00665B9A" w:rsidRPr="0093002B" w:rsidRDefault="00665B9A" w:rsidP="00665B9A">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CBCDE49" w14:textId="77777777" w:rsidR="00665B9A" w:rsidRPr="0093002B" w:rsidDel="00A13215" w:rsidRDefault="00665B9A" w:rsidP="00665B9A">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4A85E99" w14:textId="77777777" w:rsidR="00665B9A" w:rsidRPr="0093002B" w:rsidRDefault="00665B9A" w:rsidP="00665B9A">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A4209BF" w14:textId="77777777" w:rsidR="00665B9A" w:rsidRPr="0093002B" w:rsidRDefault="00665B9A" w:rsidP="00665B9A">
      <w:pPr>
        <w:ind w:firstLine="567"/>
        <w:jc w:val="both"/>
        <w:rPr>
          <w:rFonts w:ascii="GHEA Grapalat" w:hAnsi="GHEA Grapalat" w:cs="GHEA Grapalat"/>
          <w:sz w:val="20"/>
          <w:szCs w:val="20"/>
          <w:lang w:val="hy-AM"/>
        </w:rPr>
      </w:pPr>
    </w:p>
    <w:p w14:paraId="427CA905" w14:textId="77777777" w:rsidR="00665B9A" w:rsidRPr="0093002B" w:rsidRDefault="00665B9A" w:rsidP="00665B9A">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436D0D57" w14:textId="77777777" w:rsidR="00665B9A" w:rsidRPr="0093002B" w:rsidRDefault="00665B9A" w:rsidP="00665B9A">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49A5AB5B" w14:textId="77777777" w:rsidR="00665B9A" w:rsidRPr="0093002B" w:rsidRDefault="00665B9A" w:rsidP="00665B9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անվանումը</w:t>
      </w:r>
    </w:p>
    <w:p w14:paraId="73AB9959" w14:textId="77777777" w:rsidR="00665B9A" w:rsidRPr="0093002B" w:rsidRDefault="00665B9A" w:rsidP="00665B9A">
      <w:pPr>
        <w:jc w:val="both"/>
        <w:rPr>
          <w:rFonts w:ascii="GHEA Grapalat" w:hAnsi="GHEA Grapalat"/>
          <w:sz w:val="20"/>
          <w:szCs w:val="20"/>
          <w:u w:val="single"/>
          <w:vertAlign w:val="superscript"/>
          <w:lang w:val="hy-AM"/>
        </w:rPr>
      </w:pPr>
      <w:r w:rsidRPr="0093002B">
        <w:rPr>
          <w:rFonts w:ascii="GHEA Grapalat" w:hAnsi="GHEA Grapalat"/>
          <w:sz w:val="20"/>
          <w:szCs w:val="20"/>
          <w:vertAlign w:val="superscript"/>
          <w:lang w:val="hy-AM"/>
        </w:rPr>
        <w:t xml:space="preserve"> </w:t>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1926DCA0" w14:textId="77777777" w:rsidR="00665B9A" w:rsidRPr="0093002B" w:rsidRDefault="00665B9A" w:rsidP="00665B9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հասցեն</w:t>
      </w:r>
    </w:p>
    <w:p w14:paraId="02EAB22E" w14:textId="77777777" w:rsidR="00665B9A" w:rsidRPr="0093002B" w:rsidRDefault="00665B9A" w:rsidP="00665B9A">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00C25034" w14:textId="77777777" w:rsidR="00665B9A" w:rsidRPr="0093002B" w:rsidRDefault="00665B9A" w:rsidP="00665B9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ընկերությանը սպասարկող բանկի անվանումը</w:t>
      </w:r>
    </w:p>
    <w:p w14:paraId="398B84EE" w14:textId="77777777" w:rsidR="00665B9A" w:rsidRPr="0093002B" w:rsidRDefault="00665B9A" w:rsidP="00665B9A">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3877651D" w14:textId="77777777" w:rsidR="00665B9A" w:rsidRPr="0093002B" w:rsidRDefault="00665B9A" w:rsidP="00665B9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576EDB48" w14:textId="77777777" w:rsidR="00665B9A" w:rsidRPr="0093002B" w:rsidRDefault="00665B9A" w:rsidP="00665B9A">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52DF3983" w14:textId="77777777" w:rsidR="00665B9A" w:rsidRPr="0093002B" w:rsidRDefault="00665B9A" w:rsidP="00665B9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58AE470E" w14:textId="77777777" w:rsidR="00665B9A" w:rsidRPr="0093002B" w:rsidRDefault="00665B9A" w:rsidP="00665B9A">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30E8D694" w14:textId="77777777" w:rsidR="00665B9A" w:rsidRPr="0093002B" w:rsidRDefault="00665B9A" w:rsidP="00665B9A">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6F7CB438" w14:textId="77777777" w:rsidR="00665B9A" w:rsidRPr="0093002B" w:rsidRDefault="00665B9A" w:rsidP="00665B9A">
      <w:pPr>
        <w:jc w:val="both"/>
        <w:rPr>
          <w:rFonts w:ascii="GHEA Grapalat" w:hAnsi="GHEA Grapalat"/>
          <w:sz w:val="20"/>
          <w:szCs w:val="20"/>
          <w:lang w:val="hy-AM"/>
        </w:rPr>
      </w:pPr>
      <w:r w:rsidRPr="0093002B">
        <w:rPr>
          <w:rFonts w:ascii="GHEA Grapalat" w:hAnsi="GHEA Grapalat"/>
          <w:sz w:val="20"/>
          <w:szCs w:val="20"/>
          <w:lang w:val="hy-AM"/>
        </w:rPr>
        <w:t>Կ.Տ</w:t>
      </w:r>
    </w:p>
    <w:p w14:paraId="1E1ABAFD" w14:textId="77777777" w:rsidR="00665B9A" w:rsidRPr="0093002B" w:rsidRDefault="00665B9A" w:rsidP="00665B9A">
      <w:pPr>
        <w:jc w:val="both"/>
        <w:rPr>
          <w:rFonts w:ascii="GHEA Grapalat" w:hAnsi="GHEA Grapalat"/>
          <w:sz w:val="20"/>
          <w:szCs w:val="20"/>
          <w:lang w:val="hy-AM"/>
        </w:rPr>
      </w:pPr>
    </w:p>
    <w:p w14:paraId="02842C18" w14:textId="77777777" w:rsidR="00665B9A" w:rsidRPr="0093002B" w:rsidRDefault="00665B9A" w:rsidP="00665B9A">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239C4054" w14:textId="77777777" w:rsidR="00665B9A" w:rsidRPr="0093002B" w:rsidRDefault="00665B9A" w:rsidP="00665B9A">
      <w:pPr>
        <w:jc w:val="center"/>
        <w:rPr>
          <w:rFonts w:ascii="GHEA Grapalat" w:hAnsi="GHEA Grapalat" w:cs="GHEA Grapalat"/>
          <w:sz w:val="20"/>
          <w:szCs w:val="20"/>
          <w:lang w:val="hy-AM"/>
        </w:rPr>
      </w:pPr>
    </w:p>
    <w:p w14:paraId="3C5CA56B" w14:textId="77777777" w:rsidR="00665B9A" w:rsidRPr="0093002B" w:rsidRDefault="00665B9A" w:rsidP="00665B9A">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93002B">
        <w:rPr>
          <w:rFonts w:ascii="GHEA Grapalat" w:hAnsi="GHEA Grapalat" w:cs="Sylfaen"/>
          <w:i/>
          <w:sz w:val="20"/>
          <w:szCs w:val="20"/>
          <w:lang w:val="hy-AM"/>
        </w:rPr>
        <w:t xml:space="preserve">* </w:t>
      </w:r>
      <w:r w:rsidRPr="0093002B">
        <w:rPr>
          <w:rFonts w:ascii="GHEA Grapalat" w:hAnsi="GHEA Grapalat"/>
          <w:i/>
          <w:sz w:val="20"/>
          <w:szCs w:val="20"/>
          <w:lang w:val="hy-AM"/>
        </w:rPr>
        <w:t>լրացվում է հանձնաժողովի քարտուղարի կողմից` մինչև հրավերը տեղեկագրում հրապարակելը:</w:t>
      </w:r>
    </w:p>
    <w:p w14:paraId="4942CE9D" w14:textId="77777777" w:rsidR="00665B9A" w:rsidRPr="0093002B" w:rsidRDefault="00665B9A" w:rsidP="00665B9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2FD4796" w14:textId="77777777" w:rsidR="00665B9A" w:rsidRPr="0093002B" w:rsidRDefault="00665B9A" w:rsidP="00665B9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B00434" w14:textId="77777777" w:rsidR="00665B9A" w:rsidRPr="0093002B" w:rsidRDefault="00665B9A" w:rsidP="00665B9A">
      <w:pPr>
        <w:pStyle w:val="31"/>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65B9A" w:rsidRPr="0093002B" w14:paraId="243DD6DC" w14:textId="77777777" w:rsidTr="000802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9E405E" w14:textId="77777777" w:rsidR="00665B9A" w:rsidRPr="0093002B" w:rsidRDefault="00665B9A" w:rsidP="000802FB">
            <w:pPr>
              <w:rPr>
                <w:rFonts w:ascii="GHEA Grapalat" w:hAnsi="GHEA Grapalat" w:cs="Sylfaen"/>
                <w:b/>
                <w:bCs/>
                <w:sz w:val="20"/>
                <w:szCs w:val="20"/>
                <w:lang w:val="hy-AM"/>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p w14:paraId="72182B30" w14:textId="77777777" w:rsidR="00665B9A" w:rsidRPr="0093002B" w:rsidRDefault="00665B9A" w:rsidP="000802FB">
            <w:pPr>
              <w:jc w:val="center"/>
              <w:rPr>
                <w:rFonts w:ascii="GHEA Grapalat" w:hAnsi="GHEA Grapalat" w:cs="Arial"/>
                <w:bCs/>
                <w:i/>
                <w:sz w:val="20"/>
                <w:szCs w:val="20"/>
              </w:rPr>
            </w:pPr>
          </w:p>
        </w:tc>
      </w:tr>
      <w:tr w:rsidR="00665B9A" w:rsidRPr="0093002B" w14:paraId="0C9C864F" w14:textId="77777777" w:rsidTr="000802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688AAA" w14:textId="77777777" w:rsidR="00665B9A" w:rsidRPr="0093002B" w:rsidRDefault="00665B9A" w:rsidP="000802FB">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665B9A" w:rsidRPr="0093002B" w14:paraId="0901D45E"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D94390" w14:textId="77777777" w:rsidR="00665B9A" w:rsidRPr="0093002B" w:rsidRDefault="00665B9A" w:rsidP="000802FB">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Ներկայացման</w:t>
            </w:r>
            <w:r w:rsidRPr="0093002B">
              <w:rPr>
                <w:rFonts w:ascii="GHEA Grapalat" w:hAnsi="GHEA Grapalat" w:cs="Arial"/>
                <w:sz w:val="20"/>
                <w:szCs w:val="20"/>
              </w:rPr>
              <w:t xml:space="preserve"> </w:t>
            </w:r>
            <w:r w:rsidRPr="0093002B">
              <w:rPr>
                <w:rFonts w:ascii="GHEA Grapalat" w:hAnsi="GHEA Grapalat" w:cs="Sylfaen"/>
                <w:sz w:val="20"/>
                <w:szCs w:val="20"/>
              </w:rPr>
              <w:t>ամսաթիվը</w:t>
            </w:r>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665B9A" w:rsidRPr="0093002B" w14:paraId="03BADB0B"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3CC0BD" w14:textId="77777777" w:rsidR="00665B9A" w:rsidRPr="0093002B" w:rsidRDefault="00665B9A" w:rsidP="000802FB">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 xml:space="preserve">(Ընկերություն </w:t>
            </w:r>
            <w:r w:rsidRPr="0093002B">
              <w:rPr>
                <w:rFonts w:ascii="GHEA Grapalat" w:hAnsi="GHEA Grapalat" w:cs="Arial"/>
                <w:sz w:val="20"/>
                <w:szCs w:val="20"/>
              </w:rPr>
              <w:t>`</w:t>
            </w:r>
          </w:p>
        </w:tc>
      </w:tr>
      <w:tr w:rsidR="00665B9A" w:rsidRPr="0093002B" w14:paraId="599C5CD9"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71FA4E" w14:textId="77777777" w:rsidR="00665B9A" w:rsidRPr="0093002B" w:rsidRDefault="00665B9A" w:rsidP="000802FB">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ն սպասարկող Ֆինանսական կազմակերպություն </w:t>
            </w:r>
            <w:r w:rsidRPr="0093002B">
              <w:rPr>
                <w:rFonts w:ascii="GHEA Grapalat" w:hAnsi="GHEA Grapalat" w:cs="Sylfaen"/>
                <w:sz w:val="20"/>
                <w:szCs w:val="20"/>
              </w:rPr>
              <w:t>(</w:t>
            </w:r>
            <w:r w:rsidRPr="0093002B">
              <w:rPr>
                <w:rFonts w:ascii="GHEA Grapalat" w:hAnsi="GHEA Grapalat" w:cs="Arial"/>
                <w:sz w:val="20"/>
                <w:szCs w:val="20"/>
              </w:rPr>
              <w:t xml:space="preserve"> </w:t>
            </w:r>
            <w:r w:rsidRPr="0093002B">
              <w:rPr>
                <w:rFonts w:ascii="GHEA Grapalat" w:hAnsi="GHEA Grapalat" w:cs="Sylfaen"/>
                <w:sz w:val="20"/>
                <w:szCs w:val="20"/>
              </w:rPr>
              <w:t>բանկ)</w:t>
            </w:r>
            <w:r w:rsidRPr="0093002B">
              <w:rPr>
                <w:rFonts w:ascii="GHEA Grapalat" w:hAnsi="GHEA Grapalat" w:cs="Arial"/>
                <w:sz w:val="20"/>
                <w:szCs w:val="20"/>
              </w:rPr>
              <w:t>`</w:t>
            </w:r>
          </w:p>
        </w:tc>
      </w:tr>
      <w:tr w:rsidR="00665B9A" w:rsidRPr="0093002B" w14:paraId="28B2DE39"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2DADB" w14:textId="77777777" w:rsidR="00665B9A" w:rsidRPr="0093002B" w:rsidRDefault="00665B9A" w:rsidP="000802FB">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 </w:t>
            </w:r>
            <w:r w:rsidRPr="0093002B">
              <w:rPr>
                <w:rFonts w:ascii="GHEA Grapalat" w:hAnsi="GHEA Grapalat" w:cs="Sylfaen"/>
                <w:sz w:val="20"/>
                <w:szCs w:val="20"/>
              </w:rPr>
              <w:t>հաշվի</w:t>
            </w:r>
            <w:r w:rsidRPr="0093002B">
              <w:rPr>
                <w:rFonts w:ascii="GHEA Grapalat" w:hAnsi="GHEA Grapalat" w:cs="Arial"/>
                <w:sz w:val="20"/>
                <w:szCs w:val="20"/>
              </w:rPr>
              <w:t xml:space="preserve"> </w:t>
            </w:r>
            <w:r w:rsidRPr="0093002B">
              <w:rPr>
                <w:rFonts w:ascii="GHEA Grapalat" w:hAnsi="GHEA Grapalat" w:cs="Sylfaen"/>
                <w:sz w:val="20"/>
                <w:szCs w:val="20"/>
              </w:rPr>
              <w:t>համարը</w:t>
            </w:r>
            <w:r w:rsidRPr="0093002B">
              <w:rPr>
                <w:rFonts w:ascii="GHEA Grapalat" w:hAnsi="GHEA Grapalat" w:cs="Arial"/>
                <w:sz w:val="20"/>
                <w:szCs w:val="20"/>
              </w:rPr>
              <w:t>`</w:t>
            </w:r>
          </w:p>
        </w:tc>
      </w:tr>
      <w:tr w:rsidR="00665B9A" w:rsidRPr="0093002B" w14:paraId="41D93CC2"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04024D" w14:textId="77777777" w:rsidR="00665B9A" w:rsidRPr="0093002B" w:rsidRDefault="00665B9A" w:rsidP="000802FB">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665B9A" w:rsidRPr="0093002B" w14:paraId="0A185A09"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FCB0D3" w14:textId="77777777" w:rsidR="00665B9A" w:rsidRPr="0093002B" w:rsidRDefault="00665B9A" w:rsidP="000802FB">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665B9A" w:rsidRPr="0093002B" w14:paraId="110FC8E9"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42B467" w14:textId="0CF349BF" w:rsidR="00665B9A" w:rsidRPr="0093002B" w:rsidRDefault="00665B9A" w:rsidP="000802FB">
            <w:pPr>
              <w:rPr>
                <w:rFonts w:ascii="GHEA Grapalat" w:hAnsi="GHEA Grapalat" w:cs="Arial"/>
                <w:sz w:val="20"/>
                <w:szCs w:val="20"/>
              </w:rPr>
            </w:pPr>
            <w:r w:rsidRPr="005E1F72">
              <w:rPr>
                <w:rFonts w:ascii="GHEA Grapalat" w:hAnsi="GHEA Grapalat" w:cs="Sylfaen"/>
                <w:sz w:val="20"/>
                <w:szCs w:val="20"/>
                <w:lang w:val="hy-AM"/>
              </w:rPr>
              <w:t>9</w:t>
            </w:r>
            <w:r w:rsidRPr="005E1F72">
              <w:rPr>
                <w:rFonts w:ascii="GHEA Grapalat" w:hAnsi="GHEA Grapalat" w:cs="Sylfaen"/>
                <w:sz w:val="20"/>
                <w:szCs w:val="20"/>
              </w:rPr>
              <w:t>. 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Arial"/>
                <w:sz w:val="20"/>
                <w:szCs w:val="20"/>
              </w:rPr>
              <w:t>`</w:t>
            </w:r>
            <w:r>
              <w:rPr>
                <w:rFonts w:ascii="GHEA Grapalat" w:hAnsi="GHEA Grapalat" w:cs="Arial"/>
                <w:sz w:val="20"/>
                <w:szCs w:val="20"/>
                <w:lang w:val="hy-AM"/>
              </w:rPr>
              <w:t xml:space="preserve"> </w:t>
            </w:r>
            <w:r w:rsidR="001A1DE4">
              <w:rPr>
                <w:rFonts w:ascii="GHEA Grapalat" w:hAnsi="GHEA Grapalat" w:cs="Arial"/>
                <w:sz w:val="20"/>
                <w:szCs w:val="20"/>
                <w:lang w:val="hy-AM"/>
              </w:rPr>
              <w:t xml:space="preserve"> ՀՀ ԱՆ</w:t>
            </w:r>
            <w:r w:rsidR="001A1DE4" w:rsidRPr="00095A8A">
              <w:rPr>
                <w:rFonts w:ascii="GHEA Grapalat" w:hAnsi="GHEA Grapalat" w:cs="Sylfaen"/>
                <w:color w:val="000000"/>
                <w:sz w:val="20"/>
                <w:szCs w:val="20"/>
              </w:rPr>
              <w:t xml:space="preserve"> </w:t>
            </w:r>
            <w:r w:rsidR="001A1DE4">
              <w:rPr>
                <w:rFonts w:ascii="GHEA Grapalat" w:hAnsi="GHEA Grapalat" w:cs="Sylfaen"/>
                <w:color w:val="000000"/>
                <w:sz w:val="20"/>
                <w:szCs w:val="20"/>
                <w:lang w:val="hy-AM"/>
              </w:rPr>
              <w:t>«Քրեակատարողական բժշկության կենտրոն» ՊՈԱԿ</w:t>
            </w:r>
          </w:p>
        </w:tc>
      </w:tr>
      <w:tr w:rsidR="00665B9A" w:rsidRPr="0093002B" w14:paraId="4FC9F159"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B3EEE" w14:textId="77777777" w:rsidR="00665B9A" w:rsidRPr="0093002B" w:rsidRDefault="00665B9A" w:rsidP="000802FB">
            <w:pPr>
              <w:rPr>
                <w:rFonts w:ascii="GHEA Grapalat" w:hAnsi="GHEA Grapalat" w:cs="Sylfaen"/>
                <w:sz w:val="20"/>
                <w:szCs w:val="20"/>
                <w:lang w:val="ru-RU"/>
              </w:rPr>
            </w:pPr>
            <w:r w:rsidRPr="005E1F72">
              <w:rPr>
                <w:rFonts w:ascii="GHEA Grapalat" w:hAnsi="GHEA Grapalat" w:cs="Sylfaen"/>
                <w:sz w:val="20"/>
                <w:szCs w:val="20"/>
                <w:lang w:val="ru-RU"/>
              </w:rPr>
              <w:t xml:space="preserve">10. </w:t>
            </w:r>
            <w:r w:rsidRPr="005E1F72">
              <w:rPr>
                <w:rFonts w:ascii="GHEA Grapalat" w:hAnsi="GHEA Grapalat" w:cs="Sylfaen"/>
                <w:sz w:val="20"/>
                <w:szCs w:val="20"/>
              </w:rPr>
              <w:t xml:space="preserve"> Շահառուի</w:t>
            </w:r>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1A1DE4" w:rsidRPr="0093002B" w14:paraId="63ECBEBD"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3CC8B7" w14:textId="27049814" w:rsidR="001A1DE4" w:rsidRPr="0093002B" w:rsidRDefault="001A1DE4" w:rsidP="001A1DE4">
            <w:pPr>
              <w:rPr>
                <w:rFonts w:ascii="GHEA Grapalat" w:hAnsi="GHEA Grapalat" w:cs="Arial"/>
                <w:sz w:val="20"/>
                <w:szCs w:val="20"/>
              </w:rPr>
            </w:pPr>
            <w:r w:rsidRPr="005E1F72">
              <w:rPr>
                <w:rFonts w:ascii="GHEA Grapalat" w:hAnsi="GHEA Grapalat" w:cs="Sylfaen"/>
                <w:sz w:val="20"/>
                <w:szCs w:val="20"/>
                <w:lang w:val="hy-AM"/>
              </w:rPr>
              <w:t>11</w:t>
            </w:r>
            <w:r w:rsidRPr="005E1F72">
              <w:rPr>
                <w:rFonts w:ascii="GHEA Grapalat" w:hAnsi="GHEA Grapalat" w:cs="Sylfaen"/>
                <w:sz w:val="20"/>
                <w:szCs w:val="20"/>
              </w:rPr>
              <w:t>. Շահառուի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r>
              <w:rPr>
                <w:rFonts w:ascii="GHEA Grapalat" w:hAnsi="GHEA Grapalat" w:cs="Arial"/>
                <w:sz w:val="20"/>
                <w:szCs w:val="20"/>
                <w:lang w:val="hy-AM"/>
              </w:rPr>
              <w:t xml:space="preserve"> </w:t>
            </w:r>
            <w:r w:rsidRPr="009B3BC7">
              <w:rPr>
                <w:rFonts w:ascii="GHEA Grapalat" w:hAnsi="GHEA Grapalat" w:cs="Sylfaen"/>
                <w:b/>
                <w:sz w:val="20"/>
                <w:szCs w:val="20"/>
              </w:rPr>
              <w:t>02675763</w:t>
            </w:r>
            <w:r>
              <w:rPr>
                <w:rFonts w:ascii="GHEA Grapalat" w:hAnsi="GHEA Grapalat" w:cs="Sylfaen"/>
                <w:b/>
                <w:sz w:val="20"/>
                <w:szCs w:val="20"/>
                <w:lang w:val="hy-AM"/>
              </w:rPr>
              <w:t xml:space="preserve"> </w:t>
            </w:r>
            <w:r>
              <w:rPr>
                <w:rFonts w:ascii="GHEA Grapalat" w:hAnsi="GHEA Grapalat" w:cs="Arial"/>
                <w:b/>
                <w:sz w:val="20"/>
                <w:szCs w:val="20"/>
                <w:lang w:val="hy-AM"/>
              </w:rPr>
              <w:t xml:space="preserve"> </w:t>
            </w:r>
          </w:p>
        </w:tc>
      </w:tr>
      <w:tr w:rsidR="001A1DE4" w:rsidRPr="0093002B" w14:paraId="17538CB0"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5E4396" w14:textId="38942DB7" w:rsidR="001A1DE4" w:rsidRPr="0093002B" w:rsidRDefault="001A1DE4" w:rsidP="001A1DE4">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2</w:t>
            </w:r>
            <w:r w:rsidRPr="005E1F72">
              <w:rPr>
                <w:rFonts w:ascii="GHEA Grapalat" w:hAnsi="GHEA Grapalat" w:cs="Sylfaen"/>
                <w:sz w:val="20"/>
                <w:szCs w:val="20"/>
              </w:rPr>
              <w:t>.Շահառուի</w:t>
            </w:r>
            <w:r w:rsidRPr="005E1F72">
              <w:rPr>
                <w:rFonts w:ascii="GHEA Grapalat" w:hAnsi="GHEA Grapalat" w:cs="Sylfaen"/>
                <w:sz w:val="20"/>
                <w:szCs w:val="20"/>
                <w:lang w:val="hy-AM"/>
              </w:rPr>
              <w:t>ն</w:t>
            </w:r>
            <w:r w:rsidRPr="005E1F72">
              <w:rPr>
                <w:rFonts w:ascii="GHEA Grapalat" w:hAnsi="GHEA Grapalat" w:cs="Arial"/>
                <w:sz w:val="20"/>
                <w:szCs w:val="20"/>
              </w:rPr>
              <w:t xml:space="preserve"> </w:t>
            </w:r>
            <w:r w:rsidRPr="005E1F72">
              <w:rPr>
                <w:rFonts w:ascii="GHEA Grapalat" w:hAnsi="GHEA Grapalat" w:cs="Sylfaen"/>
                <w:sz w:val="20"/>
                <w:szCs w:val="20"/>
                <w:lang w:val="hy-AM"/>
              </w:rPr>
              <w:t xml:space="preserve"> սպասարկող Ֆինանսական կազմակերպություն</w:t>
            </w:r>
            <w:r w:rsidRPr="005E1F72">
              <w:rPr>
                <w:rFonts w:ascii="GHEA Grapalat" w:hAnsi="GHEA Grapalat" w:cs="Sylfaen"/>
                <w:sz w:val="20"/>
                <w:szCs w:val="20"/>
              </w:rPr>
              <w:t xml:space="preserve"> (բանկ)</w:t>
            </w:r>
            <w:r w:rsidRPr="005E1F72">
              <w:rPr>
                <w:rFonts w:ascii="GHEA Grapalat" w:hAnsi="GHEA Grapalat" w:cs="Arial"/>
                <w:sz w:val="20"/>
                <w:szCs w:val="20"/>
              </w:rPr>
              <w:t>`</w:t>
            </w:r>
            <w:r>
              <w:rPr>
                <w:rFonts w:ascii="GHEA Grapalat" w:hAnsi="GHEA Grapalat" w:cs="Arial"/>
                <w:sz w:val="20"/>
                <w:szCs w:val="20"/>
                <w:lang w:val="hy-AM"/>
              </w:rPr>
              <w:t xml:space="preserve"> </w:t>
            </w:r>
            <w:r w:rsidRPr="009378A7">
              <w:rPr>
                <w:rFonts w:ascii="GHEA Grapalat" w:hAnsi="GHEA Grapalat" w:cs="Arial"/>
                <w:b/>
                <w:sz w:val="20"/>
                <w:szCs w:val="20"/>
                <w:lang w:val="hy-AM"/>
              </w:rPr>
              <w:t>ՀՀ ՖՆ Գործառնական Վարչություն</w:t>
            </w:r>
          </w:p>
        </w:tc>
      </w:tr>
      <w:tr w:rsidR="001A1DE4" w:rsidRPr="0093002B" w14:paraId="3AEFA655"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490271" w14:textId="55D1B3EE" w:rsidR="001A1DE4" w:rsidRPr="0093002B" w:rsidRDefault="001A1DE4" w:rsidP="001A1DE4">
            <w:pPr>
              <w:rPr>
                <w:rFonts w:ascii="GHEA Grapalat" w:hAnsi="GHEA Grapalat" w:cs="Arial"/>
                <w:sz w:val="20"/>
                <w:szCs w:val="20"/>
              </w:rPr>
            </w:pPr>
            <w:r w:rsidRPr="001F38C1">
              <w:rPr>
                <w:rFonts w:ascii="GHEA Grapalat" w:hAnsi="GHEA Grapalat" w:cs="Sylfaen"/>
                <w:sz w:val="20"/>
                <w:szCs w:val="20"/>
              </w:rPr>
              <w:t>1</w:t>
            </w:r>
            <w:r w:rsidRPr="001F38C1">
              <w:rPr>
                <w:rFonts w:ascii="GHEA Grapalat" w:hAnsi="GHEA Grapalat" w:cs="Sylfaen"/>
                <w:sz w:val="20"/>
                <w:szCs w:val="20"/>
                <w:lang w:val="hy-AM"/>
              </w:rPr>
              <w:t>3</w:t>
            </w:r>
            <w:r w:rsidRPr="001F38C1">
              <w:rPr>
                <w:rFonts w:ascii="GHEA Grapalat" w:hAnsi="GHEA Grapalat" w:cs="Sylfaen"/>
                <w:sz w:val="20"/>
                <w:szCs w:val="20"/>
              </w:rPr>
              <w:t>.Շահառուի</w:t>
            </w:r>
            <w:r w:rsidRPr="001F38C1">
              <w:rPr>
                <w:rFonts w:ascii="GHEA Grapalat" w:hAnsi="GHEA Grapalat" w:cs="Arial"/>
                <w:sz w:val="20"/>
                <w:szCs w:val="20"/>
              </w:rPr>
              <w:t xml:space="preserve"> </w:t>
            </w:r>
            <w:r w:rsidRPr="001F38C1">
              <w:rPr>
                <w:rFonts w:ascii="GHEA Grapalat" w:hAnsi="GHEA Grapalat" w:cs="Sylfaen"/>
                <w:sz w:val="20"/>
                <w:szCs w:val="20"/>
              </w:rPr>
              <w:t>հաշվի</w:t>
            </w:r>
            <w:r w:rsidRPr="001F38C1">
              <w:rPr>
                <w:rFonts w:ascii="GHEA Grapalat" w:hAnsi="GHEA Grapalat" w:cs="Arial"/>
                <w:sz w:val="20"/>
                <w:szCs w:val="20"/>
              </w:rPr>
              <w:t xml:space="preserve"> </w:t>
            </w:r>
            <w:r w:rsidRPr="001F38C1">
              <w:rPr>
                <w:rFonts w:ascii="GHEA Grapalat" w:hAnsi="GHEA Grapalat" w:cs="Sylfaen"/>
                <w:sz w:val="20"/>
                <w:szCs w:val="20"/>
              </w:rPr>
              <w:t>համարը</w:t>
            </w:r>
            <w:r w:rsidRPr="001F38C1">
              <w:rPr>
                <w:rFonts w:ascii="GHEA Grapalat" w:hAnsi="GHEA Grapalat" w:cs="Arial"/>
                <w:sz w:val="20"/>
                <w:szCs w:val="20"/>
              </w:rPr>
              <w:t xml:space="preserve"> (</w:t>
            </w:r>
            <w:r w:rsidRPr="001F38C1">
              <w:rPr>
                <w:rFonts w:ascii="GHEA Grapalat" w:hAnsi="GHEA Grapalat" w:cs="Sylfaen"/>
                <w:sz w:val="20"/>
                <w:szCs w:val="20"/>
              </w:rPr>
              <w:t>հշ</w:t>
            </w:r>
            <w:r w:rsidRPr="001F38C1">
              <w:rPr>
                <w:rFonts w:ascii="GHEA Grapalat" w:hAnsi="GHEA Grapalat" w:cs="Arial"/>
                <w:sz w:val="20"/>
                <w:szCs w:val="20"/>
              </w:rPr>
              <w:t>.N)</w:t>
            </w:r>
            <w:r w:rsidRPr="001F38C1">
              <w:rPr>
                <w:rFonts w:ascii="GHEA Grapalat" w:hAnsi="GHEA Grapalat" w:cs="Arial"/>
                <w:sz w:val="20"/>
                <w:szCs w:val="20"/>
                <w:lang w:val="hy-AM"/>
              </w:rPr>
              <w:t xml:space="preserve"> </w:t>
            </w:r>
            <w:r>
              <w:rPr>
                <w:rFonts w:ascii="GHEA Grapalat" w:hAnsi="GHEA Grapalat" w:cs="Arial"/>
                <w:b/>
                <w:sz w:val="20"/>
                <w:szCs w:val="20"/>
                <w:lang w:val="hy-AM"/>
              </w:rPr>
              <w:t xml:space="preserve"> ՀՀ 900018007345</w:t>
            </w:r>
          </w:p>
        </w:tc>
      </w:tr>
      <w:tr w:rsidR="00665B9A" w:rsidRPr="0093002B" w14:paraId="4BBA4C2C"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CCD955" w14:textId="77777777" w:rsidR="00665B9A" w:rsidRPr="0093002B" w:rsidRDefault="00665B9A" w:rsidP="000802FB">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.Գումարը</w:t>
            </w:r>
            <w:r w:rsidRPr="0093002B">
              <w:rPr>
                <w:rFonts w:ascii="GHEA Grapalat" w:hAnsi="GHEA Grapalat" w:cs="Arial"/>
                <w:sz w:val="20"/>
                <w:szCs w:val="20"/>
              </w:rPr>
              <w:t xml:space="preserve"> </w:t>
            </w:r>
            <w:r w:rsidRPr="0093002B">
              <w:rPr>
                <w:rFonts w:ascii="GHEA Grapalat" w:hAnsi="GHEA Grapalat" w:cs="Arial"/>
                <w:sz w:val="20"/>
                <w:szCs w:val="20"/>
                <w:lang w:val="ru-RU"/>
              </w:rPr>
              <w:t>(</w:t>
            </w:r>
            <w:r w:rsidRPr="0093002B">
              <w:rPr>
                <w:rFonts w:ascii="GHEA Grapalat" w:hAnsi="GHEA Grapalat" w:cs="Sylfaen"/>
                <w:sz w:val="20"/>
                <w:szCs w:val="20"/>
              </w:rPr>
              <w:t>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ru-RU"/>
              </w:rPr>
              <w:t>)</w:t>
            </w:r>
            <w:r w:rsidRPr="0093002B">
              <w:rPr>
                <w:rFonts w:ascii="GHEA Grapalat" w:hAnsi="GHEA Grapalat" w:cs="Arial"/>
                <w:sz w:val="20"/>
                <w:szCs w:val="20"/>
              </w:rPr>
              <w:t>`</w:t>
            </w:r>
          </w:p>
        </w:tc>
      </w:tr>
      <w:tr w:rsidR="00665B9A" w:rsidRPr="0093002B" w14:paraId="0935D461" w14:textId="77777777" w:rsidTr="000802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0919F6" w14:textId="77777777" w:rsidR="00665B9A" w:rsidRPr="0093002B" w:rsidRDefault="00665B9A" w:rsidP="000802FB">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 xml:space="preserve">Ակցեպտավորված գումարը՝ </w:t>
            </w:r>
            <w:r w:rsidRPr="0093002B">
              <w:rPr>
                <w:rFonts w:ascii="GHEA Grapalat" w:hAnsi="GHEA Grapalat" w:cs="Sylfaen"/>
                <w:sz w:val="20"/>
                <w:szCs w:val="20"/>
              </w:rPr>
              <w:t xml:space="preserve"> (թվերով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665B9A" w:rsidRPr="0093002B" w14:paraId="215B1992"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2130D4" w14:textId="77777777" w:rsidR="00665B9A" w:rsidRPr="0093002B" w:rsidRDefault="00665B9A" w:rsidP="000802FB">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.Արժույթը</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կոդով</w:t>
            </w:r>
            <w:r w:rsidRPr="0093002B">
              <w:rPr>
                <w:rFonts w:ascii="GHEA Grapalat" w:hAnsi="GHEA Grapalat" w:cs="Arial"/>
                <w:sz w:val="20"/>
                <w:szCs w:val="20"/>
              </w:rPr>
              <w:t>)`</w:t>
            </w:r>
          </w:p>
        </w:tc>
      </w:tr>
      <w:tr w:rsidR="00665B9A" w:rsidRPr="0093002B" w14:paraId="360ACBEE"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F0C6E3" w14:textId="77777777" w:rsidR="00665B9A" w:rsidRPr="0093002B" w:rsidRDefault="00665B9A" w:rsidP="000802FB">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.Գործարքի</w:t>
            </w:r>
            <w:r w:rsidRPr="0093002B">
              <w:rPr>
                <w:rFonts w:ascii="GHEA Grapalat" w:hAnsi="GHEA Grapalat" w:cs="Arial"/>
                <w:sz w:val="20"/>
                <w:szCs w:val="20"/>
              </w:rPr>
              <w:t xml:space="preserve"> (</w:t>
            </w:r>
            <w:r w:rsidRPr="0093002B">
              <w:rPr>
                <w:rFonts w:ascii="GHEA Grapalat" w:hAnsi="GHEA Grapalat" w:cs="Sylfaen"/>
                <w:sz w:val="20"/>
                <w:szCs w:val="20"/>
              </w:rPr>
              <w:t>վճարման</w:t>
            </w:r>
            <w:r w:rsidRPr="0093002B">
              <w:rPr>
                <w:rFonts w:ascii="GHEA Grapalat" w:hAnsi="GHEA Grapalat" w:cs="Arial"/>
                <w:sz w:val="20"/>
                <w:szCs w:val="20"/>
              </w:rPr>
              <w:t xml:space="preserve">) </w:t>
            </w:r>
            <w:r w:rsidRPr="0093002B">
              <w:rPr>
                <w:rFonts w:ascii="GHEA Grapalat" w:hAnsi="GHEA Grapalat" w:cs="Sylfaen"/>
                <w:sz w:val="20"/>
                <w:szCs w:val="20"/>
              </w:rPr>
              <w:t>նպատակը</w:t>
            </w:r>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r w:rsidRPr="0093002B">
              <w:rPr>
                <w:rFonts w:ascii="GHEA Grapalat" w:hAnsi="GHEA Grapalat" w:cs="Sylfaen"/>
                <w:bCs/>
                <w:i/>
                <w:sz w:val="20"/>
                <w:szCs w:val="20"/>
                <w:lang w:val="hy-AM"/>
              </w:rPr>
              <w:t>պայմանագրի կատարման</w:t>
            </w:r>
            <w:r w:rsidRPr="0093002B">
              <w:rPr>
                <w:rFonts w:ascii="GHEA Grapalat" w:hAnsi="GHEA Grapalat" w:cs="Sylfaen"/>
                <w:bCs/>
                <w:i/>
                <w:sz w:val="20"/>
                <w:szCs w:val="20"/>
              </w:rPr>
              <w:t xml:space="preserve"> ապահովմ</w:t>
            </w:r>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665B9A" w:rsidRPr="0093002B" w14:paraId="09F67AAB" w14:textId="77777777" w:rsidTr="000802FB">
        <w:trPr>
          <w:trHeight w:val="424"/>
        </w:trPr>
        <w:tc>
          <w:tcPr>
            <w:tcW w:w="10980" w:type="dxa"/>
            <w:gridSpan w:val="2"/>
            <w:tcBorders>
              <w:top w:val="single" w:sz="4" w:space="0" w:color="auto"/>
              <w:left w:val="single" w:sz="4" w:space="0" w:color="auto"/>
              <w:right w:val="single" w:sz="4" w:space="0" w:color="000000"/>
            </w:tcBorders>
            <w:noWrap/>
            <w:vAlign w:val="bottom"/>
          </w:tcPr>
          <w:p w14:paraId="573E3EA7" w14:textId="77777777" w:rsidR="00665B9A" w:rsidRPr="0093002B" w:rsidRDefault="00665B9A" w:rsidP="000802FB">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r w:rsidRPr="0093002B">
              <w:rPr>
                <w:rFonts w:ascii="GHEA Grapalat" w:hAnsi="GHEA Grapalat" w:cs="Sylfaen"/>
                <w:sz w:val="20"/>
                <w:szCs w:val="20"/>
                <w:lang w:val="hy-AM"/>
              </w:rPr>
              <w:t>պ</w:t>
            </w:r>
            <w:r w:rsidRPr="0093002B">
              <w:rPr>
                <w:rFonts w:ascii="GHEA Grapalat" w:hAnsi="GHEA Grapalat" w:cs="Sylfaen"/>
                <w:sz w:val="20"/>
                <w:szCs w:val="20"/>
              </w:rPr>
              <w:t xml:space="preserve">այմանագրի </w:t>
            </w:r>
            <w:r w:rsidRPr="0093002B">
              <w:rPr>
                <w:rFonts w:ascii="GHEA Grapalat" w:hAnsi="GHEA Grapalat" w:cs="Arial"/>
                <w:sz w:val="20"/>
                <w:szCs w:val="20"/>
              </w:rPr>
              <w:t xml:space="preserve"> </w:t>
            </w:r>
            <w:r w:rsidRPr="0093002B">
              <w:rPr>
                <w:rFonts w:ascii="GHEA Grapalat" w:hAnsi="GHEA Grapalat" w:cs="Sylfaen"/>
                <w:sz w:val="20"/>
                <w:szCs w:val="20"/>
              </w:rPr>
              <w:t>ծածկագիրը</w:t>
            </w:r>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p>
        </w:tc>
      </w:tr>
      <w:tr w:rsidR="00665B9A" w:rsidRPr="0093002B" w14:paraId="76F44788"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CC981C" w14:textId="77777777" w:rsidR="00665B9A" w:rsidRPr="00065577" w:rsidRDefault="00665B9A" w:rsidP="000802FB">
            <w:pPr>
              <w:rPr>
                <w:rFonts w:ascii="GHEA Grapalat" w:hAnsi="GHEA Grapalat" w:cs="Sylfaen"/>
                <w:sz w:val="20"/>
                <w:szCs w:val="20"/>
                <w:lang w:val="en-GB"/>
              </w:rPr>
            </w:pPr>
            <w:r w:rsidRPr="0093002B">
              <w:rPr>
                <w:rFonts w:ascii="GHEA Grapalat" w:hAnsi="GHEA Grapalat" w:cs="Sylfaen"/>
                <w:sz w:val="20"/>
                <w:szCs w:val="20"/>
                <w:lang w:val="hy-AM"/>
              </w:rPr>
              <w:t>19. Վճարման պայմանները՝                                &lt;ակցեպտավորված վճարում&gt;</w:t>
            </w:r>
          </w:p>
        </w:tc>
      </w:tr>
      <w:tr w:rsidR="00665B9A" w:rsidRPr="0093002B" w14:paraId="1DFE9B2B" w14:textId="77777777" w:rsidTr="000802FB">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6912B0" w14:textId="77777777" w:rsidR="00665B9A" w:rsidRPr="00065577" w:rsidRDefault="00665B9A" w:rsidP="000802FB">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r w:rsidRPr="0093002B">
              <w:rPr>
                <w:rFonts w:ascii="GHEA Grapalat" w:hAnsi="GHEA Grapalat" w:cs="Sylfaen"/>
                <w:sz w:val="20"/>
                <w:szCs w:val="20"/>
              </w:rPr>
              <w:t>էջ</w:t>
            </w:r>
          </w:p>
        </w:tc>
      </w:tr>
      <w:tr w:rsidR="00665B9A" w:rsidRPr="0093002B" w14:paraId="3C34C3F3" w14:textId="77777777" w:rsidTr="000802FB">
        <w:trPr>
          <w:trHeight w:val="2194"/>
        </w:trPr>
        <w:tc>
          <w:tcPr>
            <w:tcW w:w="5616" w:type="dxa"/>
            <w:tcBorders>
              <w:top w:val="nil"/>
              <w:left w:val="single" w:sz="4" w:space="0" w:color="auto"/>
              <w:bottom w:val="single" w:sz="4" w:space="0" w:color="auto"/>
              <w:right w:val="single" w:sz="4" w:space="0" w:color="auto"/>
            </w:tcBorders>
            <w:noWrap/>
            <w:vAlign w:val="bottom"/>
          </w:tcPr>
          <w:p w14:paraId="4B93810F" w14:textId="77777777" w:rsidR="00665B9A" w:rsidRPr="0093002B" w:rsidRDefault="00665B9A" w:rsidP="000802FB">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ա. Շահառուի ստորագրությունները</w:t>
            </w:r>
          </w:p>
          <w:p w14:paraId="74CAFE61" w14:textId="77777777" w:rsidR="00665B9A" w:rsidRPr="0093002B" w:rsidRDefault="00665B9A" w:rsidP="000802FB">
            <w:pPr>
              <w:rPr>
                <w:rFonts w:ascii="GHEA Grapalat" w:hAnsi="GHEA Grapalat" w:cs="Sylfaen"/>
                <w:sz w:val="20"/>
                <w:szCs w:val="20"/>
              </w:rPr>
            </w:pPr>
          </w:p>
          <w:p w14:paraId="2A8DB897" w14:textId="77777777" w:rsidR="00665B9A" w:rsidRPr="0093002B" w:rsidRDefault="00665B9A" w:rsidP="000802FB">
            <w:pPr>
              <w:jc w:val="right"/>
              <w:rPr>
                <w:rFonts w:ascii="GHEA Grapalat" w:hAnsi="GHEA Grapalat" w:cs="Tahoma"/>
                <w:sz w:val="20"/>
                <w:szCs w:val="20"/>
              </w:rPr>
            </w:pPr>
            <w:r w:rsidRPr="0093002B">
              <w:rPr>
                <w:rFonts w:ascii="GHEA Grapalat" w:hAnsi="GHEA Grapalat" w:cs="Tahoma"/>
                <w:sz w:val="20"/>
                <w:szCs w:val="20"/>
              </w:rPr>
              <w:t>/____________________/</w:t>
            </w:r>
          </w:p>
          <w:p w14:paraId="19EF3B52" w14:textId="77777777" w:rsidR="00665B9A" w:rsidRPr="0093002B" w:rsidRDefault="00665B9A" w:rsidP="000802FB">
            <w:pPr>
              <w:rPr>
                <w:rFonts w:ascii="GHEA Grapalat" w:hAnsi="GHEA Grapalat" w:cs="Tahoma"/>
                <w:sz w:val="20"/>
                <w:szCs w:val="20"/>
              </w:rPr>
            </w:pPr>
          </w:p>
          <w:p w14:paraId="09C370B0" w14:textId="77777777" w:rsidR="00665B9A" w:rsidRPr="0093002B" w:rsidRDefault="00665B9A" w:rsidP="000802FB">
            <w:pPr>
              <w:rPr>
                <w:rFonts w:ascii="GHEA Grapalat" w:hAnsi="GHEA Grapalat" w:cs="Sylfaen"/>
                <w:sz w:val="20"/>
                <w:szCs w:val="20"/>
              </w:rPr>
            </w:pPr>
          </w:p>
          <w:p w14:paraId="29C6D6BF" w14:textId="77777777" w:rsidR="00665B9A" w:rsidRPr="0093002B" w:rsidRDefault="00665B9A" w:rsidP="000802FB">
            <w:pPr>
              <w:jc w:val="right"/>
              <w:rPr>
                <w:rFonts w:ascii="GHEA Grapalat" w:hAnsi="GHEA Grapalat" w:cs="Sylfaen"/>
                <w:sz w:val="20"/>
                <w:szCs w:val="20"/>
              </w:rPr>
            </w:pPr>
            <w:r w:rsidRPr="0093002B">
              <w:rPr>
                <w:rFonts w:ascii="GHEA Grapalat" w:hAnsi="GHEA Grapalat" w:cs="Tahoma"/>
                <w:sz w:val="20"/>
                <w:szCs w:val="20"/>
              </w:rPr>
              <w:t>/____________________/</w:t>
            </w:r>
          </w:p>
          <w:p w14:paraId="4C2929D0" w14:textId="77777777" w:rsidR="00665B9A" w:rsidRPr="0093002B" w:rsidRDefault="00665B9A" w:rsidP="000802FB">
            <w:pPr>
              <w:rPr>
                <w:rFonts w:ascii="GHEA Grapalat" w:hAnsi="GHEA Grapalat" w:cs="Sylfaen"/>
                <w:sz w:val="20"/>
                <w:szCs w:val="20"/>
              </w:rPr>
            </w:pPr>
          </w:p>
          <w:p w14:paraId="6235F4E4" w14:textId="77777777" w:rsidR="00665B9A" w:rsidRPr="0093002B" w:rsidRDefault="00665B9A" w:rsidP="000802FB">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4B00B0FC" w14:textId="77777777" w:rsidR="00665B9A" w:rsidRPr="0093002B" w:rsidRDefault="00665B9A" w:rsidP="000802FB">
            <w:pPr>
              <w:rPr>
                <w:rFonts w:ascii="GHEA Grapalat" w:hAnsi="GHEA Grapalat" w:cs="Sylfaen"/>
                <w:sz w:val="20"/>
                <w:szCs w:val="20"/>
              </w:rPr>
            </w:pPr>
            <w:r w:rsidRPr="0093002B">
              <w:rPr>
                <w:rFonts w:ascii="GHEA Grapalat" w:hAnsi="GHEA Grapalat" w:cs="Sylfaen"/>
                <w:sz w:val="20"/>
                <w:szCs w:val="20"/>
              </w:rPr>
              <w:t xml:space="preserve">                                                                             Կ.Տ.</w:t>
            </w:r>
          </w:p>
          <w:p w14:paraId="74928B6F" w14:textId="77777777" w:rsidR="00665B9A" w:rsidRPr="0093002B" w:rsidRDefault="00665B9A" w:rsidP="000802F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34FC2400" w14:textId="77777777" w:rsidR="00665B9A" w:rsidRPr="0093002B" w:rsidRDefault="00665B9A" w:rsidP="000802FB">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r w:rsidRPr="0093002B">
              <w:rPr>
                <w:rFonts w:ascii="GHEA Grapalat" w:hAnsi="GHEA Grapalat" w:cs="Sylfaen"/>
                <w:sz w:val="20"/>
                <w:szCs w:val="20"/>
              </w:rPr>
              <w:t>Վճարողի ստորագրությունները`</w:t>
            </w:r>
          </w:p>
          <w:p w14:paraId="47FDE572" w14:textId="77777777" w:rsidR="00665B9A" w:rsidRPr="0093002B" w:rsidRDefault="00665B9A" w:rsidP="000802FB">
            <w:pPr>
              <w:jc w:val="right"/>
              <w:rPr>
                <w:rFonts w:ascii="GHEA Grapalat" w:hAnsi="GHEA Grapalat" w:cs="Sylfaen"/>
                <w:sz w:val="20"/>
                <w:szCs w:val="20"/>
              </w:rPr>
            </w:pPr>
          </w:p>
          <w:p w14:paraId="72583142" w14:textId="77777777" w:rsidR="00665B9A" w:rsidRPr="0093002B" w:rsidRDefault="00665B9A" w:rsidP="000802FB">
            <w:pPr>
              <w:rPr>
                <w:rFonts w:ascii="GHEA Grapalat" w:hAnsi="GHEA Grapalat" w:cs="Sylfaen"/>
                <w:sz w:val="20"/>
                <w:szCs w:val="20"/>
              </w:rPr>
            </w:pPr>
            <w:r w:rsidRPr="0093002B">
              <w:rPr>
                <w:rFonts w:ascii="GHEA Grapalat" w:hAnsi="GHEA Grapalat" w:cs="Tahoma"/>
                <w:sz w:val="20"/>
                <w:szCs w:val="20"/>
              </w:rPr>
              <w:t xml:space="preserve">                                               /____________________/</w:t>
            </w:r>
          </w:p>
          <w:p w14:paraId="3C66B1EE" w14:textId="77777777" w:rsidR="00665B9A" w:rsidRPr="0093002B" w:rsidRDefault="00665B9A" w:rsidP="000802FB">
            <w:pPr>
              <w:jc w:val="right"/>
              <w:rPr>
                <w:rFonts w:ascii="GHEA Grapalat" w:hAnsi="GHEA Grapalat" w:cs="Tahoma"/>
                <w:sz w:val="20"/>
                <w:szCs w:val="20"/>
              </w:rPr>
            </w:pPr>
          </w:p>
          <w:p w14:paraId="4AC4C22A" w14:textId="77777777" w:rsidR="00665B9A" w:rsidRPr="0093002B" w:rsidRDefault="00665B9A" w:rsidP="000802FB">
            <w:pPr>
              <w:jc w:val="right"/>
              <w:rPr>
                <w:rFonts w:ascii="GHEA Grapalat" w:hAnsi="GHEA Grapalat" w:cs="Tahoma"/>
                <w:sz w:val="20"/>
                <w:szCs w:val="20"/>
              </w:rPr>
            </w:pPr>
          </w:p>
          <w:p w14:paraId="7959A2C4" w14:textId="77777777" w:rsidR="00665B9A" w:rsidRPr="0093002B" w:rsidRDefault="00665B9A" w:rsidP="000802FB">
            <w:pPr>
              <w:jc w:val="right"/>
              <w:rPr>
                <w:rFonts w:ascii="GHEA Grapalat" w:hAnsi="GHEA Grapalat" w:cs="Sylfaen"/>
                <w:sz w:val="20"/>
                <w:szCs w:val="20"/>
              </w:rPr>
            </w:pPr>
            <w:r w:rsidRPr="0093002B">
              <w:rPr>
                <w:rFonts w:ascii="GHEA Grapalat" w:hAnsi="GHEA Grapalat" w:cs="Tahoma"/>
                <w:sz w:val="20"/>
                <w:szCs w:val="20"/>
              </w:rPr>
              <w:t>/____________________/</w:t>
            </w:r>
          </w:p>
          <w:p w14:paraId="7EC62D6A" w14:textId="77777777" w:rsidR="00665B9A" w:rsidRPr="0093002B" w:rsidRDefault="00665B9A" w:rsidP="000802FB">
            <w:pPr>
              <w:jc w:val="right"/>
              <w:rPr>
                <w:rFonts w:ascii="GHEA Grapalat" w:hAnsi="GHEA Grapalat" w:cs="Sylfaen"/>
                <w:sz w:val="20"/>
                <w:szCs w:val="20"/>
              </w:rPr>
            </w:pPr>
          </w:p>
          <w:p w14:paraId="13C93139" w14:textId="77777777" w:rsidR="00665B9A" w:rsidRPr="0093002B" w:rsidRDefault="00665B9A" w:rsidP="000802FB">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287218F9" w14:textId="77777777" w:rsidR="00665B9A" w:rsidRPr="0093002B" w:rsidRDefault="00665B9A" w:rsidP="000802FB">
            <w:pPr>
              <w:jc w:val="right"/>
              <w:rPr>
                <w:rFonts w:ascii="GHEA Grapalat" w:hAnsi="GHEA Grapalat" w:cs="Sylfaen"/>
                <w:sz w:val="20"/>
                <w:szCs w:val="20"/>
              </w:rPr>
            </w:pPr>
          </w:p>
        </w:tc>
      </w:tr>
      <w:tr w:rsidR="00665B9A" w:rsidRPr="0093002B" w14:paraId="5DCC8B7C" w14:textId="77777777" w:rsidTr="000802FB">
        <w:trPr>
          <w:trHeight w:val="2058"/>
        </w:trPr>
        <w:tc>
          <w:tcPr>
            <w:tcW w:w="5616" w:type="dxa"/>
            <w:tcBorders>
              <w:top w:val="single" w:sz="4" w:space="0" w:color="auto"/>
              <w:left w:val="single" w:sz="4" w:space="0" w:color="auto"/>
              <w:right w:val="single" w:sz="4" w:space="0" w:color="auto"/>
            </w:tcBorders>
            <w:noWrap/>
            <w:vAlign w:val="bottom"/>
          </w:tcPr>
          <w:p w14:paraId="4F4E23A8" w14:textId="77777777" w:rsidR="00665B9A" w:rsidRPr="0093002B" w:rsidRDefault="00665B9A" w:rsidP="000802FB">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03BAD0D5" w14:textId="77777777" w:rsidR="00665B9A" w:rsidRPr="0093002B" w:rsidRDefault="00665B9A" w:rsidP="000802FB">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30EA24F7" w14:textId="77777777" w:rsidR="00665B9A" w:rsidRPr="0093002B" w:rsidRDefault="00665B9A" w:rsidP="000802FB">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2198EA4E" w14:textId="77777777" w:rsidR="00665B9A" w:rsidRPr="0093002B" w:rsidRDefault="00665B9A" w:rsidP="000802FB">
            <w:pPr>
              <w:rPr>
                <w:rFonts w:ascii="GHEA Grapalat" w:hAnsi="GHEA Grapalat" w:cs="Sylfaen"/>
                <w:sz w:val="20"/>
                <w:szCs w:val="20"/>
              </w:rPr>
            </w:pPr>
            <w:r w:rsidRPr="0093002B">
              <w:rPr>
                <w:rFonts w:ascii="GHEA Grapalat" w:hAnsi="GHEA Grapalat" w:cs="Sylfaen"/>
                <w:sz w:val="20"/>
                <w:szCs w:val="20"/>
              </w:rPr>
              <w:t xml:space="preserve">  </w:t>
            </w:r>
          </w:p>
          <w:p w14:paraId="02616C42" w14:textId="77777777" w:rsidR="00665B9A" w:rsidRPr="0093002B" w:rsidRDefault="00665B9A" w:rsidP="000802FB">
            <w:pPr>
              <w:rPr>
                <w:rFonts w:ascii="GHEA Grapalat" w:hAnsi="GHEA Grapalat" w:cs="Sylfaen"/>
                <w:sz w:val="20"/>
                <w:szCs w:val="20"/>
              </w:rPr>
            </w:pPr>
            <w:r w:rsidRPr="0093002B">
              <w:rPr>
                <w:rFonts w:ascii="GHEA Grapalat" w:hAnsi="GHEA Grapalat" w:cs="Sylfaen"/>
                <w:sz w:val="20"/>
                <w:szCs w:val="20"/>
              </w:rPr>
              <w:t xml:space="preserve">                                                       /ստորագրություն/</w:t>
            </w:r>
          </w:p>
          <w:p w14:paraId="6E82E31C" w14:textId="77777777" w:rsidR="00665B9A" w:rsidRPr="0093002B" w:rsidRDefault="00665B9A" w:rsidP="000802FB">
            <w:pPr>
              <w:rPr>
                <w:rFonts w:ascii="GHEA Grapalat" w:hAnsi="GHEA Grapalat" w:cs="Tahoma"/>
                <w:sz w:val="20"/>
                <w:szCs w:val="20"/>
              </w:rPr>
            </w:pPr>
          </w:p>
          <w:p w14:paraId="2E4F9FC9" w14:textId="77777777" w:rsidR="00665B9A" w:rsidRPr="0093002B" w:rsidRDefault="00665B9A" w:rsidP="000802F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FB1C11B" w14:textId="77777777" w:rsidR="00665B9A" w:rsidRPr="0093002B" w:rsidRDefault="00665B9A" w:rsidP="000802FB">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2149EF8B" w14:textId="77777777" w:rsidR="00665B9A" w:rsidRPr="0093002B" w:rsidRDefault="00665B9A" w:rsidP="000802FB">
            <w:pPr>
              <w:jc w:val="right"/>
              <w:rPr>
                <w:rFonts w:ascii="GHEA Grapalat" w:hAnsi="GHEA Grapalat" w:cs="Tahoma"/>
                <w:sz w:val="20"/>
                <w:szCs w:val="20"/>
              </w:rPr>
            </w:pPr>
          </w:p>
          <w:p w14:paraId="2C776CF5" w14:textId="77777777" w:rsidR="00665B9A" w:rsidRPr="0093002B" w:rsidRDefault="00665B9A" w:rsidP="000802FB">
            <w:pPr>
              <w:jc w:val="right"/>
              <w:rPr>
                <w:rFonts w:ascii="GHEA Grapalat" w:hAnsi="GHEA Grapalat" w:cs="Tahoma"/>
                <w:sz w:val="20"/>
                <w:szCs w:val="20"/>
              </w:rPr>
            </w:pPr>
          </w:p>
          <w:p w14:paraId="7C9BB516" w14:textId="77777777" w:rsidR="00665B9A" w:rsidRPr="0093002B" w:rsidRDefault="00665B9A" w:rsidP="000802FB">
            <w:pPr>
              <w:jc w:val="right"/>
              <w:rPr>
                <w:rFonts w:ascii="GHEA Grapalat" w:hAnsi="GHEA Grapalat" w:cs="Tahoma"/>
                <w:sz w:val="20"/>
                <w:szCs w:val="20"/>
              </w:rPr>
            </w:pPr>
            <w:r w:rsidRPr="0093002B">
              <w:rPr>
                <w:rFonts w:ascii="GHEA Grapalat" w:hAnsi="GHEA Grapalat" w:cs="Tahoma"/>
                <w:sz w:val="20"/>
                <w:szCs w:val="20"/>
              </w:rPr>
              <w:t>/____________________/</w:t>
            </w:r>
          </w:p>
          <w:p w14:paraId="7C7F1522" w14:textId="77777777" w:rsidR="00665B9A" w:rsidRPr="0093002B" w:rsidRDefault="00665B9A" w:rsidP="000802FB">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/ստորագրություն/</w:t>
            </w:r>
          </w:p>
          <w:p w14:paraId="325ABB34" w14:textId="77777777" w:rsidR="00665B9A" w:rsidRPr="0093002B" w:rsidRDefault="00665B9A" w:rsidP="000802FB">
            <w:pPr>
              <w:jc w:val="right"/>
              <w:rPr>
                <w:rFonts w:ascii="GHEA Grapalat" w:hAnsi="GHEA Grapalat" w:cs="Arial"/>
                <w:sz w:val="20"/>
                <w:szCs w:val="20"/>
                <w:lang w:val="hy-AM"/>
              </w:rPr>
            </w:pPr>
          </w:p>
        </w:tc>
      </w:tr>
      <w:tr w:rsidR="00665B9A" w:rsidRPr="0093002B" w14:paraId="1CE83455" w14:textId="77777777" w:rsidTr="000802FB">
        <w:trPr>
          <w:trHeight w:val="2194"/>
        </w:trPr>
        <w:tc>
          <w:tcPr>
            <w:tcW w:w="5616" w:type="dxa"/>
            <w:tcBorders>
              <w:top w:val="nil"/>
              <w:left w:val="single" w:sz="4" w:space="0" w:color="auto"/>
              <w:bottom w:val="single" w:sz="4" w:space="0" w:color="auto"/>
              <w:right w:val="single" w:sz="4" w:space="0" w:color="auto"/>
            </w:tcBorders>
            <w:noWrap/>
            <w:vAlign w:val="bottom"/>
          </w:tcPr>
          <w:p w14:paraId="0B100CD6" w14:textId="77777777" w:rsidR="00665B9A" w:rsidRPr="0093002B" w:rsidRDefault="00665B9A" w:rsidP="000802FB">
            <w:pPr>
              <w:rPr>
                <w:rFonts w:ascii="GHEA Grapalat" w:hAnsi="GHEA Grapalat" w:cs="Sylfaen"/>
                <w:sz w:val="20"/>
                <w:szCs w:val="20"/>
              </w:rPr>
            </w:pPr>
            <w:r w:rsidRPr="0093002B">
              <w:rPr>
                <w:rFonts w:ascii="GHEA Grapalat" w:hAnsi="GHEA Grapalat" w:cs="Sylfaen"/>
                <w:sz w:val="20"/>
                <w:szCs w:val="20"/>
              </w:rPr>
              <w:t>24.բ.                                                       Կ.Տ.</w:t>
            </w:r>
          </w:p>
          <w:p w14:paraId="01C919BB" w14:textId="77777777" w:rsidR="00665B9A" w:rsidRPr="0093002B" w:rsidRDefault="00665B9A" w:rsidP="000802FB">
            <w:pPr>
              <w:rPr>
                <w:rFonts w:ascii="GHEA Grapalat" w:hAnsi="GHEA Grapalat" w:cs="Sylfaen"/>
                <w:sz w:val="20"/>
                <w:szCs w:val="20"/>
              </w:rPr>
            </w:pPr>
          </w:p>
          <w:p w14:paraId="1AECBFF3" w14:textId="77777777" w:rsidR="00665B9A" w:rsidRPr="0093002B" w:rsidRDefault="00665B9A" w:rsidP="000802FB">
            <w:pPr>
              <w:rPr>
                <w:rFonts w:ascii="GHEA Grapalat" w:hAnsi="GHEA Grapalat" w:cs="Sylfaen"/>
                <w:sz w:val="20"/>
                <w:szCs w:val="20"/>
              </w:rPr>
            </w:pPr>
          </w:p>
          <w:p w14:paraId="078C9CC8" w14:textId="77777777" w:rsidR="00665B9A" w:rsidRPr="0093002B" w:rsidRDefault="00665B9A" w:rsidP="000802FB">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3867646C" w14:textId="77777777" w:rsidR="00665B9A" w:rsidRPr="0093002B" w:rsidRDefault="00665B9A" w:rsidP="000802FB">
            <w:pPr>
              <w:rPr>
                <w:rFonts w:ascii="GHEA Grapalat" w:hAnsi="GHEA Grapalat" w:cs="Sylfaen"/>
                <w:sz w:val="20"/>
                <w:szCs w:val="20"/>
              </w:rPr>
            </w:pPr>
          </w:p>
          <w:p w14:paraId="71844CD0" w14:textId="77777777" w:rsidR="00665B9A" w:rsidRPr="0093002B" w:rsidRDefault="00665B9A" w:rsidP="000802FB">
            <w:pPr>
              <w:rPr>
                <w:rFonts w:ascii="GHEA Grapalat" w:hAnsi="GHEA Grapalat" w:cs="Sylfaen"/>
                <w:sz w:val="20"/>
                <w:szCs w:val="20"/>
              </w:rPr>
            </w:pPr>
            <w:r w:rsidRPr="0093002B">
              <w:rPr>
                <w:rFonts w:ascii="GHEA Grapalat" w:hAnsi="GHEA Grapalat" w:cs="Sylfaen"/>
                <w:sz w:val="20"/>
                <w:szCs w:val="20"/>
              </w:rPr>
              <w:t xml:space="preserve">  </w:t>
            </w:r>
          </w:p>
          <w:p w14:paraId="7B83AFA2" w14:textId="77777777" w:rsidR="00665B9A" w:rsidRPr="0093002B" w:rsidRDefault="00665B9A" w:rsidP="000802F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5F5E599" w14:textId="77777777" w:rsidR="00665B9A" w:rsidRPr="0093002B" w:rsidRDefault="00665B9A" w:rsidP="000802FB">
            <w:pPr>
              <w:rPr>
                <w:rFonts w:ascii="GHEA Grapalat" w:hAnsi="GHEA Grapalat" w:cs="Sylfaen"/>
                <w:sz w:val="20"/>
                <w:szCs w:val="20"/>
              </w:rPr>
            </w:pPr>
            <w:r w:rsidRPr="0093002B">
              <w:rPr>
                <w:rFonts w:ascii="GHEA Grapalat" w:hAnsi="GHEA Grapalat" w:cs="Sylfaen"/>
                <w:sz w:val="20"/>
                <w:szCs w:val="20"/>
              </w:rPr>
              <w:t xml:space="preserve">23.բ.                                                                 Կ.Տ.    </w:t>
            </w:r>
          </w:p>
          <w:p w14:paraId="4575C8EB" w14:textId="77777777" w:rsidR="00665B9A" w:rsidRPr="0093002B" w:rsidRDefault="00665B9A" w:rsidP="000802FB">
            <w:pPr>
              <w:rPr>
                <w:rFonts w:ascii="GHEA Grapalat" w:hAnsi="GHEA Grapalat" w:cs="Sylfaen"/>
                <w:sz w:val="20"/>
                <w:szCs w:val="20"/>
              </w:rPr>
            </w:pPr>
          </w:p>
          <w:p w14:paraId="52A9AAE6" w14:textId="77777777" w:rsidR="00665B9A" w:rsidRPr="0093002B" w:rsidRDefault="00665B9A" w:rsidP="000802FB">
            <w:pPr>
              <w:rPr>
                <w:rFonts w:ascii="GHEA Grapalat" w:hAnsi="GHEA Grapalat" w:cs="Sylfaen"/>
                <w:sz w:val="20"/>
                <w:szCs w:val="20"/>
              </w:rPr>
            </w:pPr>
            <w:r w:rsidRPr="0093002B">
              <w:rPr>
                <w:rFonts w:ascii="GHEA Grapalat" w:hAnsi="GHEA Grapalat" w:cs="Sylfaen"/>
                <w:sz w:val="20"/>
                <w:szCs w:val="20"/>
              </w:rPr>
              <w:t xml:space="preserve">                     </w:t>
            </w:r>
          </w:p>
          <w:p w14:paraId="520E16FD" w14:textId="77777777" w:rsidR="00665B9A" w:rsidRPr="0093002B" w:rsidRDefault="00665B9A" w:rsidP="000802FB">
            <w:pPr>
              <w:rPr>
                <w:rFonts w:ascii="GHEA Grapalat" w:hAnsi="GHEA Grapalat" w:cs="Sylfaen"/>
                <w:sz w:val="20"/>
                <w:szCs w:val="20"/>
              </w:rPr>
            </w:pPr>
            <w:r w:rsidRPr="0093002B">
              <w:rPr>
                <w:rFonts w:ascii="GHEA Grapalat" w:hAnsi="GHEA Grapalat" w:cs="Sylfaen"/>
                <w:sz w:val="20"/>
                <w:szCs w:val="20"/>
              </w:rPr>
              <w:t>23.</w:t>
            </w:r>
            <w:r w:rsidRPr="0093002B">
              <w:rPr>
                <w:rFonts w:ascii="GHEA Grapalat" w:hAnsi="GHEA Grapalat" w:cs="Sylfaen"/>
                <w:sz w:val="20"/>
                <w:szCs w:val="20"/>
                <w:lang w:val="hy-AM"/>
              </w:rPr>
              <w:t>գ</w:t>
            </w:r>
            <w:r w:rsidRPr="0093002B">
              <w:rPr>
                <w:rFonts w:ascii="GHEA Grapalat" w:hAnsi="GHEA Grapalat" w:cs="Sylfaen"/>
                <w:sz w:val="20"/>
                <w:szCs w:val="20"/>
              </w:rPr>
              <w:t xml:space="preserve">.Կատարման ամսաթիվը`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0194D529" w14:textId="77777777" w:rsidR="00665B9A" w:rsidRPr="0093002B" w:rsidRDefault="00665B9A" w:rsidP="000802FB">
            <w:pPr>
              <w:rPr>
                <w:rFonts w:ascii="GHEA Grapalat" w:hAnsi="GHEA Grapalat" w:cs="Sylfaen"/>
                <w:sz w:val="20"/>
                <w:szCs w:val="20"/>
              </w:rPr>
            </w:pPr>
          </w:p>
          <w:p w14:paraId="45C232ED" w14:textId="77777777" w:rsidR="00665B9A" w:rsidRPr="0093002B" w:rsidRDefault="00665B9A" w:rsidP="000802FB">
            <w:pPr>
              <w:rPr>
                <w:rFonts w:ascii="GHEA Grapalat" w:hAnsi="GHEA Grapalat" w:cs="Sylfaen"/>
                <w:sz w:val="20"/>
                <w:szCs w:val="20"/>
              </w:rPr>
            </w:pPr>
          </w:p>
          <w:p w14:paraId="46288E4F" w14:textId="77777777" w:rsidR="00665B9A" w:rsidRPr="0093002B" w:rsidRDefault="00665B9A" w:rsidP="000802FB">
            <w:pPr>
              <w:jc w:val="right"/>
              <w:rPr>
                <w:rFonts w:ascii="GHEA Grapalat" w:hAnsi="GHEA Grapalat" w:cs="Arial"/>
                <w:sz w:val="20"/>
                <w:szCs w:val="20"/>
              </w:rPr>
            </w:pPr>
          </w:p>
        </w:tc>
      </w:tr>
    </w:tbl>
    <w:p w14:paraId="41B32FED" w14:textId="77777777" w:rsidR="0034576C" w:rsidRPr="00665B9A"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rPr>
      </w:pPr>
    </w:p>
    <w:p w14:paraId="12427E47"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BF321D8"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6609D9" w14:textId="77777777" w:rsidR="0034576C" w:rsidRPr="00F566BF"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A94B461" w14:textId="77777777" w:rsidR="0034576C" w:rsidRPr="002D4DC4" w:rsidRDefault="0034576C" w:rsidP="0034576C">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5D8D250" w14:textId="77777777" w:rsidR="0034576C" w:rsidRPr="00F566BF" w:rsidRDefault="0034576C" w:rsidP="0034576C">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1A09488B" w14:textId="77777777" w:rsidR="0034576C" w:rsidRPr="00F566BF" w:rsidRDefault="0034576C" w:rsidP="0034576C">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4576C" w:rsidRPr="00F566BF" w14:paraId="2982FACC" w14:textId="77777777" w:rsidTr="000624E1">
        <w:tc>
          <w:tcPr>
            <w:tcW w:w="720" w:type="dxa"/>
            <w:tcBorders>
              <w:top w:val="single" w:sz="4" w:space="0" w:color="auto"/>
              <w:left w:val="single" w:sz="4" w:space="0" w:color="auto"/>
              <w:bottom w:val="single" w:sz="4" w:space="0" w:color="auto"/>
              <w:right w:val="single" w:sz="4" w:space="0" w:color="auto"/>
            </w:tcBorders>
          </w:tcPr>
          <w:p w14:paraId="7130AB2C" w14:textId="77777777" w:rsidR="0034576C" w:rsidRPr="00F566BF" w:rsidRDefault="0034576C" w:rsidP="000624E1">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323BD67"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D261387"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Նշված դաշտի/</w:t>
            </w:r>
          </w:p>
          <w:p w14:paraId="78C7E64D"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27DB0405" w14:textId="77777777" w:rsidR="0034576C" w:rsidRPr="00F566BF" w:rsidRDefault="0034576C" w:rsidP="000624E1">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18360AF6"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C4F3C5B"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36CB69B8"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34A378A8"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7E58A370" w14:textId="77777777" w:rsidR="0034576C" w:rsidRPr="00F566BF" w:rsidRDefault="0034576C" w:rsidP="000624E1">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4576C" w:rsidRPr="00F566BF" w14:paraId="61DE7DEA" w14:textId="77777777" w:rsidTr="000624E1">
        <w:tc>
          <w:tcPr>
            <w:tcW w:w="720" w:type="dxa"/>
            <w:tcBorders>
              <w:top w:val="single" w:sz="4" w:space="0" w:color="auto"/>
              <w:left w:val="single" w:sz="4" w:space="0" w:color="auto"/>
              <w:bottom w:val="single" w:sz="4" w:space="0" w:color="auto"/>
              <w:right w:val="single" w:sz="4" w:space="0" w:color="auto"/>
            </w:tcBorders>
          </w:tcPr>
          <w:p w14:paraId="20DC285F"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9058A32"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4937728"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84F0EF3"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BFD5CD1" w14:textId="77777777" w:rsidR="0034576C" w:rsidRPr="00F566BF" w:rsidRDefault="0034576C" w:rsidP="000624E1">
            <w:pPr>
              <w:jc w:val="center"/>
              <w:rPr>
                <w:rFonts w:ascii="GHEA Grapalat" w:hAnsi="GHEA Grapalat"/>
                <w:b/>
                <w:sz w:val="20"/>
                <w:szCs w:val="20"/>
              </w:rPr>
            </w:pPr>
            <w:r w:rsidRPr="00F566BF">
              <w:rPr>
                <w:rFonts w:ascii="GHEA Grapalat" w:hAnsi="GHEA Grapalat"/>
                <w:b/>
                <w:sz w:val="20"/>
                <w:szCs w:val="20"/>
              </w:rPr>
              <w:t>5</w:t>
            </w:r>
          </w:p>
        </w:tc>
      </w:tr>
      <w:tr w:rsidR="0034576C" w:rsidRPr="00F566BF" w14:paraId="2E056EDC" w14:textId="77777777" w:rsidTr="000624E1">
        <w:tc>
          <w:tcPr>
            <w:tcW w:w="720" w:type="dxa"/>
            <w:tcBorders>
              <w:top w:val="single" w:sz="4" w:space="0" w:color="auto"/>
              <w:left w:val="single" w:sz="4" w:space="0" w:color="auto"/>
              <w:bottom w:val="single" w:sz="4" w:space="0" w:color="auto"/>
              <w:right w:val="single" w:sz="4" w:space="0" w:color="auto"/>
            </w:tcBorders>
          </w:tcPr>
          <w:p w14:paraId="2F91587E"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FCB57C"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ACB3C7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DBD37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94D1AAE"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4576C" w:rsidRPr="00F566BF" w14:paraId="25B5AB26" w14:textId="77777777" w:rsidTr="000624E1">
        <w:tc>
          <w:tcPr>
            <w:tcW w:w="720" w:type="dxa"/>
            <w:tcBorders>
              <w:top w:val="single" w:sz="4" w:space="0" w:color="auto"/>
              <w:left w:val="single" w:sz="4" w:space="0" w:color="auto"/>
              <w:bottom w:val="single" w:sz="4" w:space="0" w:color="auto"/>
              <w:right w:val="single" w:sz="4" w:space="0" w:color="auto"/>
            </w:tcBorders>
          </w:tcPr>
          <w:p w14:paraId="217ACC1C" w14:textId="77777777" w:rsidR="0034576C" w:rsidRPr="00F566BF" w:rsidRDefault="0034576C" w:rsidP="000624E1">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EF50E02" w14:textId="77777777" w:rsidR="0034576C" w:rsidRPr="00F566BF" w:rsidRDefault="0034576C" w:rsidP="000624E1">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1A2759A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A6A63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E44852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34576C" w:rsidRPr="00F566BF" w14:paraId="147FE260" w14:textId="77777777" w:rsidTr="000624E1">
        <w:tc>
          <w:tcPr>
            <w:tcW w:w="720" w:type="dxa"/>
            <w:tcBorders>
              <w:top w:val="single" w:sz="4" w:space="0" w:color="auto"/>
              <w:left w:val="single" w:sz="4" w:space="0" w:color="auto"/>
              <w:bottom w:val="single" w:sz="4" w:space="0" w:color="auto"/>
              <w:right w:val="single" w:sz="4" w:space="0" w:color="auto"/>
            </w:tcBorders>
          </w:tcPr>
          <w:p w14:paraId="45739344" w14:textId="77777777" w:rsidR="0034576C" w:rsidRPr="00F566BF" w:rsidRDefault="0034576C" w:rsidP="000624E1">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DE575F6" w14:textId="77777777" w:rsidR="0034576C" w:rsidRPr="00F566BF" w:rsidRDefault="0034576C" w:rsidP="000624E1">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6EB4B8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BDB9A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68876726" w14:textId="77777777" w:rsidR="0034576C" w:rsidRPr="00F566BF" w:rsidRDefault="0034576C" w:rsidP="000624E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D8CFAD7" w14:textId="77777777" w:rsidR="0034576C" w:rsidRPr="00F566BF" w:rsidRDefault="0034576C" w:rsidP="000624E1">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34576C" w:rsidRPr="00F566BF" w14:paraId="127F3EBF" w14:textId="77777777" w:rsidTr="000624E1">
        <w:tc>
          <w:tcPr>
            <w:tcW w:w="720" w:type="dxa"/>
            <w:tcBorders>
              <w:top w:val="single" w:sz="4" w:space="0" w:color="auto"/>
              <w:left w:val="single" w:sz="4" w:space="0" w:color="auto"/>
              <w:bottom w:val="single" w:sz="4" w:space="0" w:color="auto"/>
              <w:right w:val="single" w:sz="4" w:space="0" w:color="auto"/>
            </w:tcBorders>
          </w:tcPr>
          <w:p w14:paraId="091C2F4E" w14:textId="77777777" w:rsidR="0034576C" w:rsidRPr="00F566BF" w:rsidRDefault="0034576C" w:rsidP="000624E1">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94F802E" w14:textId="77777777" w:rsidR="0034576C" w:rsidRPr="00F566BF" w:rsidRDefault="0034576C" w:rsidP="000624E1">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9F52B1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821A8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3340370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18B27B6" w14:textId="77777777" w:rsidR="0034576C" w:rsidRPr="00F566BF" w:rsidRDefault="0034576C" w:rsidP="000624E1">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363B10FF" w14:textId="77777777" w:rsidTr="000624E1">
        <w:tc>
          <w:tcPr>
            <w:tcW w:w="720" w:type="dxa"/>
            <w:tcBorders>
              <w:top w:val="single" w:sz="4" w:space="0" w:color="auto"/>
              <w:left w:val="single" w:sz="4" w:space="0" w:color="auto"/>
              <w:bottom w:val="single" w:sz="4" w:space="0" w:color="auto"/>
              <w:right w:val="single" w:sz="4" w:space="0" w:color="auto"/>
            </w:tcBorders>
          </w:tcPr>
          <w:p w14:paraId="3696DFC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512DC0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91095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1FF29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6A9AC1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52782E2C" w14:textId="77777777" w:rsidTr="000624E1">
        <w:tc>
          <w:tcPr>
            <w:tcW w:w="720" w:type="dxa"/>
            <w:tcBorders>
              <w:top w:val="single" w:sz="4" w:space="0" w:color="auto"/>
              <w:left w:val="single" w:sz="4" w:space="0" w:color="auto"/>
              <w:bottom w:val="single" w:sz="4" w:space="0" w:color="auto"/>
              <w:right w:val="single" w:sz="4" w:space="0" w:color="auto"/>
            </w:tcBorders>
          </w:tcPr>
          <w:p w14:paraId="1307D40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E5E4F7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31B34C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C5EC5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4508013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F22BB4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166EB8F2" w14:textId="77777777" w:rsidTr="000624E1">
        <w:tc>
          <w:tcPr>
            <w:tcW w:w="720" w:type="dxa"/>
            <w:tcBorders>
              <w:top w:val="single" w:sz="4" w:space="0" w:color="auto"/>
              <w:left w:val="single" w:sz="4" w:space="0" w:color="auto"/>
              <w:bottom w:val="single" w:sz="4" w:space="0" w:color="auto"/>
              <w:right w:val="single" w:sz="4" w:space="0" w:color="auto"/>
            </w:tcBorders>
          </w:tcPr>
          <w:p w14:paraId="6790267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020DDA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7E4268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A6371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619B925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849131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F566BF" w14:paraId="2E138A40" w14:textId="77777777" w:rsidTr="000624E1">
        <w:tc>
          <w:tcPr>
            <w:tcW w:w="720" w:type="dxa"/>
            <w:tcBorders>
              <w:top w:val="single" w:sz="4" w:space="0" w:color="auto"/>
              <w:left w:val="single" w:sz="4" w:space="0" w:color="auto"/>
              <w:bottom w:val="single" w:sz="4" w:space="0" w:color="auto"/>
              <w:right w:val="single" w:sz="4" w:space="0" w:color="auto"/>
            </w:tcBorders>
          </w:tcPr>
          <w:p w14:paraId="30B9CFF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36CFFF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7A4858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A2EA2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5DFE964A"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w:t>
            </w:r>
            <w:r w:rsidRPr="00F566BF">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AD87BD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lastRenderedPageBreak/>
              <w:t>լրացվում է վճարողի կողմից</w:t>
            </w:r>
          </w:p>
        </w:tc>
      </w:tr>
      <w:tr w:rsidR="0034576C" w:rsidRPr="00F566BF" w14:paraId="6A669564" w14:textId="77777777" w:rsidTr="000624E1">
        <w:tc>
          <w:tcPr>
            <w:tcW w:w="720" w:type="dxa"/>
            <w:tcBorders>
              <w:top w:val="single" w:sz="4" w:space="0" w:color="auto"/>
              <w:left w:val="single" w:sz="4" w:space="0" w:color="auto"/>
              <w:bottom w:val="single" w:sz="4" w:space="0" w:color="auto"/>
              <w:right w:val="single" w:sz="4" w:space="0" w:color="auto"/>
            </w:tcBorders>
          </w:tcPr>
          <w:p w14:paraId="3EAB73F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28DC0B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265C4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B00EE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2A38835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5138F2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0264B653" w14:textId="77777777" w:rsidTr="000624E1">
        <w:tc>
          <w:tcPr>
            <w:tcW w:w="720" w:type="dxa"/>
            <w:tcBorders>
              <w:top w:val="single" w:sz="4" w:space="0" w:color="auto"/>
              <w:left w:val="single" w:sz="4" w:space="0" w:color="auto"/>
              <w:bottom w:val="single" w:sz="4" w:space="0" w:color="auto"/>
              <w:right w:val="single" w:sz="4" w:space="0" w:color="auto"/>
            </w:tcBorders>
          </w:tcPr>
          <w:p w14:paraId="7C7E0434"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97427C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827559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0C2AB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75CFC801"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F38D589"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4576C" w:rsidRPr="00F566BF" w14:paraId="4B19C718" w14:textId="77777777" w:rsidTr="000624E1">
        <w:tc>
          <w:tcPr>
            <w:tcW w:w="720" w:type="dxa"/>
            <w:tcBorders>
              <w:top w:val="single" w:sz="4" w:space="0" w:color="auto"/>
              <w:left w:val="single" w:sz="4" w:space="0" w:color="auto"/>
              <w:bottom w:val="single" w:sz="4" w:space="0" w:color="auto"/>
              <w:right w:val="single" w:sz="4" w:space="0" w:color="auto"/>
            </w:tcBorders>
          </w:tcPr>
          <w:p w14:paraId="6CB3418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3E6AF4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3DF9E6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CC73D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5284CF3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C0DDE6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459B92C6" w14:textId="77777777" w:rsidTr="000624E1">
        <w:tc>
          <w:tcPr>
            <w:tcW w:w="720" w:type="dxa"/>
            <w:tcBorders>
              <w:top w:val="single" w:sz="4" w:space="0" w:color="auto"/>
              <w:left w:val="single" w:sz="4" w:space="0" w:color="auto"/>
              <w:bottom w:val="single" w:sz="4" w:space="0" w:color="auto"/>
              <w:right w:val="single" w:sz="4" w:space="0" w:color="auto"/>
            </w:tcBorders>
          </w:tcPr>
          <w:p w14:paraId="36F7CDF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BA56C4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4388B3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4143C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AD2D75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57439042" w14:textId="77777777" w:rsidTr="000624E1">
        <w:tc>
          <w:tcPr>
            <w:tcW w:w="720" w:type="dxa"/>
            <w:tcBorders>
              <w:top w:val="single" w:sz="4" w:space="0" w:color="auto"/>
              <w:left w:val="single" w:sz="4" w:space="0" w:color="auto"/>
              <w:bottom w:val="single" w:sz="4" w:space="0" w:color="auto"/>
              <w:right w:val="single" w:sz="4" w:space="0" w:color="auto"/>
            </w:tcBorders>
          </w:tcPr>
          <w:p w14:paraId="7C5A86E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7F7198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D9A107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75FA8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5B18ABF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C8AE36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4576C" w:rsidRPr="00F566BF" w14:paraId="442ECB86" w14:textId="77777777" w:rsidTr="000624E1">
        <w:tc>
          <w:tcPr>
            <w:tcW w:w="720" w:type="dxa"/>
            <w:tcBorders>
              <w:top w:val="single" w:sz="4" w:space="0" w:color="auto"/>
              <w:left w:val="single" w:sz="4" w:space="0" w:color="auto"/>
              <w:bottom w:val="single" w:sz="4" w:space="0" w:color="auto"/>
              <w:right w:val="single" w:sz="4" w:space="0" w:color="auto"/>
            </w:tcBorders>
          </w:tcPr>
          <w:p w14:paraId="56020EA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7F87B2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29A3FC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8D3AE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2F19EE6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0DB328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34576C" w:rsidRPr="000D219F" w14:paraId="3414D47B" w14:textId="77777777" w:rsidTr="000624E1">
        <w:tc>
          <w:tcPr>
            <w:tcW w:w="720" w:type="dxa"/>
            <w:tcBorders>
              <w:top w:val="single" w:sz="4" w:space="0" w:color="auto"/>
              <w:left w:val="single" w:sz="4" w:space="0" w:color="auto"/>
              <w:bottom w:val="single" w:sz="4" w:space="0" w:color="auto"/>
              <w:right w:val="single" w:sz="4" w:space="0" w:color="auto"/>
            </w:tcBorders>
          </w:tcPr>
          <w:p w14:paraId="5242A307"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1752B18"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703129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EDAACF"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67BEB39E"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9FDAE4F"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4576C" w:rsidRPr="00F566BF" w14:paraId="1C56C680" w14:textId="77777777" w:rsidTr="000624E1">
        <w:tc>
          <w:tcPr>
            <w:tcW w:w="720" w:type="dxa"/>
            <w:tcBorders>
              <w:top w:val="single" w:sz="4" w:space="0" w:color="auto"/>
              <w:left w:val="single" w:sz="4" w:space="0" w:color="auto"/>
              <w:bottom w:val="single" w:sz="4" w:space="0" w:color="auto"/>
              <w:right w:val="single" w:sz="4" w:space="0" w:color="auto"/>
            </w:tcBorders>
          </w:tcPr>
          <w:p w14:paraId="1E284CF9"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B1DC19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F980B6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FB4B6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189BE5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4576C" w:rsidRPr="000D219F" w14:paraId="525BD7A9" w14:textId="77777777" w:rsidTr="000624E1">
        <w:tc>
          <w:tcPr>
            <w:tcW w:w="720" w:type="dxa"/>
            <w:tcBorders>
              <w:top w:val="single" w:sz="4" w:space="0" w:color="auto"/>
              <w:left w:val="single" w:sz="4" w:space="0" w:color="auto"/>
              <w:bottom w:val="single" w:sz="4" w:space="0" w:color="auto"/>
              <w:right w:val="single" w:sz="4" w:space="0" w:color="auto"/>
            </w:tcBorders>
          </w:tcPr>
          <w:p w14:paraId="4809E24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E39E77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E70939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DB1B3D"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3B0D804"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4576C" w:rsidRPr="00F566BF" w14:paraId="4F8BA5C8" w14:textId="77777777" w:rsidTr="000624E1">
        <w:tc>
          <w:tcPr>
            <w:tcW w:w="720" w:type="dxa"/>
            <w:tcBorders>
              <w:top w:val="single" w:sz="4" w:space="0" w:color="auto"/>
              <w:left w:val="single" w:sz="4" w:space="0" w:color="auto"/>
              <w:bottom w:val="single" w:sz="4" w:space="0" w:color="auto"/>
              <w:right w:val="single" w:sz="4" w:space="0" w:color="auto"/>
            </w:tcBorders>
          </w:tcPr>
          <w:p w14:paraId="286D4FC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49B4A69"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48256F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4E294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7C9163F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F566BF">
              <w:rPr>
                <w:rFonts w:ascii="GHEA Grapalat" w:hAnsi="GHEA Grapalat"/>
                <w:sz w:val="20"/>
                <w:szCs w:val="20"/>
              </w:rPr>
              <w:lastRenderedPageBreak/>
              <w:t>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0B44A19"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34576C" w:rsidRPr="000D219F" w14:paraId="35C82B7F" w14:textId="77777777" w:rsidTr="000624E1">
        <w:tc>
          <w:tcPr>
            <w:tcW w:w="720" w:type="dxa"/>
            <w:tcBorders>
              <w:top w:val="single" w:sz="4" w:space="0" w:color="auto"/>
              <w:left w:val="single" w:sz="4" w:space="0" w:color="auto"/>
              <w:bottom w:val="single" w:sz="4" w:space="0" w:color="auto"/>
              <w:right w:val="single" w:sz="4" w:space="0" w:color="auto"/>
            </w:tcBorders>
          </w:tcPr>
          <w:p w14:paraId="3B63B782" w14:textId="77777777" w:rsidR="0034576C" w:rsidRPr="00F566BF" w:rsidDel="0010680B" w:rsidRDefault="0034576C" w:rsidP="000624E1">
            <w:pPr>
              <w:jc w:val="center"/>
              <w:rPr>
                <w:rFonts w:ascii="GHEA Grapalat" w:hAnsi="GHEA Grapalat"/>
                <w:sz w:val="20"/>
                <w:szCs w:val="20"/>
                <w:lang w:val="hy-AM"/>
              </w:rPr>
            </w:pPr>
            <w:r w:rsidRPr="00F566BF">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B83C57F" w14:textId="77777777" w:rsidR="0034576C" w:rsidRPr="00F566BF" w:rsidRDefault="0034576C" w:rsidP="000624E1">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93CA01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D624B6" w14:textId="77777777" w:rsidR="0034576C" w:rsidRPr="00F566BF" w:rsidRDefault="0034576C" w:rsidP="000624E1">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334B4737" w14:textId="77777777" w:rsidR="0034576C" w:rsidRPr="00F566BF" w:rsidRDefault="0034576C" w:rsidP="000624E1">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69F7CE70"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2B78723"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4576C" w:rsidRPr="00F566BF" w14:paraId="43BE174D" w14:textId="77777777" w:rsidTr="000624E1">
        <w:tc>
          <w:tcPr>
            <w:tcW w:w="720" w:type="dxa"/>
            <w:tcBorders>
              <w:top w:val="single" w:sz="4" w:space="0" w:color="auto"/>
              <w:left w:val="single" w:sz="4" w:space="0" w:color="auto"/>
              <w:bottom w:val="single" w:sz="4" w:space="0" w:color="auto"/>
              <w:right w:val="single" w:sz="4" w:space="0" w:color="auto"/>
            </w:tcBorders>
          </w:tcPr>
          <w:p w14:paraId="5B39828C"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85225C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28012DF"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60A4B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549CDB8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209F717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FD183E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34576C" w:rsidRPr="000D219F" w14:paraId="3EBC8DC6" w14:textId="77777777" w:rsidTr="000624E1">
        <w:tc>
          <w:tcPr>
            <w:tcW w:w="720" w:type="dxa"/>
            <w:tcBorders>
              <w:top w:val="single" w:sz="4" w:space="0" w:color="auto"/>
              <w:left w:val="single" w:sz="4" w:space="0" w:color="auto"/>
              <w:bottom w:val="single" w:sz="4" w:space="0" w:color="auto"/>
              <w:right w:val="single" w:sz="4" w:space="0" w:color="auto"/>
            </w:tcBorders>
          </w:tcPr>
          <w:p w14:paraId="6E90AB6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F0C84B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4CCC9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51310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1CD24BD5"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AB3FB00" w14:textId="77777777" w:rsidR="0034576C" w:rsidRPr="00F566BF" w:rsidRDefault="0034576C" w:rsidP="000624E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5B119E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263C544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737A87E7" w14:textId="77777777" w:rsidR="0034576C" w:rsidRPr="00F566BF" w:rsidRDefault="0034576C" w:rsidP="000624E1">
            <w:pPr>
              <w:jc w:val="center"/>
              <w:rPr>
                <w:rFonts w:ascii="GHEA Grapalat" w:hAnsi="GHEA Grapalat"/>
                <w:sz w:val="20"/>
                <w:szCs w:val="20"/>
                <w:lang w:val="hy-AM"/>
              </w:rPr>
            </w:pPr>
          </w:p>
        </w:tc>
      </w:tr>
      <w:tr w:rsidR="0034576C" w:rsidRPr="000D219F" w14:paraId="70099005" w14:textId="77777777" w:rsidTr="000624E1">
        <w:tc>
          <w:tcPr>
            <w:tcW w:w="720" w:type="dxa"/>
            <w:tcBorders>
              <w:top w:val="single" w:sz="4" w:space="0" w:color="auto"/>
              <w:left w:val="single" w:sz="4" w:space="0" w:color="auto"/>
              <w:bottom w:val="single" w:sz="4" w:space="0" w:color="auto"/>
              <w:right w:val="single" w:sz="4" w:space="0" w:color="auto"/>
            </w:tcBorders>
            <w:vAlign w:val="center"/>
          </w:tcPr>
          <w:p w14:paraId="6297AB49" w14:textId="77777777" w:rsidR="0034576C" w:rsidRPr="00F566BF" w:rsidRDefault="0034576C" w:rsidP="000624E1">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F92FED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5483AF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0B68C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պարտադիր` </w:t>
            </w:r>
          </w:p>
          <w:p w14:paraId="23C0748A"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943938C"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20802B4B"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4576C" w:rsidRPr="00F566BF" w14:paraId="3F36E891" w14:textId="77777777" w:rsidTr="000624E1">
        <w:tc>
          <w:tcPr>
            <w:tcW w:w="720" w:type="dxa"/>
            <w:tcBorders>
              <w:top w:val="single" w:sz="4" w:space="0" w:color="auto"/>
              <w:left w:val="single" w:sz="4" w:space="0" w:color="auto"/>
              <w:bottom w:val="single" w:sz="4" w:space="0" w:color="auto"/>
              <w:right w:val="single" w:sz="4" w:space="0" w:color="auto"/>
            </w:tcBorders>
          </w:tcPr>
          <w:p w14:paraId="39E6FD5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D92A1D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D5792C4"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A6452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6CB74B0B"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EC6E47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34576C" w:rsidRPr="00F566BF" w14:paraId="098A6FA1" w14:textId="77777777" w:rsidTr="000624E1">
        <w:tc>
          <w:tcPr>
            <w:tcW w:w="720" w:type="dxa"/>
            <w:tcBorders>
              <w:top w:val="single" w:sz="4" w:space="0" w:color="auto"/>
              <w:left w:val="single" w:sz="4" w:space="0" w:color="auto"/>
              <w:bottom w:val="single" w:sz="4" w:space="0" w:color="auto"/>
              <w:right w:val="single" w:sz="4" w:space="0" w:color="auto"/>
            </w:tcBorders>
            <w:vAlign w:val="center"/>
          </w:tcPr>
          <w:p w14:paraId="3884E5E2" w14:textId="77777777" w:rsidR="0034576C" w:rsidRPr="00F566BF" w:rsidRDefault="0034576C" w:rsidP="000624E1">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D73D57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FD0D8D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1BD38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պարտադիր` </w:t>
            </w:r>
          </w:p>
          <w:p w14:paraId="288E9B9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1F3B684"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7DADA471"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4576C" w:rsidRPr="00F566BF" w14:paraId="3571C695" w14:textId="77777777" w:rsidTr="000624E1">
        <w:tc>
          <w:tcPr>
            <w:tcW w:w="720" w:type="dxa"/>
            <w:tcBorders>
              <w:top w:val="single" w:sz="4" w:space="0" w:color="auto"/>
              <w:left w:val="single" w:sz="4" w:space="0" w:color="auto"/>
              <w:bottom w:val="single" w:sz="4" w:space="0" w:color="auto"/>
              <w:right w:val="single" w:sz="4" w:space="0" w:color="auto"/>
            </w:tcBorders>
          </w:tcPr>
          <w:p w14:paraId="1EE91F2C"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05DB0D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5567B2D"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C0616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7C65E0D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B6FA74B" w14:textId="77777777" w:rsidR="0034576C" w:rsidRPr="00F566BF" w:rsidRDefault="0034576C" w:rsidP="000624E1">
            <w:pPr>
              <w:jc w:val="center"/>
              <w:rPr>
                <w:rFonts w:ascii="GHEA Grapalat" w:hAnsi="GHEA Grapalat"/>
                <w:sz w:val="20"/>
                <w:szCs w:val="20"/>
              </w:rPr>
            </w:pPr>
          </w:p>
        </w:tc>
      </w:tr>
      <w:tr w:rsidR="0034576C" w:rsidRPr="00F566BF" w14:paraId="7AEE0A9E" w14:textId="77777777" w:rsidTr="000624E1">
        <w:tc>
          <w:tcPr>
            <w:tcW w:w="720" w:type="dxa"/>
            <w:tcBorders>
              <w:top w:val="single" w:sz="4" w:space="0" w:color="auto"/>
              <w:left w:val="single" w:sz="4" w:space="0" w:color="auto"/>
              <w:bottom w:val="single" w:sz="4" w:space="0" w:color="auto"/>
              <w:right w:val="single" w:sz="4" w:space="0" w:color="auto"/>
            </w:tcBorders>
            <w:vAlign w:val="center"/>
          </w:tcPr>
          <w:p w14:paraId="68DC0FFA" w14:textId="77777777" w:rsidR="0034576C" w:rsidRPr="00F566BF" w:rsidRDefault="0034576C" w:rsidP="000624E1">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D5DDF7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վճարողին </w:t>
            </w:r>
            <w:r w:rsidRPr="00F566BF">
              <w:rPr>
                <w:rFonts w:ascii="GHEA Grapalat" w:hAnsi="GHEA Grapalat"/>
                <w:sz w:val="20"/>
                <w:szCs w:val="20"/>
              </w:rPr>
              <w:lastRenderedPageBreak/>
              <w:t xml:space="preserve">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5526C15"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609670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61C1512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lastRenderedPageBreak/>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05228A4" w14:textId="77777777" w:rsidR="0034576C" w:rsidRPr="00F566BF" w:rsidRDefault="0034576C" w:rsidP="000624E1">
            <w:pPr>
              <w:jc w:val="center"/>
              <w:rPr>
                <w:rFonts w:ascii="GHEA Grapalat" w:hAnsi="GHEA Grapalat"/>
                <w:sz w:val="20"/>
                <w:szCs w:val="20"/>
              </w:rPr>
            </w:pPr>
          </w:p>
        </w:tc>
      </w:tr>
      <w:tr w:rsidR="0034576C" w:rsidRPr="00F566BF" w14:paraId="796BC066" w14:textId="77777777" w:rsidTr="000624E1">
        <w:tc>
          <w:tcPr>
            <w:tcW w:w="720" w:type="dxa"/>
            <w:tcBorders>
              <w:top w:val="single" w:sz="4" w:space="0" w:color="auto"/>
              <w:left w:val="single" w:sz="4" w:space="0" w:color="auto"/>
              <w:bottom w:val="single" w:sz="4" w:space="0" w:color="auto"/>
              <w:right w:val="single" w:sz="4" w:space="0" w:color="auto"/>
            </w:tcBorders>
          </w:tcPr>
          <w:p w14:paraId="191A56F2"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2864C05" w14:textId="77777777" w:rsidR="0034576C" w:rsidRPr="00F566BF" w:rsidRDefault="0034576C" w:rsidP="000624E1">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51F27F2"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4C375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p w14:paraId="71F503C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F9F32C6" w14:textId="77777777" w:rsidR="0034576C" w:rsidRPr="00F566BF" w:rsidRDefault="0034576C" w:rsidP="000624E1">
            <w:pPr>
              <w:jc w:val="center"/>
              <w:rPr>
                <w:rFonts w:ascii="GHEA Grapalat" w:hAnsi="GHEA Grapalat"/>
                <w:sz w:val="20"/>
                <w:szCs w:val="20"/>
              </w:rPr>
            </w:pPr>
          </w:p>
        </w:tc>
      </w:tr>
      <w:tr w:rsidR="0034576C" w:rsidRPr="00F566BF" w14:paraId="121B5880" w14:textId="77777777" w:rsidTr="000624E1">
        <w:tc>
          <w:tcPr>
            <w:tcW w:w="720" w:type="dxa"/>
            <w:tcBorders>
              <w:top w:val="single" w:sz="4" w:space="0" w:color="auto"/>
              <w:left w:val="single" w:sz="4" w:space="0" w:color="auto"/>
              <w:bottom w:val="single" w:sz="4" w:space="0" w:color="auto"/>
              <w:right w:val="single" w:sz="4" w:space="0" w:color="auto"/>
            </w:tcBorders>
          </w:tcPr>
          <w:p w14:paraId="35C10D8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A30D347"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E261F76"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91D57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ոչ պարտադիր</w:t>
            </w:r>
          </w:p>
          <w:p w14:paraId="20B65F9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F7EE4C7" w14:textId="77777777" w:rsidR="0034576C" w:rsidRPr="00F566BF" w:rsidRDefault="0034576C" w:rsidP="000624E1">
            <w:pPr>
              <w:jc w:val="center"/>
              <w:rPr>
                <w:rFonts w:ascii="GHEA Grapalat" w:hAnsi="GHEA Grapalat"/>
                <w:sz w:val="20"/>
                <w:szCs w:val="20"/>
              </w:rPr>
            </w:pPr>
          </w:p>
        </w:tc>
      </w:tr>
      <w:tr w:rsidR="0034576C" w:rsidRPr="00F566BF" w14:paraId="3A57D9E0" w14:textId="77777777" w:rsidTr="000624E1">
        <w:tc>
          <w:tcPr>
            <w:tcW w:w="720" w:type="dxa"/>
            <w:tcBorders>
              <w:top w:val="single" w:sz="4" w:space="0" w:color="auto"/>
              <w:left w:val="single" w:sz="4" w:space="0" w:color="auto"/>
              <w:bottom w:val="single" w:sz="4" w:space="0" w:color="auto"/>
              <w:right w:val="single" w:sz="4" w:space="0" w:color="auto"/>
            </w:tcBorders>
          </w:tcPr>
          <w:p w14:paraId="3E1ECE7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E2716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025910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C388E43"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70B64AF9"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C6719DC" w14:textId="77777777" w:rsidR="0034576C" w:rsidRPr="00F566BF" w:rsidRDefault="0034576C" w:rsidP="000624E1">
            <w:pPr>
              <w:jc w:val="center"/>
              <w:rPr>
                <w:rFonts w:ascii="GHEA Grapalat" w:hAnsi="GHEA Grapalat"/>
                <w:sz w:val="20"/>
                <w:szCs w:val="20"/>
              </w:rPr>
            </w:pPr>
          </w:p>
        </w:tc>
      </w:tr>
      <w:tr w:rsidR="0034576C" w:rsidRPr="00F566BF" w14:paraId="715419A0" w14:textId="77777777" w:rsidTr="000624E1">
        <w:tc>
          <w:tcPr>
            <w:tcW w:w="720" w:type="dxa"/>
            <w:tcBorders>
              <w:top w:val="single" w:sz="4" w:space="0" w:color="auto"/>
              <w:left w:val="single" w:sz="4" w:space="0" w:color="auto"/>
              <w:bottom w:val="single" w:sz="4" w:space="0" w:color="auto"/>
              <w:right w:val="single" w:sz="4" w:space="0" w:color="auto"/>
            </w:tcBorders>
          </w:tcPr>
          <w:p w14:paraId="574E2EC1"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D648DC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5A03288"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F756E"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2508D7A0" w14:textId="77777777" w:rsidR="0034576C" w:rsidRPr="00F566BF" w:rsidRDefault="0034576C" w:rsidP="000624E1">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44E6B8" w14:textId="77777777" w:rsidR="0034576C" w:rsidRPr="00F566BF" w:rsidRDefault="0034576C" w:rsidP="000624E1">
            <w:pPr>
              <w:jc w:val="center"/>
              <w:rPr>
                <w:rFonts w:ascii="GHEA Grapalat" w:hAnsi="GHEA Grapalat"/>
                <w:sz w:val="20"/>
                <w:szCs w:val="20"/>
              </w:rPr>
            </w:pPr>
          </w:p>
        </w:tc>
      </w:tr>
    </w:tbl>
    <w:p w14:paraId="0FB93DDF" w14:textId="121BDB33" w:rsidR="00F02279" w:rsidRDefault="00F02279" w:rsidP="00F02279">
      <w:pPr>
        <w:jc w:val="right"/>
        <w:rPr>
          <w:rFonts w:ascii="GHEA Grapalat" w:hAnsi="GHEA Grapalat"/>
        </w:rPr>
      </w:pPr>
    </w:p>
    <w:p w14:paraId="51B4E3C8" w14:textId="23934899" w:rsidR="0034576C" w:rsidRDefault="0034576C" w:rsidP="00F02279">
      <w:pPr>
        <w:jc w:val="right"/>
        <w:rPr>
          <w:rFonts w:ascii="GHEA Grapalat" w:hAnsi="GHEA Grapalat"/>
        </w:rPr>
      </w:pPr>
    </w:p>
    <w:p w14:paraId="6454E05C" w14:textId="27300DE7" w:rsidR="0034576C" w:rsidRDefault="0034576C" w:rsidP="00F02279">
      <w:pPr>
        <w:jc w:val="right"/>
        <w:rPr>
          <w:rFonts w:ascii="GHEA Grapalat" w:hAnsi="GHEA Grapalat"/>
          <w:lang w:val="hy-AM"/>
        </w:rPr>
      </w:pPr>
    </w:p>
    <w:p w14:paraId="62452AB2" w14:textId="77777777" w:rsidR="007C5EDC" w:rsidRDefault="007C5EDC" w:rsidP="00F02279">
      <w:pPr>
        <w:jc w:val="right"/>
        <w:rPr>
          <w:rFonts w:ascii="GHEA Grapalat" w:hAnsi="GHEA Grapalat"/>
          <w:lang w:val="hy-AM"/>
        </w:rPr>
      </w:pPr>
    </w:p>
    <w:p w14:paraId="1283DA44" w14:textId="77777777" w:rsidR="007C5EDC" w:rsidRDefault="007C5EDC" w:rsidP="00F02279">
      <w:pPr>
        <w:jc w:val="right"/>
        <w:rPr>
          <w:rFonts w:ascii="GHEA Grapalat" w:hAnsi="GHEA Grapalat"/>
          <w:lang w:val="hy-AM"/>
        </w:rPr>
      </w:pPr>
    </w:p>
    <w:p w14:paraId="67590FE2" w14:textId="77777777" w:rsidR="007C5EDC" w:rsidRDefault="007C5EDC" w:rsidP="00F02279">
      <w:pPr>
        <w:jc w:val="right"/>
        <w:rPr>
          <w:rFonts w:ascii="GHEA Grapalat" w:hAnsi="GHEA Grapalat"/>
          <w:lang w:val="hy-AM"/>
        </w:rPr>
      </w:pPr>
    </w:p>
    <w:p w14:paraId="5EC33F3F" w14:textId="77777777" w:rsidR="007C5EDC" w:rsidRDefault="007C5EDC" w:rsidP="00F02279">
      <w:pPr>
        <w:jc w:val="right"/>
        <w:rPr>
          <w:rFonts w:ascii="GHEA Grapalat" w:hAnsi="GHEA Grapalat"/>
          <w:lang w:val="hy-AM"/>
        </w:rPr>
      </w:pPr>
    </w:p>
    <w:p w14:paraId="035E2E2E" w14:textId="77777777" w:rsidR="007C5EDC" w:rsidRDefault="007C5EDC" w:rsidP="00F02279">
      <w:pPr>
        <w:jc w:val="right"/>
        <w:rPr>
          <w:rFonts w:ascii="GHEA Grapalat" w:hAnsi="GHEA Grapalat"/>
          <w:lang w:val="hy-AM"/>
        </w:rPr>
      </w:pPr>
    </w:p>
    <w:p w14:paraId="4F1E4977" w14:textId="77777777" w:rsidR="007C5EDC" w:rsidRDefault="007C5EDC" w:rsidP="00F02279">
      <w:pPr>
        <w:jc w:val="right"/>
        <w:rPr>
          <w:rFonts w:ascii="GHEA Grapalat" w:hAnsi="GHEA Grapalat"/>
          <w:lang w:val="hy-AM"/>
        </w:rPr>
      </w:pPr>
    </w:p>
    <w:p w14:paraId="57F54141" w14:textId="77777777" w:rsidR="007C5EDC" w:rsidRDefault="007C5EDC" w:rsidP="00F02279">
      <w:pPr>
        <w:jc w:val="right"/>
        <w:rPr>
          <w:rFonts w:ascii="GHEA Grapalat" w:hAnsi="GHEA Grapalat"/>
          <w:lang w:val="hy-AM"/>
        </w:rPr>
      </w:pPr>
    </w:p>
    <w:p w14:paraId="76D55172" w14:textId="77777777" w:rsidR="007C5EDC" w:rsidRDefault="007C5EDC" w:rsidP="00F02279">
      <w:pPr>
        <w:jc w:val="right"/>
        <w:rPr>
          <w:rFonts w:ascii="GHEA Grapalat" w:hAnsi="GHEA Grapalat"/>
          <w:lang w:val="hy-AM"/>
        </w:rPr>
      </w:pPr>
    </w:p>
    <w:p w14:paraId="70A285C3" w14:textId="77777777" w:rsidR="007C5EDC" w:rsidRPr="007C5EDC" w:rsidRDefault="007C5EDC" w:rsidP="00F02279">
      <w:pPr>
        <w:jc w:val="right"/>
        <w:rPr>
          <w:rFonts w:ascii="GHEA Grapalat" w:hAnsi="GHEA Grapalat"/>
          <w:lang w:val="hy-AM"/>
        </w:rPr>
      </w:pPr>
    </w:p>
    <w:p w14:paraId="799220A5" w14:textId="75FB4FF3" w:rsidR="0034576C" w:rsidRDefault="0034576C" w:rsidP="00F02279">
      <w:pPr>
        <w:jc w:val="right"/>
        <w:rPr>
          <w:rFonts w:ascii="GHEA Grapalat" w:hAnsi="GHEA Grapalat"/>
        </w:rPr>
      </w:pPr>
    </w:p>
    <w:p w14:paraId="453720C7" w14:textId="77777777" w:rsidR="0034576C" w:rsidRPr="00FB1EC7" w:rsidRDefault="0034576C" w:rsidP="00F02279">
      <w:pPr>
        <w:jc w:val="right"/>
        <w:rPr>
          <w:rFonts w:ascii="GHEA Grapalat" w:hAnsi="GHEA Grapalat"/>
        </w:rPr>
      </w:pPr>
    </w:p>
    <w:p w14:paraId="5087428B" w14:textId="7346A61F" w:rsidR="00F02279" w:rsidRPr="00785E88" w:rsidRDefault="00F02279" w:rsidP="00F02279">
      <w:pPr>
        <w:pStyle w:val="31"/>
        <w:spacing w:line="240" w:lineRule="auto"/>
        <w:jc w:val="right"/>
        <w:rPr>
          <w:rFonts w:ascii="GHEA Grapalat" w:hAnsi="GHEA Grapalat" w:cs="Sylfaen"/>
          <w:b/>
        </w:rPr>
      </w:pPr>
      <w:r w:rsidRPr="00785E88">
        <w:rPr>
          <w:rFonts w:ascii="GHEA Grapalat" w:hAnsi="GHEA Grapalat" w:cs="Sylfaen"/>
          <w:b/>
          <w:lang w:val="hy-AM"/>
        </w:rPr>
        <w:lastRenderedPageBreak/>
        <w:t xml:space="preserve">Հավելված </w:t>
      </w:r>
      <w:r w:rsidR="0019419E" w:rsidRPr="00785E88">
        <w:rPr>
          <w:rFonts w:ascii="GHEA Grapalat" w:hAnsi="GHEA Grapalat" w:cs="Sylfaen"/>
          <w:b/>
        </w:rPr>
        <w:t>7</w:t>
      </w:r>
      <w:r w:rsidRPr="00785E88">
        <w:rPr>
          <w:rStyle w:val="af6"/>
          <w:rFonts w:ascii="GHEA Grapalat" w:hAnsi="GHEA Grapalat" w:cs="Sylfaen"/>
          <w:b/>
          <w:color w:val="FFFFFF"/>
        </w:rPr>
        <w:footnoteReference w:id="7"/>
      </w:r>
    </w:p>
    <w:p w14:paraId="7010A09D" w14:textId="477C562E" w:rsidR="00F02279" w:rsidRPr="00FB1EC7" w:rsidRDefault="000624E1" w:rsidP="00F02279">
      <w:pPr>
        <w:pStyle w:val="31"/>
        <w:spacing w:line="240" w:lineRule="auto"/>
        <w:jc w:val="right"/>
        <w:rPr>
          <w:rFonts w:ascii="GHEA Grapalat" w:hAnsi="GHEA Grapalat" w:cs="Sylfaen"/>
          <w:b/>
          <w:lang w:val="hy-AM"/>
        </w:rPr>
      </w:pPr>
      <w:r w:rsidRPr="0010499E">
        <w:rPr>
          <w:rFonts w:ascii="GHEA Grapalat" w:hAnsi="GHEA Grapalat" w:cs="Sylfaen"/>
          <w:b/>
          <w:lang w:val="hy-AM"/>
        </w:rPr>
        <w:t>«</w:t>
      </w:r>
      <w:r w:rsidR="007C5EDC" w:rsidRPr="0010499E">
        <w:rPr>
          <w:rFonts w:ascii="GHEA Grapalat" w:hAnsi="GHEA Grapalat" w:cs="Sylfaen"/>
          <w:b/>
          <w:lang w:val="hy-AM"/>
        </w:rPr>
        <w:t>ՔԲԿ</w:t>
      </w:r>
      <w:r w:rsidR="007C5EDC">
        <w:rPr>
          <w:rFonts w:ascii="GHEA Grapalat" w:hAnsi="GHEA Grapalat" w:cs="Sylfaen"/>
          <w:b/>
          <w:lang w:val="hy-AM"/>
        </w:rPr>
        <w:t>-ԳՀԱՇՁԲ</w:t>
      </w:r>
      <w:r w:rsidR="00A84E3F">
        <w:rPr>
          <w:rFonts w:ascii="GHEA Grapalat" w:hAnsi="GHEA Grapalat" w:cs="Sylfaen"/>
          <w:b/>
          <w:lang w:val="hy-AM"/>
        </w:rPr>
        <w:t>-2</w:t>
      </w:r>
      <w:r w:rsidR="0007468E">
        <w:rPr>
          <w:rFonts w:ascii="GHEA Grapalat" w:hAnsi="GHEA Grapalat" w:cs="Sylfaen"/>
          <w:b/>
          <w:lang w:val="hy-AM"/>
        </w:rPr>
        <w:t>3</w:t>
      </w:r>
      <w:r w:rsidR="00A84E3F">
        <w:rPr>
          <w:rFonts w:ascii="GHEA Grapalat" w:hAnsi="GHEA Grapalat" w:cs="Sylfaen"/>
          <w:b/>
          <w:lang w:val="hy-AM"/>
        </w:rPr>
        <w:t>/</w:t>
      </w:r>
      <w:r w:rsidR="007C5EDC">
        <w:rPr>
          <w:rFonts w:ascii="GHEA Grapalat" w:hAnsi="GHEA Grapalat" w:cs="Sylfaen"/>
          <w:b/>
          <w:lang w:val="hy-AM"/>
        </w:rPr>
        <w:t>2</w:t>
      </w:r>
      <w:r w:rsidR="000D219F">
        <w:rPr>
          <w:rFonts w:ascii="GHEA Grapalat" w:hAnsi="GHEA Grapalat" w:cs="Sylfaen"/>
          <w:b/>
          <w:lang w:val="hy-AM"/>
        </w:rPr>
        <w:t>7</w:t>
      </w:r>
      <w:r w:rsidRPr="00F566BF">
        <w:rPr>
          <w:rFonts w:ascii="GHEA Grapalat" w:hAnsi="GHEA Grapalat" w:cs="Sylfaen"/>
          <w:b/>
          <w:lang w:val="hy-AM"/>
        </w:rPr>
        <w:t>»</w:t>
      </w:r>
      <w:r w:rsidR="00F02279" w:rsidRPr="00785E88">
        <w:rPr>
          <w:rFonts w:ascii="GHEA Grapalat" w:hAnsi="GHEA Grapalat" w:cs="Sylfaen"/>
          <w:b/>
          <w:lang w:val="hy-AM"/>
        </w:rPr>
        <w:t xml:space="preserve">  ծածկագրով</w:t>
      </w:r>
    </w:p>
    <w:p w14:paraId="48EEAA3C" w14:textId="6242149D" w:rsidR="00F02279" w:rsidRPr="00FB1EC7" w:rsidRDefault="00DF5DFB" w:rsidP="00F02279">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F02279" w:rsidRPr="00FB1EC7">
        <w:rPr>
          <w:rFonts w:ascii="GHEA Grapalat" w:hAnsi="GHEA Grapalat" w:cs="Sylfaen"/>
          <w:b/>
          <w:lang w:val="hy-AM"/>
        </w:rPr>
        <w:t xml:space="preserve"> հրավերի</w:t>
      </w:r>
    </w:p>
    <w:p w14:paraId="07059BBD" w14:textId="77777777" w:rsidR="00F02279" w:rsidRPr="00FB1EC7" w:rsidRDefault="00F02279" w:rsidP="00F02279">
      <w:pPr>
        <w:jc w:val="right"/>
        <w:rPr>
          <w:rFonts w:ascii="GHEA Grapalat" w:hAnsi="GHEA Grapalat"/>
          <w:lang w:val="es-ES"/>
        </w:rPr>
      </w:pPr>
    </w:p>
    <w:p w14:paraId="7D345043" w14:textId="77777777" w:rsidR="00F02279" w:rsidRPr="00FB1EC7" w:rsidRDefault="00F02279" w:rsidP="00F02279">
      <w:pPr>
        <w:tabs>
          <w:tab w:val="left" w:pos="2268"/>
        </w:tabs>
        <w:ind w:left="-284" w:firstLine="284"/>
        <w:jc w:val="right"/>
        <w:rPr>
          <w:rFonts w:ascii="GHEA Grapalat" w:hAnsi="GHEA Grapalat"/>
          <w:lang w:val="es-ES"/>
        </w:rPr>
      </w:pPr>
    </w:p>
    <w:p w14:paraId="5AF819CB" w14:textId="77777777" w:rsidR="00F02279" w:rsidRPr="00FB1EC7" w:rsidRDefault="00F02279" w:rsidP="00F02279">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ՊԵՏՈՒԹՅԱՆ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ԿԱՐԻՔՆԵՐԻ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ՀԱՄԱՐ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7B025988" w14:textId="77777777" w:rsidR="00F02279" w:rsidRPr="00FB1EC7" w:rsidRDefault="00F02279" w:rsidP="00F02279">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ՊԵՏԱԿԱՆ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5624B6F2" w14:textId="785CDF56" w:rsidR="000624E1" w:rsidRPr="000624E1" w:rsidRDefault="000624E1" w:rsidP="000624E1">
      <w:pPr>
        <w:ind w:left="-142" w:firstLine="142"/>
        <w:jc w:val="center"/>
        <w:rPr>
          <w:rFonts w:ascii="GHEA Grapalat" w:hAnsi="GHEA Grapalat" w:cs="Sylfaen"/>
          <w:b/>
          <w:sz w:val="20"/>
          <w:szCs w:val="20"/>
          <w:lang w:val="pt-BR"/>
        </w:rPr>
      </w:pPr>
      <w:r w:rsidRPr="000624E1">
        <w:rPr>
          <w:rFonts w:ascii="GHEA Grapalat" w:hAnsi="GHEA Grapalat" w:cs="Sylfaen"/>
          <w:b/>
          <w:sz w:val="20"/>
          <w:szCs w:val="20"/>
          <w:lang w:val="pt-BR"/>
        </w:rPr>
        <w:t xml:space="preserve">N </w:t>
      </w:r>
      <w:r w:rsidR="0007468E" w:rsidRPr="0007468E">
        <w:rPr>
          <w:rFonts w:ascii="GHEA Grapalat" w:hAnsi="GHEA Grapalat" w:cs="Sylfaen"/>
          <w:b/>
          <w:sz w:val="20"/>
          <w:szCs w:val="20"/>
          <w:lang w:val="pt-BR"/>
        </w:rPr>
        <w:t>«ՔԲԿ-ԳՀԱՇՁԲ-23/2</w:t>
      </w:r>
      <w:r w:rsidR="000D219F">
        <w:rPr>
          <w:rFonts w:ascii="GHEA Grapalat" w:hAnsi="GHEA Grapalat" w:cs="Sylfaen"/>
          <w:b/>
          <w:sz w:val="20"/>
          <w:szCs w:val="20"/>
          <w:lang w:val="hy-AM"/>
        </w:rPr>
        <w:t>7</w:t>
      </w:r>
      <w:r w:rsidR="0007468E" w:rsidRPr="0007468E">
        <w:rPr>
          <w:rFonts w:ascii="GHEA Grapalat" w:hAnsi="GHEA Grapalat" w:cs="Sylfaen"/>
          <w:b/>
          <w:sz w:val="20"/>
          <w:szCs w:val="20"/>
          <w:lang w:val="pt-BR"/>
        </w:rPr>
        <w:t>»</w:t>
      </w:r>
      <w:r w:rsidR="0007468E" w:rsidRPr="00785E88">
        <w:rPr>
          <w:rFonts w:ascii="GHEA Grapalat" w:hAnsi="GHEA Grapalat" w:cs="Sylfaen"/>
          <w:b/>
          <w:lang w:val="hy-AM"/>
        </w:rPr>
        <w:t xml:space="preserve">  </w:t>
      </w:r>
      <w:r w:rsidR="0010499E" w:rsidRPr="00785E88">
        <w:rPr>
          <w:rFonts w:ascii="GHEA Grapalat" w:hAnsi="GHEA Grapalat" w:cs="Sylfaen"/>
          <w:b/>
          <w:lang w:val="hy-AM"/>
        </w:rPr>
        <w:t xml:space="preserve"> </w:t>
      </w:r>
    </w:p>
    <w:p w14:paraId="598B5826" w14:textId="35E9B44A" w:rsidR="000624E1" w:rsidRPr="00F566BF" w:rsidRDefault="000624E1" w:rsidP="000624E1">
      <w:pPr>
        <w:tabs>
          <w:tab w:val="left" w:pos="720"/>
          <w:tab w:val="left" w:pos="1440"/>
          <w:tab w:val="left" w:pos="8865"/>
        </w:tabs>
        <w:jc w:val="both"/>
        <w:rPr>
          <w:rFonts w:ascii="GHEA Grapalat" w:hAnsi="GHEA Grapalat" w:cs="Sylfaen"/>
          <w:sz w:val="20"/>
          <w:lang w:val="hy-AM"/>
        </w:rPr>
      </w:pPr>
      <w:r w:rsidRPr="00F566BF">
        <w:rPr>
          <w:rFonts w:ascii="GHEA Grapalat" w:hAnsi="GHEA Grapalat" w:cs="Sylfaen"/>
          <w:sz w:val="20"/>
          <w:lang w:val="hy-AM"/>
        </w:rPr>
        <w:t xml:space="preserve">         ք. </w:t>
      </w:r>
      <w:r w:rsidRPr="00FD6452">
        <w:rPr>
          <w:rFonts w:ascii="GHEA Grapalat" w:hAnsi="GHEA Grapalat" w:cs="Sylfaen"/>
          <w:sz w:val="20"/>
          <w:u w:val="single"/>
          <w:lang w:val="hy-AM"/>
        </w:rPr>
        <w:t>Երևան</w:t>
      </w:r>
      <w:r w:rsidRPr="00F566BF">
        <w:rPr>
          <w:rFonts w:ascii="GHEA Grapalat" w:hAnsi="GHEA Grapalat" w:cs="Sylfaen"/>
          <w:sz w:val="20"/>
          <w:lang w:val="hy-AM"/>
        </w:rPr>
        <w:t xml:space="preserve">                                                                                    </w:t>
      </w:r>
      <w:r w:rsidRPr="00FD6452">
        <w:rPr>
          <w:rFonts w:ascii="GHEA Grapalat" w:hAnsi="GHEA Grapalat" w:cs="Sylfaen"/>
          <w:sz w:val="20"/>
          <w:lang w:val="hy-AM"/>
        </w:rPr>
        <w:t xml:space="preserve">           </w:t>
      </w:r>
      <w:r w:rsidRPr="00F566BF">
        <w:rPr>
          <w:rFonts w:ascii="GHEA Grapalat" w:hAnsi="GHEA Grapalat" w:cs="Sylfaen"/>
          <w:sz w:val="20"/>
          <w:lang w:val="hy-AM"/>
        </w:rPr>
        <w:t xml:space="preserve">   </w:t>
      </w:r>
      <w:r w:rsidRPr="00F566BF">
        <w:rPr>
          <w:rFonts w:ascii="GHEA Grapalat" w:hAnsi="GHEA Grapalat"/>
          <w:lang w:val="hy-AM"/>
        </w:rPr>
        <w:t>«</w:t>
      </w:r>
      <w:r w:rsidRPr="00F566BF">
        <w:rPr>
          <w:rFonts w:ascii="GHEA Grapalat" w:hAnsi="GHEA Grapalat"/>
          <w:u w:val="single"/>
          <w:lang w:val="hy-AM"/>
        </w:rPr>
        <w:t xml:space="preserve">     </w:t>
      </w:r>
      <w:r w:rsidRPr="00F566BF">
        <w:rPr>
          <w:rFonts w:ascii="GHEA Grapalat" w:hAnsi="GHEA Grapalat"/>
          <w:lang w:val="hy-AM"/>
        </w:rPr>
        <w:t xml:space="preserve">» </w:t>
      </w:r>
      <w:r w:rsidRPr="00F566BF">
        <w:rPr>
          <w:rFonts w:ascii="GHEA Grapalat" w:hAnsi="GHEA Grapalat"/>
          <w:u w:val="single"/>
          <w:lang w:val="hy-AM"/>
        </w:rPr>
        <w:t xml:space="preserve">          </w:t>
      </w:r>
      <w:r w:rsidRPr="00F566BF">
        <w:rPr>
          <w:rFonts w:ascii="GHEA Grapalat" w:hAnsi="GHEA Grapalat"/>
          <w:lang w:val="hy-AM"/>
        </w:rPr>
        <w:t xml:space="preserve"> </w:t>
      </w:r>
      <w:r w:rsidRPr="00F566BF">
        <w:rPr>
          <w:rFonts w:ascii="GHEA Grapalat" w:hAnsi="GHEA Grapalat" w:cs="Sylfaen"/>
          <w:sz w:val="20"/>
          <w:lang w:val="hy-AM"/>
        </w:rPr>
        <w:t>20</w:t>
      </w:r>
      <w:r w:rsidR="00FC6A38">
        <w:rPr>
          <w:rFonts w:ascii="GHEA Grapalat" w:hAnsi="GHEA Grapalat" w:cs="Sylfaen"/>
          <w:sz w:val="20"/>
          <w:lang w:val="hy-AM"/>
        </w:rPr>
        <w:t>2</w:t>
      </w:r>
      <w:r w:rsidR="005C1999">
        <w:rPr>
          <w:rFonts w:ascii="GHEA Grapalat" w:hAnsi="GHEA Grapalat" w:cs="Sylfaen"/>
          <w:sz w:val="20"/>
          <w:lang w:val="hy-AM"/>
        </w:rPr>
        <w:t>3</w:t>
      </w:r>
      <w:r w:rsidRPr="00F566BF">
        <w:rPr>
          <w:rFonts w:ascii="GHEA Grapalat" w:hAnsi="GHEA Grapalat" w:cs="Sylfaen"/>
          <w:sz w:val="20"/>
          <w:lang w:val="hy-AM"/>
        </w:rPr>
        <w:t xml:space="preserve"> թ.</w:t>
      </w:r>
    </w:p>
    <w:p w14:paraId="51C19BC5" w14:textId="77777777" w:rsidR="000624E1" w:rsidRPr="00F566BF" w:rsidRDefault="000624E1" w:rsidP="000624E1">
      <w:pPr>
        <w:tabs>
          <w:tab w:val="left" w:pos="720"/>
          <w:tab w:val="left" w:pos="1440"/>
          <w:tab w:val="left" w:pos="8865"/>
        </w:tabs>
        <w:jc w:val="both"/>
        <w:rPr>
          <w:rFonts w:ascii="GHEA Grapalat" w:hAnsi="GHEA Grapalat" w:cs="Sylfaen"/>
          <w:sz w:val="20"/>
          <w:lang w:val="hy-AM"/>
        </w:rPr>
      </w:pPr>
    </w:p>
    <w:p w14:paraId="2B6C512F" w14:textId="67951391" w:rsidR="00F02279" w:rsidRPr="00FB1EC7" w:rsidRDefault="007C5EDC" w:rsidP="000624E1">
      <w:pPr>
        <w:ind w:firstLine="720"/>
        <w:jc w:val="both"/>
        <w:rPr>
          <w:rFonts w:ascii="GHEA Grapalat" w:hAnsi="GHEA Grapalat" w:cs="Sylfaen"/>
          <w:sz w:val="20"/>
          <w:szCs w:val="20"/>
          <w:lang w:val="pt-BR"/>
        </w:rPr>
      </w:pPr>
      <w:r w:rsidRPr="000777C5">
        <w:rPr>
          <w:rFonts w:ascii="GHEA Grapalat" w:hAnsi="GHEA Grapalat" w:cs="GHEA Grapalat"/>
          <w:sz w:val="20"/>
          <w:szCs w:val="20"/>
          <w:lang w:val="pt-BR"/>
        </w:rPr>
        <w:t>ՀՀ ԱՆ «Քրեակատարողական բժշկության կենտրոն» ՊՈԱԿ-ն</w:t>
      </w:r>
      <w:r w:rsidR="000624E1">
        <w:rPr>
          <w:rFonts w:ascii="GHEA Grapalat" w:hAnsi="GHEA Grapalat" w:cs="Times Armenian"/>
          <w:sz w:val="20"/>
          <w:lang w:val="hy-AM"/>
        </w:rPr>
        <w:t xml:space="preserve">, </w:t>
      </w:r>
      <w:r w:rsidR="000624E1">
        <w:rPr>
          <w:rFonts w:ascii="GHEA Grapalat" w:hAnsi="GHEA Grapalat" w:cs="Sylfaen"/>
          <w:sz w:val="20"/>
          <w:lang w:val="hy-AM"/>
        </w:rPr>
        <w:t>ի</w:t>
      </w:r>
      <w:r w:rsidR="000624E1">
        <w:rPr>
          <w:rFonts w:ascii="GHEA Grapalat" w:hAnsi="GHEA Grapalat" w:cs="Times Armenian"/>
          <w:sz w:val="20"/>
          <w:lang w:val="hy-AM"/>
        </w:rPr>
        <w:t xml:space="preserve"> </w:t>
      </w:r>
      <w:r w:rsidR="000624E1">
        <w:rPr>
          <w:rFonts w:ascii="GHEA Grapalat" w:hAnsi="GHEA Grapalat" w:cs="Sylfaen"/>
          <w:sz w:val="20"/>
          <w:lang w:val="hy-AM"/>
        </w:rPr>
        <w:t>դեմս</w:t>
      </w:r>
      <w:r w:rsidR="000624E1">
        <w:rPr>
          <w:rFonts w:ascii="GHEA Grapalat" w:hAnsi="GHEA Grapalat" w:cs="Times Armenian"/>
          <w:sz w:val="20"/>
          <w:lang w:val="hy-AM"/>
        </w:rPr>
        <w:t xml:space="preserve"> </w:t>
      </w:r>
      <w:r>
        <w:rPr>
          <w:rFonts w:ascii="GHEA Grapalat" w:hAnsi="GHEA Grapalat" w:cs="Times Armenian"/>
          <w:sz w:val="20"/>
          <w:lang w:val="hy-AM"/>
        </w:rPr>
        <w:t>տնօրեն Կ. Մանուկյանի</w:t>
      </w:r>
      <w:r w:rsidR="000624E1" w:rsidRPr="00F566BF">
        <w:rPr>
          <w:rFonts w:ascii="GHEA Grapalat" w:hAnsi="GHEA Grapalat" w:cs="Times Armenian"/>
          <w:sz w:val="20"/>
          <w:lang w:val="hy-AM"/>
        </w:rPr>
        <w:t xml:space="preserve">, </w:t>
      </w:r>
      <w:r w:rsidR="000624E1" w:rsidRPr="00F566BF">
        <w:rPr>
          <w:rFonts w:ascii="GHEA Grapalat" w:hAnsi="GHEA Grapalat" w:cs="Sylfaen"/>
          <w:sz w:val="20"/>
          <w:lang w:val="hy-AM"/>
        </w:rPr>
        <w:t>որը</w:t>
      </w:r>
      <w:r w:rsidR="000624E1" w:rsidRPr="00F566BF">
        <w:rPr>
          <w:rFonts w:ascii="GHEA Grapalat" w:hAnsi="GHEA Grapalat" w:cs="Times Armenian"/>
          <w:sz w:val="20"/>
          <w:lang w:val="hy-AM"/>
        </w:rPr>
        <w:t xml:space="preserve"> </w:t>
      </w:r>
      <w:r w:rsidR="000624E1" w:rsidRPr="00F566BF">
        <w:rPr>
          <w:rFonts w:ascii="GHEA Grapalat" w:hAnsi="GHEA Grapalat" w:cs="Sylfaen"/>
          <w:sz w:val="20"/>
          <w:lang w:val="hy-AM"/>
        </w:rPr>
        <w:t>գործում</w:t>
      </w:r>
      <w:r w:rsidR="000624E1" w:rsidRPr="00F566BF">
        <w:rPr>
          <w:rFonts w:ascii="GHEA Grapalat" w:hAnsi="GHEA Grapalat" w:cs="Times Armenian"/>
          <w:sz w:val="20"/>
          <w:lang w:val="hy-AM"/>
        </w:rPr>
        <w:t xml:space="preserve"> </w:t>
      </w:r>
      <w:r w:rsidR="000624E1" w:rsidRPr="00F566BF">
        <w:rPr>
          <w:rFonts w:ascii="GHEA Grapalat" w:hAnsi="GHEA Grapalat" w:cs="Sylfaen"/>
          <w:sz w:val="20"/>
          <w:lang w:val="hy-AM"/>
        </w:rPr>
        <w:t>է</w:t>
      </w:r>
      <w:r w:rsidR="000624E1" w:rsidRPr="00F566BF">
        <w:rPr>
          <w:rFonts w:ascii="GHEA Grapalat" w:hAnsi="GHEA Grapalat" w:cs="Times Armenian"/>
          <w:sz w:val="20"/>
          <w:lang w:val="hy-AM"/>
        </w:rPr>
        <w:t xml:space="preserve"> </w:t>
      </w:r>
      <w:r>
        <w:rPr>
          <w:rFonts w:ascii="GHEA Grapalat" w:hAnsi="GHEA Grapalat" w:cs="Times Armenian"/>
          <w:sz w:val="20"/>
          <w:lang w:val="hy-AM"/>
        </w:rPr>
        <w:t>կազմակերպության</w:t>
      </w:r>
      <w:r w:rsidR="000624E1" w:rsidRPr="000624E1">
        <w:rPr>
          <w:rFonts w:ascii="GHEA Grapalat" w:hAnsi="GHEA Grapalat" w:cs="Times Armenian"/>
          <w:sz w:val="20"/>
          <w:lang w:val="hy-AM"/>
        </w:rPr>
        <w:t xml:space="preserve"> </w:t>
      </w:r>
      <w:r w:rsidR="000624E1" w:rsidRPr="00F566BF">
        <w:rPr>
          <w:rFonts w:ascii="GHEA Grapalat" w:hAnsi="GHEA Grapalat" w:cs="Sylfaen"/>
          <w:sz w:val="20"/>
          <w:lang w:val="hy-AM"/>
        </w:rPr>
        <w:t>կանոնադրության</w:t>
      </w:r>
      <w:r w:rsidR="000624E1" w:rsidRPr="00F566BF">
        <w:rPr>
          <w:rFonts w:ascii="GHEA Grapalat" w:hAnsi="GHEA Grapalat" w:cs="Times Armenian"/>
          <w:sz w:val="20"/>
          <w:lang w:val="hy-AM"/>
        </w:rPr>
        <w:t xml:space="preserve"> </w:t>
      </w:r>
      <w:r w:rsidR="000624E1" w:rsidRPr="00F566BF">
        <w:rPr>
          <w:rFonts w:ascii="GHEA Grapalat" w:hAnsi="GHEA Grapalat" w:cs="Sylfaen"/>
          <w:sz w:val="20"/>
          <w:lang w:val="hy-AM"/>
        </w:rPr>
        <w:t>հիման</w:t>
      </w:r>
      <w:r w:rsidR="000624E1" w:rsidRPr="00F566BF">
        <w:rPr>
          <w:rFonts w:ascii="GHEA Grapalat" w:hAnsi="GHEA Grapalat" w:cs="Times Armenian"/>
          <w:sz w:val="20"/>
          <w:lang w:val="hy-AM"/>
        </w:rPr>
        <w:t xml:space="preserve"> </w:t>
      </w:r>
      <w:r w:rsidR="000624E1" w:rsidRPr="00F566BF">
        <w:rPr>
          <w:rFonts w:ascii="GHEA Grapalat" w:hAnsi="GHEA Grapalat" w:cs="Sylfaen"/>
          <w:sz w:val="20"/>
          <w:lang w:val="hy-AM"/>
        </w:rPr>
        <w:t>վրա</w:t>
      </w:r>
      <w:r w:rsidR="000624E1" w:rsidRPr="00FB1EC7">
        <w:rPr>
          <w:rFonts w:ascii="GHEA Grapalat" w:hAnsi="GHEA Grapalat" w:cs="Sylfaen"/>
          <w:sz w:val="20"/>
          <w:szCs w:val="20"/>
          <w:lang w:val="pt-BR"/>
        </w:rPr>
        <w:t xml:space="preserve"> </w:t>
      </w:r>
      <w:r w:rsidR="00F02279" w:rsidRPr="00FB1EC7">
        <w:rPr>
          <w:rFonts w:ascii="GHEA Grapalat" w:hAnsi="GHEA Grapalat" w:cs="Sylfaen"/>
          <w:sz w:val="20"/>
          <w:szCs w:val="20"/>
          <w:lang w:val="pt-BR"/>
        </w:rPr>
        <w:t>(այսուհետ՝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FB1EC7" w:rsidRDefault="00F02279" w:rsidP="00F02279">
      <w:pPr>
        <w:ind w:firstLine="709"/>
        <w:jc w:val="both"/>
        <w:rPr>
          <w:rFonts w:ascii="GHEA Grapalat" w:hAnsi="GHEA Grapalat"/>
          <w:b/>
          <w:lang w:val="es-ES"/>
        </w:rPr>
      </w:pPr>
    </w:p>
    <w:p w14:paraId="613A70C9" w14:textId="77777777" w:rsidR="00F02279" w:rsidRPr="00FB1EC7" w:rsidRDefault="00F02279" w:rsidP="00F02279">
      <w:pPr>
        <w:ind w:firstLine="720"/>
        <w:jc w:val="both"/>
        <w:rPr>
          <w:rFonts w:ascii="GHEA Grapalat" w:hAnsi="GHEA Grapalat"/>
          <w:b/>
          <w:sz w:val="20"/>
          <w:szCs w:val="20"/>
          <w:lang w:val="es-ES"/>
        </w:rPr>
      </w:pPr>
      <w:r w:rsidRPr="00FB1EC7">
        <w:rPr>
          <w:rFonts w:ascii="GHEA Grapalat" w:hAnsi="GHEA Grapalat"/>
          <w:b/>
          <w:sz w:val="20"/>
          <w:szCs w:val="20"/>
          <w:lang w:val="es-ES"/>
        </w:rPr>
        <w:t xml:space="preserve">1. </w:t>
      </w:r>
      <w:r w:rsidRPr="00FB1EC7">
        <w:rPr>
          <w:rFonts w:ascii="GHEA Grapalat" w:hAnsi="GHEA Grapalat" w:cs="Sylfaen"/>
          <w:b/>
          <w:sz w:val="20"/>
          <w:szCs w:val="20"/>
          <w:lang w:val="pt-BR"/>
        </w:rPr>
        <w:t>ՊԱՅՄԱՆԱԳՐԻ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ԱՌԱՐԿԱՆ</w:t>
      </w:r>
    </w:p>
    <w:p w14:paraId="4764CA0E" w14:textId="158C3AB4" w:rsidR="00F02279" w:rsidRPr="00FB1EC7" w:rsidRDefault="00F02279" w:rsidP="00D94ECD">
      <w:pPr>
        <w:ind w:firstLine="720"/>
        <w:jc w:val="both"/>
        <w:rPr>
          <w:rFonts w:ascii="GHEA Grapalat" w:hAnsi="GHEA Grapalat"/>
          <w:sz w:val="20"/>
          <w:szCs w:val="20"/>
          <w:lang w:val="es-ES"/>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ծավալներով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ձևով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ժամկետներում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պայմանագրի (այսուհետ` պայմանագիր)</w:t>
      </w:r>
      <w:r w:rsidRPr="00FB1EC7">
        <w:rPr>
          <w:rFonts w:ascii="GHEA Grapalat" w:hAnsi="GHEA Grapalat"/>
          <w:sz w:val="20"/>
          <w:szCs w:val="20"/>
          <w:lang w:val="es-ES"/>
        </w:rPr>
        <w:t xml:space="preserve"> N 1 </w:t>
      </w:r>
      <w:r w:rsidRPr="00FB1EC7">
        <w:rPr>
          <w:rFonts w:ascii="GHEA Grapalat" w:hAnsi="GHEA Grapalat" w:cs="Sylfaen"/>
          <w:sz w:val="20"/>
          <w:szCs w:val="20"/>
          <w:lang w:val="pt-BR"/>
        </w:rPr>
        <w:t>Հավելվածով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sz w:val="20"/>
          <w:szCs w:val="20"/>
          <w:lang w:val="es-ES"/>
        </w:rPr>
        <w:t>-</w:t>
      </w:r>
      <w:r w:rsidRPr="00FB1EC7">
        <w:rPr>
          <w:rFonts w:ascii="GHEA Grapalat" w:hAnsi="GHEA Grapalat" w:cs="Sylfaen"/>
          <w:sz w:val="20"/>
          <w:szCs w:val="20"/>
          <w:lang w:val="pt-BR"/>
        </w:rPr>
        <w:t>նախահաշվով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00C34135">
        <w:rPr>
          <w:rFonts w:ascii="GHEA Grapalat" w:hAnsi="GHEA Grapalat" w:cs="Sylfaen"/>
          <w:sz w:val="20"/>
          <w:szCs w:val="20"/>
          <w:lang w:val="hy-AM"/>
        </w:rPr>
        <w:t xml:space="preserve"> «Քրեակատարողական բժշկության կենտրոն» ՊՈԱԿ-ի </w:t>
      </w:r>
      <w:r w:rsidR="00FC6A38" w:rsidRPr="000D242F">
        <w:rPr>
          <w:rFonts w:ascii="GHEA Grapalat" w:eastAsia="Calibri" w:hAnsi="GHEA Grapalat" w:cs="Sylfaen"/>
          <w:sz w:val="20"/>
          <w:szCs w:val="22"/>
          <w:lang w:val="hy-AM"/>
        </w:rPr>
        <w:t xml:space="preserve">շենքի ընթացիկ նորոգման </w:t>
      </w:r>
      <w:r w:rsidRPr="00FB1EC7">
        <w:rPr>
          <w:rFonts w:ascii="GHEA Grapalat" w:hAnsi="GHEA Grapalat" w:cs="Sylfaen"/>
          <w:sz w:val="20"/>
          <w:szCs w:val="20"/>
          <w:lang w:val="pt-BR"/>
        </w:rPr>
        <w:t>աշխատանքները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այսուհետ</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աշխատանք</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Պատվիրատուն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վարձատրել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0A85B00" w14:textId="77777777" w:rsidR="00F02279" w:rsidRPr="00FB1EC7" w:rsidRDefault="00F02279" w:rsidP="00F02279">
      <w:pPr>
        <w:tabs>
          <w:tab w:val="left" w:pos="1134"/>
        </w:tabs>
        <w:ind w:firstLine="720"/>
        <w:jc w:val="both"/>
        <w:rPr>
          <w:rFonts w:ascii="GHEA Grapalat" w:hAnsi="GHEA Grapalat"/>
          <w:sz w:val="20"/>
          <w:szCs w:val="20"/>
          <w:lang w:val="es-ES"/>
        </w:rPr>
      </w:pPr>
      <w:r w:rsidRPr="00FB1EC7">
        <w:rPr>
          <w:rFonts w:ascii="GHEA Grapalat" w:hAnsi="GHEA Grapalat"/>
          <w:sz w:val="20"/>
          <w:szCs w:val="20"/>
          <w:lang w:val="es-ES"/>
        </w:rPr>
        <w:t>1.2</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ստանդարտներին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շինարարարական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նորմերին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կանոններին</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20AAFA8B" w14:textId="0D8A3078" w:rsidR="00CC5AF2" w:rsidRPr="00CC5AF2" w:rsidRDefault="00CC5AF2" w:rsidP="00CC5AF2">
      <w:pPr>
        <w:tabs>
          <w:tab w:val="left" w:pos="1134"/>
        </w:tabs>
        <w:ind w:firstLine="720"/>
        <w:jc w:val="both"/>
        <w:rPr>
          <w:rFonts w:ascii="GHEA Grapalat" w:hAnsi="GHEA Grapalat" w:cs="Sylfaen"/>
          <w:sz w:val="20"/>
          <w:szCs w:val="20"/>
          <w:lang w:val="pt-BR"/>
        </w:rPr>
      </w:pPr>
      <w:r w:rsidRPr="00CC5AF2">
        <w:rPr>
          <w:rFonts w:ascii="GHEA Grapalat" w:hAnsi="GHEA Grapalat"/>
          <w:sz w:val="20"/>
          <w:szCs w:val="20"/>
          <w:lang w:val="es-ES"/>
        </w:rPr>
        <w:t>1.3</w:t>
      </w:r>
      <w:r w:rsidRPr="00CC5AF2">
        <w:rPr>
          <w:rFonts w:ascii="GHEA Grapalat" w:hAnsi="GHEA Grapalat"/>
          <w:sz w:val="20"/>
          <w:szCs w:val="20"/>
          <w:lang w:val="es-ES"/>
        </w:rPr>
        <w:tab/>
        <w:t>Պ</w:t>
      </w:r>
      <w:r w:rsidRPr="00CC5AF2">
        <w:rPr>
          <w:rFonts w:ascii="GHEA Grapalat" w:hAnsi="GHEA Grapalat" w:cs="Sylfaen"/>
          <w:sz w:val="20"/>
          <w:szCs w:val="20"/>
          <w:lang w:val="pt-BR"/>
        </w:rPr>
        <w:t>այմանագրով</w:t>
      </w:r>
      <w:r w:rsidRPr="00CC5AF2">
        <w:rPr>
          <w:rFonts w:ascii="GHEA Grapalat" w:hAnsi="GHEA Grapalat" w:cs="Times Armenian"/>
          <w:sz w:val="20"/>
          <w:szCs w:val="20"/>
          <w:lang w:val="es-ES"/>
        </w:rPr>
        <w:t xml:space="preserve"> </w:t>
      </w:r>
      <w:r w:rsidRPr="00CC5AF2">
        <w:rPr>
          <w:rFonts w:ascii="GHEA Grapalat" w:hAnsi="GHEA Grapalat" w:cs="Sylfaen"/>
          <w:sz w:val="20"/>
          <w:szCs w:val="20"/>
          <w:lang w:val="pt-BR"/>
        </w:rPr>
        <w:t>նախատեսված</w:t>
      </w:r>
      <w:r w:rsidRPr="00CC5AF2">
        <w:rPr>
          <w:rFonts w:ascii="GHEA Grapalat" w:hAnsi="GHEA Grapalat" w:cs="Times Armenian"/>
          <w:sz w:val="20"/>
          <w:szCs w:val="20"/>
          <w:lang w:val="es-ES"/>
        </w:rPr>
        <w:t xml:space="preserve"> ա</w:t>
      </w:r>
      <w:r w:rsidRPr="00CC5AF2">
        <w:rPr>
          <w:rFonts w:ascii="GHEA Grapalat" w:hAnsi="GHEA Grapalat" w:cs="Sylfaen"/>
          <w:sz w:val="20"/>
          <w:szCs w:val="20"/>
          <w:lang w:val="pt-BR"/>
        </w:rPr>
        <w:t>շխատանքները</w:t>
      </w:r>
      <w:r w:rsidRPr="00CC5AF2">
        <w:rPr>
          <w:rFonts w:ascii="GHEA Grapalat" w:hAnsi="GHEA Grapalat" w:cs="Times Armenian"/>
          <w:sz w:val="20"/>
          <w:szCs w:val="20"/>
          <w:lang w:val="es-ES"/>
        </w:rPr>
        <w:t xml:space="preserve"> </w:t>
      </w:r>
      <w:r w:rsidRPr="00CC5AF2">
        <w:rPr>
          <w:rFonts w:ascii="GHEA Grapalat" w:hAnsi="GHEA Grapalat" w:cs="Sylfaen"/>
          <w:sz w:val="20"/>
          <w:szCs w:val="20"/>
          <w:lang w:val="pt-BR"/>
        </w:rPr>
        <w:t>իրականացվում</w:t>
      </w:r>
      <w:r w:rsidRPr="00CC5AF2">
        <w:rPr>
          <w:rFonts w:ascii="GHEA Grapalat" w:hAnsi="GHEA Grapalat" w:cs="Arial"/>
          <w:sz w:val="20"/>
          <w:szCs w:val="20"/>
          <w:lang w:val="hy-AM"/>
        </w:rPr>
        <w:t>՝ պայմանագիրը ուժի մեջ մտնելու օրվանից հաշված</w:t>
      </w:r>
      <w:r w:rsidRPr="00CC5AF2">
        <w:rPr>
          <w:rFonts w:ascii="GHEA Grapalat" w:hAnsi="GHEA Grapalat" w:cs="Arial"/>
          <w:sz w:val="20"/>
          <w:szCs w:val="20"/>
          <w:lang w:val="pt-BR"/>
        </w:rPr>
        <w:t xml:space="preserve"> </w:t>
      </w:r>
      <w:r w:rsidR="003E2995" w:rsidRPr="003E2995">
        <w:rPr>
          <w:rFonts w:ascii="GHEA Grapalat" w:hAnsi="GHEA Grapalat" w:cs="Arial"/>
          <w:sz w:val="20"/>
          <w:szCs w:val="20"/>
          <w:lang w:val="es-ES"/>
        </w:rPr>
        <w:t xml:space="preserve"> ____  </w:t>
      </w:r>
      <w:r w:rsidRPr="00CC5AF2">
        <w:rPr>
          <w:rFonts w:ascii="GHEA Grapalat" w:hAnsi="GHEA Grapalat" w:cs="Arial"/>
          <w:sz w:val="20"/>
          <w:szCs w:val="20"/>
          <w:lang w:val="pt-BR"/>
        </w:rPr>
        <w:t xml:space="preserve"> </w:t>
      </w:r>
      <w:r w:rsidRPr="00CC5AF2">
        <w:rPr>
          <w:rFonts w:ascii="GHEA Grapalat" w:hAnsi="GHEA Grapalat" w:cs="Arial"/>
          <w:sz w:val="20"/>
          <w:szCs w:val="20"/>
          <w:lang w:val="hy-AM"/>
        </w:rPr>
        <w:t>օրացուցային օրվա ընթացքում</w:t>
      </w:r>
      <w:r w:rsidRPr="00CC5AF2">
        <w:rPr>
          <w:rFonts w:ascii="GHEA Grapalat" w:hAnsi="GHEA Grapalat" w:cs="Sylfaen"/>
          <w:sz w:val="20"/>
          <w:szCs w:val="20"/>
          <w:lang w:val="pt-BR"/>
        </w:rPr>
        <w:t xml:space="preserve">: </w:t>
      </w:r>
    </w:p>
    <w:p w14:paraId="024C781F" w14:textId="77777777" w:rsidR="00F02279" w:rsidRPr="00FB1EC7" w:rsidRDefault="00F02279" w:rsidP="00F0227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որոշվում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համաձայնեցված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Հավելված</w:t>
      </w:r>
      <w:r w:rsidRPr="00FB1EC7">
        <w:rPr>
          <w:rFonts w:ascii="GHEA Grapalat" w:hAnsi="GHEA Grapalat" w:cs="Sylfaen"/>
          <w:sz w:val="20"/>
          <w:szCs w:val="20"/>
          <w:lang w:val="es-ES"/>
        </w:rPr>
        <w:t xml:space="preserve"> N 2)</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AA8F04A" w14:textId="77777777" w:rsidR="00F02279" w:rsidRPr="00FB1EC7" w:rsidRDefault="00F02279" w:rsidP="00F02279">
      <w:pPr>
        <w:tabs>
          <w:tab w:val="left" w:pos="1134"/>
        </w:tabs>
        <w:ind w:firstLine="720"/>
        <w:jc w:val="both"/>
        <w:rPr>
          <w:rFonts w:ascii="GHEA Grapalat" w:hAnsi="GHEA Grapalat"/>
          <w:lang w:val="es-ES"/>
        </w:rPr>
      </w:pPr>
    </w:p>
    <w:p w14:paraId="4E172C1B"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2. </w:t>
      </w:r>
      <w:r w:rsidRPr="00FB1EC7">
        <w:rPr>
          <w:rFonts w:ascii="GHEA Grapalat" w:hAnsi="GHEA Grapalat" w:cs="Sylfaen"/>
          <w:b/>
          <w:sz w:val="20"/>
          <w:szCs w:val="20"/>
          <w:lang w:val="pt-BR"/>
        </w:rPr>
        <w:t>ԿԱՊԱԼԱՌՈՒԻ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ՄԻՋՈՑՆԵՐՈՎ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ԿԱՏԱՐԵԼԸ</w:t>
      </w:r>
    </w:p>
    <w:p w14:paraId="6A03E937" w14:textId="77777777" w:rsidR="00F02279" w:rsidRPr="00FB1EC7" w:rsidRDefault="00F02279" w:rsidP="00F02279">
      <w:pPr>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3316C1EA"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2.2</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պատասխանատվություն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սարքավորումների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B1A0D2C"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177F853"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 </w:t>
      </w:r>
      <w:r w:rsidRPr="00FB1EC7">
        <w:rPr>
          <w:rFonts w:ascii="GHEA Grapalat" w:hAnsi="GHEA Grapalat" w:cs="Sylfaen"/>
          <w:b/>
          <w:sz w:val="20"/>
          <w:szCs w:val="20"/>
          <w:lang w:val="pt-BR"/>
        </w:rPr>
        <w:t>ԿՈՂՄԵՐԻ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ՊԱՐՏԱԿԱՆՈՒԹՅՈՒՆՆԵՐԸ</w:t>
      </w:r>
      <w:r w:rsidRPr="00FB1EC7">
        <w:rPr>
          <w:rFonts w:ascii="GHEA Grapalat" w:hAnsi="GHEA Grapalat" w:cs="Times Armenian"/>
          <w:b/>
          <w:sz w:val="20"/>
          <w:szCs w:val="20"/>
          <w:lang w:val="es-ES"/>
        </w:rPr>
        <w:tab/>
      </w:r>
    </w:p>
    <w:p w14:paraId="727E497D"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3.1. </w:t>
      </w:r>
      <w:r w:rsidRPr="00FB1EC7">
        <w:rPr>
          <w:rFonts w:ascii="GHEA Grapalat" w:hAnsi="GHEA Grapalat" w:cs="Sylfaen"/>
          <w:b/>
          <w:sz w:val="20"/>
          <w:szCs w:val="20"/>
          <w:lang w:val="pt-BR"/>
        </w:rPr>
        <w:t>Պատվիրատուն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ունի</w:t>
      </w:r>
      <w:r w:rsidRPr="00FB1EC7">
        <w:rPr>
          <w:rFonts w:ascii="GHEA Grapalat" w:hAnsi="GHEA Grapalat" w:cs="Times Armenian"/>
          <w:b/>
          <w:sz w:val="20"/>
          <w:szCs w:val="20"/>
          <w:lang w:val="es-ES"/>
        </w:rPr>
        <w:t>`</w:t>
      </w:r>
    </w:p>
    <w:p w14:paraId="71D6293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3.1.1</w:t>
      </w:r>
      <w:r w:rsidRPr="00FB1EC7">
        <w:rPr>
          <w:rFonts w:ascii="GHEA Grapalat" w:hAnsi="GHEA Grapalat"/>
          <w:sz w:val="20"/>
          <w:szCs w:val="20"/>
          <w:lang w:val="es-ES"/>
        </w:rPr>
        <w:tab/>
      </w:r>
      <w:r w:rsidRPr="00FB1EC7">
        <w:rPr>
          <w:rFonts w:ascii="GHEA Grapalat" w:hAnsi="GHEA Grapalat" w:cs="Sylfaen"/>
          <w:sz w:val="20"/>
          <w:szCs w:val="20"/>
          <w:lang w:val="pt-BR"/>
        </w:rPr>
        <w:t>Ցանկացած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ստուգել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միջամտելու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գործունեությանը</w:t>
      </w:r>
      <w:r w:rsidRPr="00FB1EC7">
        <w:rPr>
          <w:rFonts w:ascii="GHEA Grapalat" w:hAnsi="GHEA Grapalat" w:cs="Times Armenian"/>
          <w:sz w:val="20"/>
          <w:szCs w:val="20"/>
          <w:lang w:val="es-ES"/>
        </w:rPr>
        <w:t>.</w:t>
      </w:r>
    </w:p>
    <w:p w14:paraId="3FF8CCA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3.1.2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46D0AF4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Չընդունել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դրույթներին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չհամապատասխանելու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EE1645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3.1.4</w:t>
      </w:r>
      <w:r w:rsidRPr="00FB1EC7">
        <w:rPr>
          <w:rFonts w:ascii="GHEA Grapalat" w:hAnsi="GHEA Grapalat"/>
          <w:sz w:val="20"/>
          <w:szCs w:val="20"/>
          <w:lang w:val="es-ES"/>
        </w:rPr>
        <w:tab/>
        <w:t xml:space="preserve"> </w:t>
      </w:r>
      <w:r w:rsidRPr="00FB1EC7">
        <w:rPr>
          <w:rFonts w:ascii="GHEA Grapalat" w:hAnsi="GHEA Grapalat"/>
          <w:sz w:val="20"/>
          <w:szCs w:val="20"/>
          <w:lang w:val="es-ES"/>
        </w:rPr>
        <w:tab/>
      </w:r>
      <w:r w:rsidRPr="00FB1EC7">
        <w:rPr>
          <w:rFonts w:ascii="GHEA Grapalat" w:hAnsi="GHEA Grapalat" w:cs="Sylfaen"/>
          <w:sz w:val="20"/>
          <w:szCs w:val="20"/>
          <w:lang w:val="pt-BR"/>
        </w:rPr>
        <w:t>Միակողմանի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w:t>
      </w:r>
    </w:p>
    <w:p w14:paraId="37D2B81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ա</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այնքան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դանդաղ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ավարտը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դառնում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ակնհայտ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անհնար</w:t>
      </w:r>
      <w:r w:rsidRPr="00FB1EC7">
        <w:rPr>
          <w:rFonts w:ascii="GHEA Grapalat" w:hAnsi="GHEA Grapalat" w:cs="Times Armenian"/>
          <w:sz w:val="20"/>
          <w:szCs w:val="20"/>
          <w:lang w:val="es-ES"/>
        </w:rPr>
        <w:t xml:space="preserve">, </w:t>
      </w:r>
    </w:p>
    <w:p w14:paraId="29EC3DF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բ</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w:t>
      </w:r>
    </w:p>
    <w:p w14:paraId="6711114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lastRenderedPageBreak/>
        <w:t>գ</w:t>
      </w:r>
      <w:r w:rsidRPr="00FB1EC7">
        <w:rPr>
          <w:rFonts w:ascii="GHEA Grapalat" w:hAnsi="GHEA Grapalat"/>
          <w:sz w:val="20"/>
          <w:szCs w:val="20"/>
          <w:lang w:val="es-ES"/>
        </w:rPr>
        <w:t>)</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նախագծանախահաշվային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w:t>
      </w:r>
    </w:p>
    <w:p w14:paraId="14CFC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դ</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3.1.3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w:t>
      </w:r>
    </w:p>
    <w:p w14:paraId="023D417B"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3.1.5</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ներկայացնել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երաշխիքային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ahoma"/>
          <w:sz w:val="20"/>
          <w:szCs w:val="20"/>
          <w:lang w:val="es-ES"/>
        </w:rPr>
        <w:t>։</w:t>
      </w:r>
    </w:p>
    <w:p w14:paraId="0305B49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3.1.6</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Լիազորել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անձի</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նկատմամբ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հսկողություն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նպատակով</w:t>
      </w:r>
      <w:r w:rsidRPr="00FB1EC7">
        <w:rPr>
          <w:rFonts w:ascii="GHEA Grapalat" w:hAnsi="GHEA Grapalat" w:cs="Times Armenian"/>
          <w:sz w:val="20"/>
          <w:szCs w:val="20"/>
          <w:lang w:val="es-ES"/>
        </w:rPr>
        <w:t>.</w:t>
      </w:r>
    </w:p>
    <w:p w14:paraId="0CEE0BCF" w14:textId="348576DD"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3.1.7</w:t>
      </w:r>
      <w:r w:rsidRPr="00FB1EC7">
        <w:rPr>
          <w:rFonts w:ascii="GHEA Grapalat" w:hAnsi="GHEA Grapalat"/>
          <w:sz w:val="20"/>
          <w:szCs w:val="20"/>
          <w:lang w:val="es-ES"/>
        </w:rPr>
        <w:tab/>
      </w:r>
      <w:r w:rsidRPr="00FB1EC7">
        <w:rPr>
          <w:rFonts w:ascii="GHEA Grapalat" w:hAnsi="GHEA Grapalat" w:cs="Sylfaen"/>
          <w:sz w:val="20"/>
          <w:szCs w:val="20"/>
          <w:lang w:val="pt-BR"/>
        </w:rPr>
        <w:t>Մինչև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անավարտ</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օրենքով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ahoma"/>
          <w:sz w:val="20"/>
          <w:szCs w:val="20"/>
          <w:lang w:val="es-ES"/>
        </w:rPr>
        <w:t>։</w:t>
      </w:r>
    </w:p>
    <w:p w14:paraId="0FD71D20" w14:textId="77777777" w:rsidR="00F02279" w:rsidRPr="00FB1EC7" w:rsidRDefault="00F02279" w:rsidP="00F02279">
      <w:pPr>
        <w:tabs>
          <w:tab w:val="left" w:pos="1276"/>
        </w:tabs>
        <w:ind w:firstLine="720"/>
        <w:jc w:val="both"/>
        <w:rPr>
          <w:rFonts w:ascii="GHEA Grapalat" w:hAnsi="GHEA Grapalat" w:cs="Times Armenian"/>
          <w:b/>
          <w:sz w:val="20"/>
          <w:szCs w:val="20"/>
          <w:lang w:val="es-ES"/>
        </w:rPr>
      </w:pPr>
      <w:r w:rsidRPr="00FB1EC7">
        <w:rPr>
          <w:rFonts w:ascii="GHEA Grapalat" w:hAnsi="GHEA Grapalat"/>
          <w:b/>
          <w:sz w:val="20"/>
          <w:szCs w:val="20"/>
          <w:lang w:val="es-ES"/>
        </w:rPr>
        <w:t xml:space="preserve">3.2. </w:t>
      </w:r>
      <w:r w:rsidRPr="00FB1EC7">
        <w:rPr>
          <w:rFonts w:ascii="GHEA Grapalat" w:hAnsi="GHEA Grapalat" w:cs="Sylfaen"/>
          <w:b/>
          <w:sz w:val="20"/>
          <w:szCs w:val="20"/>
          <w:lang w:val="pt-BR"/>
        </w:rPr>
        <w:t>Պատվիրատուն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պարտավոր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է</w:t>
      </w:r>
      <w:r w:rsidRPr="00FB1EC7">
        <w:rPr>
          <w:rFonts w:ascii="GHEA Grapalat" w:hAnsi="GHEA Grapalat" w:cs="Times Armenian"/>
          <w:b/>
          <w:sz w:val="20"/>
          <w:szCs w:val="20"/>
          <w:lang w:val="es-ES"/>
        </w:rPr>
        <w:t>`</w:t>
      </w:r>
    </w:p>
    <w:p w14:paraId="4A8502E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3.2.1</w:t>
      </w:r>
      <w:r w:rsidRPr="00FB1EC7">
        <w:rPr>
          <w:rFonts w:ascii="GHEA Grapalat" w:hAnsi="GHEA Grapalat"/>
          <w:sz w:val="20"/>
          <w:szCs w:val="20"/>
          <w:lang w:val="es-ES"/>
        </w:rPr>
        <w:tab/>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աջակցել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w:t>
      </w:r>
    </w:p>
    <w:p w14:paraId="6BCE480A" w14:textId="77777777" w:rsidR="00F02279" w:rsidRPr="00FB1EC7" w:rsidRDefault="00F02279" w:rsidP="00F02279">
      <w:pPr>
        <w:ind w:firstLine="720"/>
        <w:jc w:val="both"/>
        <w:rPr>
          <w:rFonts w:ascii="GHEA Grapalat" w:hAnsi="GHEA Grapalat"/>
          <w:sz w:val="20"/>
          <w:szCs w:val="20"/>
          <w:lang w:val="es-ES"/>
        </w:rPr>
      </w:pPr>
      <w:r w:rsidRPr="00FB1EC7">
        <w:rPr>
          <w:rFonts w:ascii="GHEA Grapalat" w:hAnsi="GHEA Grapalat"/>
          <w:sz w:val="20"/>
          <w:szCs w:val="20"/>
          <w:lang w:val="es-ES"/>
        </w:rPr>
        <w:t>3.2.2 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զննել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վատթարացնող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շեղումներ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հայտնաբերելու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անհապաղ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w:t>
      </w:r>
    </w:p>
    <w:p w14:paraId="63AE90D5"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3.2.3</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պահից</w:t>
      </w:r>
      <w:r w:rsidRPr="00FB1EC7">
        <w:rPr>
          <w:rFonts w:ascii="GHEA Grapalat" w:hAnsi="GHEA Grapalat" w:cs="Times Armenian"/>
          <w:sz w:val="20"/>
          <w:szCs w:val="20"/>
          <w:lang w:val="es-ES"/>
        </w:rPr>
        <w:t xml:space="preserve"> 5 </w:t>
      </w:r>
      <w:r w:rsidRPr="00FB1EC7">
        <w:rPr>
          <w:rFonts w:ascii="GHEA Grapalat" w:hAnsi="GHEA Grapalat" w:cs="Sylfaen"/>
          <w:sz w:val="20"/>
          <w:szCs w:val="20"/>
          <w:lang w:val="pt-BR"/>
        </w:rPr>
        <w:t>աշխատանքային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տարածք</w:t>
      </w:r>
      <w:r w:rsidRPr="00FB1EC7">
        <w:rPr>
          <w:rFonts w:ascii="GHEA Grapalat" w:hAnsi="GHEA Grapalat" w:cs="Times Armenian"/>
          <w:sz w:val="20"/>
          <w:szCs w:val="20"/>
          <w:lang w:val="es-ES"/>
        </w:rPr>
        <w:t>.</w:t>
      </w:r>
    </w:p>
    <w:p w14:paraId="3AF7161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3.2.4 </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24938488"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3.3. </w:t>
      </w:r>
      <w:r w:rsidRPr="00FB1EC7">
        <w:rPr>
          <w:rFonts w:ascii="GHEA Grapalat" w:hAnsi="GHEA Grapalat" w:cs="Sylfaen"/>
          <w:b/>
          <w:sz w:val="20"/>
          <w:szCs w:val="20"/>
          <w:lang w:val="pt-BR"/>
        </w:rPr>
        <w:t>Կապալառուն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ունի</w:t>
      </w:r>
      <w:r w:rsidRPr="00FB1EC7">
        <w:rPr>
          <w:rFonts w:ascii="GHEA Grapalat" w:hAnsi="GHEA Grapalat" w:cs="Times Armenian"/>
          <w:b/>
          <w:sz w:val="20"/>
          <w:szCs w:val="20"/>
          <w:lang w:val="es-ES"/>
        </w:rPr>
        <w:t>`</w:t>
      </w:r>
    </w:p>
    <w:p w14:paraId="4A502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3.3.1</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5.1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գումարը</w:t>
      </w:r>
      <w:r w:rsidRPr="00FB1EC7">
        <w:rPr>
          <w:rFonts w:ascii="GHEA Grapalat" w:hAnsi="GHEA Grapalat" w:cs="Tahoma"/>
          <w:sz w:val="20"/>
          <w:szCs w:val="20"/>
          <w:lang w:val="es-ES"/>
        </w:rPr>
        <w:t>։</w:t>
      </w:r>
    </w:p>
    <w:p w14:paraId="002041D9"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3.3.2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5.4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6.5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1A429C92" w14:textId="49441FBD"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3.4. </w:t>
      </w:r>
      <w:r w:rsidRPr="00FB1EC7">
        <w:rPr>
          <w:rFonts w:ascii="GHEA Grapalat" w:hAnsi="GHEA Grapalat" w:cs="Sylfaen"/>
          <w:b/>
          <w:sz w:val="20"/>
          <w:szCs w:val="20"/>
          <w:lang w:val="pt-BR"/>
        </w:rPr>
        <w:t>Կապալառուն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պարտավոր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է</w:t>
      </w:r>
      <w:r w:rsidRPr="00FB1EC7">
        <w:rPr>
          <w:rFonts w:ascii="GHEA Grapalat" w:hAnsi="GHEA Grapalat" w:cs="Times Armenian"/>
          <w:b/>
          <w:sz w:val="20"/>
          <w:szCs w:val="20"/>
          <w:lang w:val="es-ES"/>
        </w:rPr>
        <w:t>`</w:t>
      </w:r>
    </w:p>
    <w:p w14:paraId="087D5C8B"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3.4.1</w:t>
      </w:r>
      <w:r w:rsidRPr="00FB1EC7">
        <w:rPr>
          <w:rFonts w:ascii="GHEA Grapalat" w:hAnsi="GHEA Grapalat"/>
          <w:sz w:val="20"/>
          <w:szCs w:val="20"/>
          <w:lang w:val="es-ES"/>
        </w:rPr>
        <w:tab/>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առնվազն</w:t>
      </w:r>
      <w:r w:rsidRPr="00FB1EC7">
        <w:rPr>
          <w:rFonts w:ascii="GHEA Grapalat" w:hAnsi="GHEA Grapalat" w:cs="Times Armenian"/>
          <w:sz w:val="20"/>
          <w:szCs w:val="20"/>
          <w:lang w:val="es-ES"/>
        </w:rPr>
        <w:t xml:space="preserve"> ----- </w:t>
      </w:r>
      <w:r w:rsidRPr="00FB1EC7">
        <w:rPr>
          <w:rFonts w:ascii="GHEA Grapalat" w:hAnsi="GHEA Grapalat" w:cs="Sylfaen"/>
          <w:sz w:val="20"/>
          <w:szCs w:val="20"/>
          <w:lang w:val="pt-BR"/>
        </w:rPr>
        <w:t>տոկոսը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գործիքներով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մեխանիզմներով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պատշաճ</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4C53E942" w14:textId="77777777" w:rsidR="00F02279" w:rsidRPr="00FB1EC7" w:rsidRDefault="00F02279" w:rsidP="00F02279">
      <w:pPr>
        <w:ind w:firstLine="709"/>
        <w:jc w:val="both"/>
        <w:rPr>
          <w:rFonts w:ascii="GHEA Grapalat" w:hAnsi="GHEA Grapalat"/>
          <w:sz w:val="20"/>
          <w:szCs w:val="20"/>
          <w:lang w:val="es-ES"/>
        </w:rPr>
      </w:pPr>
      <w:r w:rsidRPr="00FB1EC7">
        <w:rPr>
          <w:rFonts w:ascii="GHEA Grapalat" w:hAnsi="GHEA Grapalat"/>
          <w:sz w:val="20"/>
          <w:szCs w:val="20"/>
          <w:lang w:val="es-ES"/>
        </w:rPr>
        <w:t>3.4.2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վերաբերյալ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ցուցումները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դրանք</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հակասում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r w:rsidRPr="00FB1EC7">
        <w:rPr>
          <w:rFonts w:ascii="GHEA Grapalat" w:hAnsi="GHEA Grapalat" w:cs="Times Armenian"/>
          <w:sz w:val="20"/>
          <w:szCs w:val="20"/>
          <w:lang w:val="es-ES"/>
        </w:rPr>
        <w:tab/>
      </w:r>
    </w:p>
    <w:p w14:paraId="4A285B9F"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նորմերին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մոնտաժված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էլեկտրական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ջեռուցման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ջրամատակարարման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կոյուղու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օդափոխիչ</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փորձարկում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համալիր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փորձարկմանը</w:t>
      </w:r>
      <w:r w:rsidRPr="00FB1EC7">
        <w:rPr>
          <w:rFonts w:ascii="GHEA Grapalat" w:hAnsi="GHEA Grapalat" w:cs="Tahoma"/>
          <w:sz w:val="20"/>
          <w:szCs w:val="20"/>
          <w:lang w:val="es-ES"/>
        </w:rPr>
        <w:t>։</w:t>
      </w:r>
    </w:p>
    <w:p w14:paraId="094FCA0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3.4.4 </w:t>
      </w:r>
      <w:r w:rsidRPr="00FB1EC7">
        <w:rPr>
          <w:rFonts w:ascii="GHEA Grapalat" w:hAnsi="GHEA Grapalat"/>
          <w:sz w:val="20"/>
          <w:szCs w:val="20"/>
          <w:lang w:val="es-ES"/>
        </w:rPr>
        <w:tab/>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նրան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պահպանումն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արդյունավետ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անվտանգ</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օգտագործման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հաղորդել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չպահպանելու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հնարավոր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հետևանքների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ahoma"/>
          <w:sz w:val="20"/>
          <w:szCs w:val="20"/>
          <w:lang w:val="es-ES"/>
        </w:rPr>
        <w:t>։</w:t>
      </w:r>
    </w:p>
    <w:p w14:paraId="5505BA78"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3.4.5</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յուրաքանչյուր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ուշացված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57CF5E3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3.4.6</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3.1.4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Sylfae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p>
    <w:p w14:paraId="495E4EE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3.4.7 </w:t>
      </w:r>
      <w:r w:rsidRPr="00FB1EC7">
        <w:rPr>
          <w:rFonts w:ascii="GHEA Grapalat" w:hAnsi="GHEA Grapalat"/>
          <w:sz w:val="20"/>
          <w:szCs w:val="20"/>
          <w:lang w:val="es-ES"/>
        </w:rPr>
        <w:tab/>
      </w:r>
      <w:r w:rsidRPr="00FB1EC7">
        <w:rPr>
          <w:rFonts w:ascii="GHEA Grapalat" w:hAnsi="GHEA Grapalat" w:cs="Sylfaen"/>
          <w:sz w:val="20"/>
          <w:szCs w:val="20"/>
          <w:lang w:val="pt-BR"/>
        </w:rPr>
        <w:t>Շինարարության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օբյեկտի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ծագման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շինարարությունը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անհրաժեշտությունից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բխող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ծախսերը</w:t>
      </w:r>
      <w:r w:rsidRPr="00FB1EC7">
        <w:rPr>
          <w:rFonts w:ascii="GHEA Grapalat" w:hAnsi="GHEA Grapalat" w:cs="Tahoma"/>
          <w:sz w:val="20"/>
          <w:szCs w:val="20"/>
          <w:lang w:val="es-ES"/>
        </w:rPr>
        <w:t>։</w:t>
      </w:r>
    </w:p>
    <w:p w14:paraId="4205D57A"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3.4.8 </w:t>
      </w:r>
      <w:r w:rsidRPr="00FB1EC7">
        <w:rPr>
          <w:rFonts w:ascii="GHEA Grapalat" w:hAnsi="GHEA Grapalat" w:cs="Sylfaen"/>
          <w:sz w:val="20"/>
          <w:szCs w:val="20"/>
          <w:lang w:val="hy-AM"/>
        </w:rPr>
        <w:t>Եթե</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շինարարական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ծրագրերի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արդյունքի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բաղադրիչի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երաշխիքային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ընթացքում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հայտ</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Arial"/>
          <w:sz w:val="20"/>
          <w:szCs w:val="20"/>
          <w:lang w:val="hy-AM"/>
        </w:rPr>
        <w:t xml:space="preserve"> </w:t>
      </w:r>
      <w:r w:rsidRPr="00FB1EC7">
        <w:rPr>
          <w:rFonts w:ascii="GHEA Grapalat" w:hAnsi="GHEA Grapalat" w:cs="Arial"/>
          <w:sz w:val="20"/>
          <w:szCs w:val="20"/>
        </w:rPr>
        <w:t>եկել</w:t>
      </w:r>
      <w:r w:rsidRPr="00FB1EC7">
        <w:rPr>
          <w:rFonts w:ascii="GHEA Grapalat" w:hAnsi="GHEA Grapalat"/>
          <w:sz w:val="20"/>
          <w:szCs w:val="20"/>
          <w:lang w:val="hy-AM"/>
        </w:rPr>
        <w:t xml:space="preserve"> </w:t>
      </w:r>
      <w:r w:rsidRPr="00FB1EC7">
        <w:rPr>
          <w:rFonts w:ascii="GHEA Grapalat" w:hAnsi="GHEA Grapalat"/>
          <w:sz w:val="20"/>
          <w:szCs w:val="20"/>
        </w:rPr>
        <w:t>կատարված</w:t>
      </w:r>
      <w:r w:rsidRPr="00FB1EC7">
        <w:rPr>
          <w:rFonts w:ascii="GHEA Grapalat" w:hAnsi="GHEA Grapalat"/>
          <w:sz w:val="20"/>
          <w:szCs w:val="20"/>
          <w:lang w:val="es-ES"/>
        </w:rPr>
        <w:t xml:space="preserve"> </w:t>
      </w:r>
      <w:r w:rsidRPr="00FB1EC7">
        <w:rPr>
          <w:rFonts w:ascii="GHEA Grapalat" w:hAnsi="GHEA Grapalat"/>
          <w:sz w:val="20"/>
          <w:szCs w:val="20"/>
        </w:rPr>
        <w:t>աշխատանքի</w:t>
      </w:r>
      <w:r w:rsidRPr="00FB1EC7">
        <w:rPr>
          <w:rFonts w:ascii="GHEA Grapalat" w:hAnsi="GHEA Grapalat"/>
          <w:sz w:val="20"/>
          <w:szCs w:val="20"/>
          <w:lang w:val="es-ES"/>
        </w:rPr>
        <w:t xml:space="preserve"> </w:t>
      </w:r>
      <w:r w:rsidRPr="00FB1EC7">
        <w:rPr>
          <w:rFonts w:ascii="GHEA Grapalat" w:hAnsi="GHEA Grapalat" w:cs="Sylfaen"/>
          <w:sz w:val="20"/>
          <w:szCs w:val="20"/>
          <w:lang w:val="hy-AM"/>
        </w:rPr>
        <w:t>թերություններ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Arial"/>
          <w:sz w:val="20"/>
          <w:szCs w:val="20"/>
          <w:lang w:val="hy-AM"/>
        </w:rPr>
        <w:t xml:space="preserve"> </w:t>
      </w:r>
      <w:r w:rsidRPr="00FB1EC7">
        <w:rPr>
          <w:rFonts w:ascii="GHEA Grapalat" w:hAnsi="GHEA Grapalat" w:cs="Sylfaen"/>
          <w:sz w:val="20"/>
          <w:szCs w:val="20"/>
        </w:rPr>
        <w:t>Կ</w:t>
      </w:r>
      <w:r w:rsidRPr="00FB1EC7">
        <w:rPr>
          <w:rFonts w:ascii="GHEA Grapalat" w:hAnsi="GHEA Grapalat" w:cs="Sylfaen"/>
          <w:sz w:val="20"/>
          <w:szCs w:val="20"/>
          <w:lang w:val="hy-AM"/>
        </w:rPr>
        <w:t>ապալառուն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հաշվին</w:t>
      </w:r>
      <w:r w:rsidRPr="00FB1EC7">
        <w:rPr>
          <w:rFonts w:ascii="GHEA Grapalat" w:hAnsi="GHEA Grapalat" w:cs="Arial"/>
          <w:sz w:val="20"/>
          <w:szCs w:val="20"/>
          <w:lang w:val="hy-AM"/>
        </w:rPr>
        <w:t xml:space="preserve">, </w:t>
      </w:r>
      <w:r w:rsidRPr="00FB1EC7">
        <w:rPr>
          <w:rFonts w:ascii="GHEA Grapalat" w:hAnsi="GHEA Grapalat" w:cs="Sylfaen"/>
          <w:sz w:val="20"/>
          <w:szCs w:val="20"/>
        </w:rPr>
        <w:t>Պ</w:t>
      </w:r>
      <w:r w:rsidRPr="00FB1EC7">
        <w:rPr>
          <w:rFonts w:ascii="GHEA Grapalat" w:hAnsi="GHEA Grapalat" w:cs="Sylfaen"/>
          <w:sz w:val="20"/>
          <w:szCs w:val="20"/>
          <w:lang w:val="hy-AM"/>
        </w:rPr>
        <w:t>ատվիրատուի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ողջամիտ</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վերացնել</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թերությունները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p>
    <w:p w14:paraId="5A487726" w14:textId="75912139" w:rsidR="00207999" w:rsidRDefault="00F02279" w:rsidP="00F02279">
      <w:pPr>
        <w:tabs>
          <w:tab w:val="left" w:pos="1276"/>
        </w:tabs>
        <w:ind w:firstLine="720"/>
        <w:jc w:val="both"/>
        <w:rPr>
          <w:rFonts w:ascii="GHEA Grapalat" w:hAnsi="GHEA Grapalat" w:cs="Sylfaen"/>
          <w:sz w:val="20"/>
          <w:szCs w:val="20"/>
          <w:lang w:val="hy-AM"/>
        </w:rPr>
      </w:pPr>
      <w:r w:rsidRPr="00207999">
        <w:rPr>
          <w:rFonts w:ascii="GHEA Grapalat" w:hAnsi="GHEA Grapalat"/>
          <w:sz w:val="20"/>
          <w:szCs w:val="20"/>
          <w:lang w:val="es-ES"/>
        </w:rPr>
        <w:t>3.4.9 Պ</w:t>
      </w:r>
      <w:r w:rsidRPr="00207999">
        <w:rPr>
          <w:rFonts w:ascii="GHEA Grapalat" w:hAnsi="GHEA Grapalat" w:cs="Sylfaen"/>
          <w:sz w:val="20"/>
          <w:szCs w:val="20"/>
          <w:lang w:val="hy-AM"/>
        </w:rPr>
        <w:t>այմանագրով</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երաշխիքային</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ժամկետ</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է</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սահմանվում</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Պատվիրատուի</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կողմից</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ողջ</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ծավալով</w:t>
      </w:r>
      <w:r w:rsidRPr="00207999">
        <w:rPr>
          <w:rFonts w:ascii="GHEA Grapalat" w:hAnsi="GHEA Grapalat" w:cs="Times Armenian"/>
          <w:sz w:val="20"/>
          <w:szCs w:val="20"/>
          <w:lang w:val="es-ES"/>
        </w:rPr>
        <w:t xml:space="preserve"> Ա</w:t>
      </w:r>
      <w:r w:rsidRPr="00207999">
        <w:rPr>
          <w:rFonts w:ascii="GHEA Grapalat" w:hAnsi="GHEA Grapalat" w:cs="Sylfaen"/>
          <w:sz w:val="20"/>
          <w:szCs w:val="20"/>
          <w:lang w:val="hy-AM"/>
        </w:rPr>
        <w:t>շխատանքն</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ընդունվելու</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օրվան</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հաջորդող</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օրվանից</w:t>
      </w:r>
      <w:r w:rsidRPr="00207999">
        <w:rPr>
          <w:rFonts w:ascii="GHEA Grapalat" w:hAnsi="GHEA Grapalat" w:cs="Times Armenian"/>
          <w:sz w:val="20"/>
          <w:szCs w:val="20"/>
          <w:lang w:val="es-ES"/>
        </w:rPr>
        <w:t xml:space="preserve"> </w:t>
      </w:r>
      <w:r w:rsidRPr="00207999">
        <w:rPr>
          <w:rFonts w:ascii="GHEA Grapalat" w:hAnsi="GHEA Grapalat" w:cs="Sylfaen"/>
          <w:sz w:val="20"/>
          <w:szCs w:val="20"/>
          <w:lang w:val="hy-AM"/>
        </w:rPr>
        <w:t>հաշված</w:t>
      </w:r>
      <w:r w:rsidRPr="00207999">
        <w:rPr>
          <w:rFonts w:ascii="GHEA Grapalat" w:hAnsi="GHEA Grapalat" w:cs="Sylfaen"/>
          <w:sz w:val="20"/>
          <w:szCs w:val="20"/>
          <w:lang w:val="es-ES"/>
        </w:rPr>
        <w:t xml:space="preserve"> </w:t>
      </w:r>
      <w:r w:rsidR="00207999" w:rsidRPr="00FB1EC7">
        <w:rPr>
          <w:rFonts w:ascii="GHEA Grapalat" w:hAnsi="GHEA Grapalat" w:cs="Sylfaen"/>
          <w:sz w:val="20"/>
          <w:szCs w:val="20"/>
          <w:lang w:val="hy-AM"/>
        </w:rPr>
        <w:t>365 օրացուցային օր</w:t>
      </w:r>
      <w:r w:rsidR="00207999">
        <w:rPr>
          <w:rFonts w:ascii="GHEA Grapalat" w:hAnsi="GHEA Grapalat" w:cs="Sylfaen"/>
          <w:sz w:val="20"/>
          <w:szCs w:val="20"/>
          <w:lang w:val="es-ES"/>
        </w:rPr>
        <w:t>ը</w:t>
      </w:r>
      <w:r w:rsidR="00207999" w:rsidRPr="00FB1EC7">
        <w:rPr>
          <w:rFonts w:ascii="GHEA Grapalat" w:hAnsi="GHEA Grapalat" w:cs="Sylfaen"/>
          <w:sz w:val="20"/>
          <w:szCs w:val="20"/>
          <w:lang w:val="hy-AM"/>
        </w:rPr>
        <w:t>։</w:t>
      </w:r>
      <w:r w:rsidRPr="00207999">
        <w:rPr>
          <w:rFonts w:ascii="GHEA Grapalat" w:hAnsi="GHEA Grapalat" w:cs="Sylfaen"/>
          <w:sz w:val="20"/>
          <w:szCs w:val="20"/>
          <w:lang w:val="hy-AM"/>
        </w:rPr>
        <w:t xml:space="preserve"> Եթե երաշխիքային </w:t>
      </w:r>
      <w:r w:rsidRPr="00207999">
        <w:rPr>
          <w:rFonts w:ascii="GHEA Grapalat" w:hAnsi="GHEA Grapalat" w:cs="Sylfaen"/>
          <w:sz w:val="20"/>
          <w:szCs w:val="20"/>
          <w:lang w:val="hy-AM"/>
        </w:rPr>
        <w:lastRenderedPageBreak/>
        <w:t xml:space="preserve">ժամկետի ընթացքում ի հայտ են եկել </w:t>
      </w:r>
      <w:r w:rsidRPr="00207999">
        <w:rPr>
          <w:rFonts w:ascii="GHEA Grapalat" w:hAnsi="GHEA Grapalat"/>
          <w:sz w:val="20"/>
          <w:szCs w:val="20"/>
          <w:lang w:val="hy-AM"/>
        </w:rPr>
        <w:t xml:space="preserve">կատարված Աշխատանքի </w:t>
      </w:r>
      <w:r w:rsidRPr="00207999">
        <w:rPr>
          <w:rFonts w:ascii="GHEA Grapalat" w:hAnsi="GHEA Grapalat" w:cs="Sylfaen"/>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p>
    <w:p w14:paraId="0C1444DA" w14:textId="7EB19CA1" w:rsidR="00207999"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cs="Times Armenian"/>
          <w:sz w:val="20"/>
          <w:szCs w:val="20"/>
          <w:lang w:val="es-ES"/>
        </w:rPr>
        <w:t xml:space="preserve">3.4.10 </w:t>
      </w:r>
      <w:r w:rsidRPr="00FB1EC7">
        <w:rPr>
          <w:rFonts w:ascii="GHEA Grapalat" w:hAnsi="GHEA Grapalat" w:cs="Sylfaen"/>
          <w:sz w:val="20"/>
          <w:szCs w:val="20"/>
          <w:lang w:val="hy-AM"/>
        </w:rPr>
        <w:t>Կապալի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օբյեկտի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մասերի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կոնստրուկցիաներ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օգտագործվ</w:t>
      </w:r>
      <w:r w:rsidR="0019419E" w:rsidRPr="004B2068">
        <w:rPr>
          <w:rFonts w:ascii="GHEA Grapalat" w:hAnsi="GHEA Grapalat" w:cs="Sylfaen"/>
          <w:sz w:val="20"/>
          <w:szCs w:val="20"/>
          <w:lang w:val="hy-AM"/>
        </w:rPr>
        <w:t xml:space="preserve">ելիք </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նյութերի</w:t>
      </w:r>
      <w:r w:rsidRPr="00FB1EC7">
        <w:rPr>
          <w:rFonts w:ascii="GHEA Grapalat" w:hAnsi="GHEA Grapalat" w:cs="Arial"/>
          <w:sz w:val="20"/>
          <w:szCs w:val="20"/>
          <w:lang w:val="hy-AM"/>
        </w:rPr>
        <w:t xml:space="preserve"> </w:t>
      </w:r>
      <w:r w:rsidR="0019419E" w:rsidRPr="004B2068">
        <w:rPr>
          <w:rFonts w:ascii="GHEA Grapalat" w:hAnsi="GHEA Grapalat" w:cs="Arial"/>
          <w:sz w:val="20"/>
          <w:szCs w:val="20"/>
          <w:lang w:val="hy-AM"/>
        </w:rPr>
        <w:t xml:space="preserve">և (կամ) սարքերի ու սարքավորումների </w:t>
      </w:r>
      <w:r w:rsidRPr="00FB1EC7">
        <w:rPr>
          <w:rFonts w:ascii="GHEA Grapalat" w:hAnsi="GHEA Grapalat" w:cs="Sylfaen"/>
          <w:sz w:val="20"/>
          <w:szCs w:val="20"/>
          <w:lang w:val="hy-AM"/>
        </w:rPr>
        <w:t>երաշխիքային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ժամկետներին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ներկայացվող</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նվազագույն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պահանջները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ներկայացված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N </w:t>
      </w:r>
      <w:r w:rsidR="00981331">
        <w:rPr>
          <w:rFonts w:ascii="GHEA Grapalat" w:hAnsi="GHEA Grapalat" w:cs="Times Armenian"/>
          <w:sz w:val="20"/>
          <w:szCs w:val="20"/>
          <w:lang w:val="hy-AM"/>
        </w:rPr>
        <w:t>1․1</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Հավելվածում</w:t>
      </w:r>
      <w:r>
        <w:rPr>
          <w:rFonts w:ascii="GHEA Grapalat" w:hAnsi="GHEA Grapalat" w:cs="Sylfaen"/>
          <w:sz w:val="20"/>
          <w:szCs w:val="20"/>
          <w:lang w:val="pt-BR"/>
        </w:rPr>
        <w:t>:</w:t>
      </w:r>
    </w:p>
    <w:p w14:paraId="2BA41547" w14:textId="18DA5C51"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Times Armenian"/>
          <w:sz w:val="20"/>
          <w:szCs w:val="20"/>
          <w:lang w:val="es-ES"/>
        </w:rPr>
        <w:t xml:space="preserve">3.4.11 </w:t>
      </w:r>
      <w:r w:rsidR="0019419E">
        <w:rPr>
          <w:rFonts w:ascii="GHEA Grapalat" w:hAnsi="GHEA Grapalat" w:cs="Times Armenian"/>
          <w:sz w:val="20"/>
          <w:szCs w:val="20"/>
          <w:lang w:val="es-ES"/>
        </w:rPr>
        <w:t>Որակավորման և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գործողության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սնանկացման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գործընթաց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ahoma"/>
          <w:sz w:val="20"/>
          <w:szCs w:val="20"/>
          <w:lang w:val="es-ES"/>
        </w:rPr>
        <w:t>։</w:t>
      </w:r>
    </w:p>
    <w:p w14:paraId="58B51019" w14:textId="77777777" w:rsidR="00634909" w:rsidRPr="001A352F" w:rsidRDefault="00634909" w:rsidP="00F02279">
      <w:pPr>
        <w:tabs>
          <w:tab w:val="left" w:pos="1276"/>
        </w:tabs>
        <w:ind w:firstLine="720"/>
        <w:jc w:val="both"/>
        <w:rPr>
          <w:rFonts w:ascii="GHEA Grapalat" w:hAnsi="GHEA Grapalat"/>
          <w:sz w:val="20"/>
          <w:szCs w:val="20"/>
          <w:lang w:val="hy-AM"/>
        </w:rPr>
      </w:pPr>
    </w:p>
    <w:p w14:paraId="2D1F509C" w14:textId="58BC53A9" w:rsidR="00F02279" w:rsidRPr="00FB1EC7" w:rsidRDefault="0007468E" w:rsidP="00F02279">
      <w:pPr>
        <w:tabs>
          <w:tab w:val="left" w:pos="1276"/>
        </w:tabs>
        <w:ind w:firstLine="720"/>
        <w:jc w:val="both"/>
        <w:rPr>
          <w:rFonts w:ascii="GHEA Grapalat" w:hAnsi="GHEA Grapalat"/>
          <w:b/>
          <w:sz w:val="20"/>
          <w:szCs w:val="20"/>
          <w:lang w:val="es-ES"/>
        </w:rPr>
      </w:pPr>
      <w:r>
        <w:rPr>
          <w:rFonts w:ascii="GHEA Grapalat" w:hAnsi="GHEA Grapalat"/>
          <w:b/>
          <w:sz w:val="20"/>
          <w:szCs w:val="20"/>
          <w:lang w:val="hy-AM"/>
        </w:rPr>
        <w:t xml:space="preserve"> </w:t>
      </w:r>
      <w:r w:rsidR="00F02279" w:rsidRPr="00FB1EC7">
        <w:rPr>
          <w:rFonts w:ascii="GHEA Grapalat" w:hAnsi="GHEA Grapalat"/>
          <w:b/>
          <w:sz w:val="20"/>
          <w:szCs w:val="20"/>
          <w:lang w:val="es-ES"/>
        </w:rPr>
        <w:t xml:space="preserve">4. </w:t>
      </w:r>
      <w:r w:rsidR="00F02279" w:rsidRPr="00FB1EC7">
        <w:rPr>
          <w:rFonts w:ascii="GHEA Grapalat" w:hAnsi="GHEA Grapalat" w:cs="Sylfaen"/>
          <w:b/>
          <w:sz w:val="20"/>
          <w:szCs w:val="20"/>
          <w:lang w:val="pt-BR"/>
        </w:rPr>
        <w:t>ԱՇԽԱՏԱՆՔԻ</w:t>
      </w:r>
      <w:r w:rsidR="00F02279" w:rsidRPr="00FB1EC7">
        <w:rPr>
          <w:rFonts w:ascii="GHEA Grapalat" w:hAnsi="GHEA Grapalat" w:cs="Times Armenian"/>
          <w:b/>
          <w:sz w:val="20"/>
          <w:szCs w:val="20"/>
          <w:lang w:val="es-ES"/>
        </w:rPr>
        <w:t xml:space="preserve"> </w:t>
      </w:r>
      <w:r w:rsidR="00F02279" w:rsidRPr="00FB1EC7">
        <w:rPr>
          <w:rFonts w:ascii="GHEA Grapalat" w:hAnsi="GHEA Grapalat" w:cs="Sylfaen"/>
          <w:b/>
          <w:sz w:val="20"/>
          <w:szCs w:val="20"/>
          <w:lang w:val="pt-BR"/>
        </w:rPr>
        <w:t>ՀԱՆՁՆՄԱՆ</w:t>
      </w:r>
      <w:r w:rsidR="00F02279" w:rsidRPr="00FB1EC7">
        <w:rPr>
          <w:rFonts w:ascii="GHEA Grapalat" w:hAnsi="GHEA Grapalat" w:cs="Times Armenian"/>
          <w:b/>
          <w:sz w:val="20"/>
          <w:szCs w:val="20"/>
          <w:lang w:val="es-ES"/>
        </w:rPr>
        <w:t xml:space="preserve"> </w:t>
      </w:r>
      <w:r w:rsidR="00F02279" w:rsidRPr="00FB1EC7">
        <w:rPr>
          <w:rFonts w:ascii="GHEA Grapalat" w:hAnsi="GHEA Grapalat" w:cs="Sylfaen"/>
          <w:b/>
          <w:sz w:val="20"/>
          <w:szCs w:val="20"/>
          <w:lang w:val="pt-BR"/>
        </w:rPr>
        <w:t>ԵՎ</w:t>
      </w:r>
      <w:r w:rsidR="00F02279" w:rsidRPr="00FB1EC7">
        <w:rPr>
          <w:rFonts w:ascii="GHEA Grapalat" w:hAnsi="GHEA Grapalat" w:cs="Times Armenian"/>
          <w:b/>
          <w:sz w:val="20"/>
          <w:szCs w:val="20"/>
          <w:lang w:val="es-ES"/>
        </w:rPr>
        <w:t xml:space="preserve"> </w:t>
      </w:r>
      <w:r w:rsidR="00F02279" w:rsidRPr="00FB1EC7">
        <w:rPr>
          <w:rFonts w:ascii="GHEA Grapalat" w:hAnsi="GHEA Grapalat" w:cs="Sylfaen"/>
          <w:b/>
          <w:sz w:val="20"/>
          <w:szCs w:val="20"/>
          <w:lang w:val="pt-BR"/>
        </w:rPr>
        <w:t>ԸՆԴՈՒՆՄԱՆ</w:t>
      </w:r>
      <w:r w:rsidR="00F02279" w:rsidRPr="00FB1EC7">
        <w:rPr>
          <w:rFonts w:ascii="GHEA Grapalat" w:hAnsi="GHEA Grapalat" w:cs="Times Armenian"/>
          <w:b/>
          <w:sz w:val="20"/>
          <w:szCs w:val="20"/>
          <w:lang w:val="es-ES"/>
        </w:rPr>
        <w:t xml:space="preserve"> </w:t>
      </w:r>
      <w:r w:rsidR="00F02279" w:rsidRPr="00FB1EC7">
        <w:rPr>
          <w:rFonts w:ascii="GHEA Grapalat" w:hAnsi="GHEA Grapalat" w:cs="Sylfaen"/>
          <w:b/>
          <w:sz w:val="20"/>
          <w:szCs w:val="20"/>
          <w:lang w:val="pt-BR"/>
        </w:rPr>
        <w:t>ԿԱՐԳԸ</w:t>
      </w:r>
    </w:p>
    <w:p w14:paraId="2564415F"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122CA50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75782171"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EF64D7">
        <w:rPr>
          <w:rFonts w:ascii="GHEA Grapalat" w:hAnsi="GHEA Grapalat" w:cs="Sylfaen"/>
          <w:sz w:val="20"/>
          <w:szCs w:val="20"/>
          <w:lang w:val="pt-BR"/>
        </w:rPr>
        <w:t>10</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FB1EC7">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FB1EC7">
        <w:rPr>
          <w:rFonts w:ascii="GHEA Grapalat" w:hAnsi="GHEA Grapalat" w:cs="Sylfaen"/>
          <w:sz w:val="20"/>
          <w:szCs w:val="20"/>
          <w:lang w:val="pt-BR"/>
        </w:rPr>
        <w:softHyphen/>
        <w:t xml:space="preserve">գրությունը: </w:t>
      </w:r>
    </w:p>
    <w:p w14:paraId="093B41B3" w14:textId="77777777" w:rsidR="00F02279" w:rsidRPr="00FB1EC7" w:rsidRDefault="00F02279" w:rsidP="00F02279">
      <w:pPr>
        <w:ind w:firstLine="720"/>
        <w:jc w:val="both"/>
        <w:rPr>
          <w:rFonts w:ascii="GHEA Grapalat" w:hAnsi="GHEA Grapalat" w:cs="Times Armenian"/>
          <w:sz w:val="20"/>
          <w:szCs w:val="20"/>
          <w:lang w:val="hy-AM"/>
        </w:rPr>
      </w:pPr>
      <w:r w:rsidRPr="00FB1EC7">
        <w:rPr>
          <w:rFonts w:ascii="GHEA Grapalat" w:hAnsi="GHEA Grapalat"/>
          <w:sz w:val="20"/>
          <w:szCs w:val="20"/>
          <w:lang w:val="hy-AM"/>
        </w:rPr>
        <w:t>4.</w:t>
      </w:r>
      <w:r w:rsidRPr="00FB1EC7">
        <w:rPr>
          <w:rFonts w:ascii="GHEA Grapalat" w:hAnsi="GHEA Grapalat"/>
          <w:sz w:val="20"/>
          <w:szCs w:val="20"/>
          <w:lang w:val="pt-BR"/>
        </w:rPr>
        <w:t>5</w:t>
      </w:r>
      <w:r w:rsidRPr="00FB1EC7">
        <w:rPr>
          <w:rFonts w:ascii="GHEA Grapalat" w:hAnsi="GHEA Grapalat"/>
          <w:sz w:val="20"/>
          <w:szCs w:val="20"/>
          <w:lang w:val="hy-AM"/>
        </w:rPr>
        <w:tab/>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տեսակի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փուլերի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արդյունքները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նախագծանախահաշվային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փաստաթղթերին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չհամապատասխանելու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երկկողմ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թվարկելով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վերացման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սահմաններում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անհրաժեշտ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w:t>
      </w:r>
      <w:r w:rsidRPr="00FB1EC7">
        <w:rPr>
          <w:rFonts w:ascii="GHEA Grapalat" w:hAnsi="GHEA Grapalat" w:cs="Tahoma"/>
          <w:sz w:val="20"/>
          <w:szCs w:val="20"/>
          <w:lang w:val="hy-AM"/>
        </w:rPr>
        <w:t>։</w:t>
      </w:r>
    </w:p>
    <w:p w14:paraId="02DB111B" w14:textId="77777777" w:rsidR="00F02279" w:rsidRPr="00FB1EC7" w:rsidRDefault="00F02279" w:rsidP="00F02279">
      <w:pPr>
        <w:tabs>
          <w:tab w:val="left" w:pos="1276"/>
        </w:tabs>
        <w:ind w:firstLine="720"/>
        <w:jc w:val="both"/>
        <w:rPr>
          <w:rFonts w:ascii="GHEA Grapalat" w:hAnsi="GHEA Grapalat"/>
          <w:lang w:val="hy-AM"/>
        </w:rPr>
      </w:pPr>
    </w:p>
    <w:p w14:paraId="292BE9D0"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5. </w:t>
      </w:r>
      <w:r w:rsidRPr="00FB1EC7">
        <w:rPr>
          <w:rFonts w:ascii="GHEA Grapalat" w:hAnsi="GHEA Grapalat" w:cs="Sylfaen"/>
          <w:b/>
          <w:sz w:val="20"/>
          <w:szCs w:val="20"/>
          <w:lang w:val="hy-AM"/>
        </w:rPr>
        <w:t>ԱՇԽԱՏԱՆՔԻ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ԳԻՆԸ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ՎԱՐՁԱՏՐՈՒԹՅՈՒՆԸ</w:t>
      </w:r>
    </w:p>
    <w:p w14:paraId="14B5A277" w14:textId="77777777" w:rsidR="00F02279" w:rsidRPr="00FB1EC7" w:rsidRDefault="00F02279" w:rsidP="00F02279">
      <w:pPr>
        <w:tabs>
          <w:tab w:val="left" w:pos="1276"/>
        </w:tabs>
        <w:ind w:firstLine="720"/>
        <w:jc w:val="both"/>
        <w:rPr>
          <w:rFonts w:ascii="GHEA Grapalat" w:hAnsi="GHEA Grapalat"/>
          <w:sz w:val="20"/>
          <w:szCs w:val="20"/>
          <w:lang w:val="hy-AM"/>
        </w:rPr>
      </w:pPr>
    </w:p>
    <w:p w14:paraId="7E7EDEEC" w14:textId="71D4121F" w:rsidR="00F02279" w:rsidRPr="00EF64D7" w:rsidRDefault="00F02279" w:rsidP="00EF64D7">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00EF64D7" w:rsidRPr="00EF64D7">
        <w:rPr>
          <w:rFonts w:ascii="GHEA Grapalat" w:hAnsi="GHEA Grapalat" w:cs="Times Armenian"/>
          <w:sz w:val="20"/>
          <w:szCs w:val="20"/>
          <w:lang w:val="hy-AM"/>
        </w:rPr>
        <w:t>:</w:t>
      </w:r>
    </w:p>
    <w:p w14:paraId="5454A64B" w14:textId="77777777" w:rsidR="00F02279" w:rsidRPr="00FB1EC7" w:rsidRDefault="00F02279" w:rsidP="00F02279">
      <w:pPr>
        <w:tabs>
          <w:tab w:val="num" w:pos="0"/>
          <w:tab w:val="left" w:pos="720"/>
          <w:tab w:val="num" w:pos="900"/>
        </w:tabs>
        <w:jc w:val="both"/>
        <w:rPr>
          <w:rFonts w:ascii="GHEA Grapalat" w:hAnsi="GHEA Grapalat"/>
          <w:sz w:val="20"/>
          <w:szCs w:val="20"/>
          <w:lang w:val="hy-AM"/>
        </w:rPr>
      </w:pPr>
      <w:r w:rsidRPr="00FB1EC7">
        <w:rPr>
          <w:rFonts w:ascii="GHEA Grapalat" w:hAnsi="GHEA Grapalat" w:cs="Sylfaen"/>
          <w:sz w:val="20"/>
          <w:szCs w:val="20"/>
          <w:lang w:val="hy-AM"/>
        </w:rPr>
        <w:t xml:space="preserve">        </w:t>
      </w:r>
      <w:r w:rsidRPr="00FB1EC7">
        <w:rPr>
          <w:rFonts w:ascii="GHEA Grapalat" w:hAnsi="GHEA Grapalat"/>
          <w:sz w:val="20"/>
          <w:szCs w:val="20"/>
          <w:lang w:val="hy-AM"/>
        </w:rPr>
        <w:t xml:space="preserve">5.2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ավելացնելու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իսկ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նվազեցնելու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ahoma"/>
          <w:sz w:val="20"/>
          <w:szCs w:val="20"/>
          <w:lang w:val="hy-AM"/>
        </w:rPr>
        <w:t>։</w:t>
      </w:r>
    </w:p>
    <w:p w14:paraId="4E7C79EA" w14:textId="77777777" w:rsidR="00F02279" w:rsidRDefault="00F02279" w:rsidP="00F02279">
      <w:pPr>
        <w:tabs>
          <w:tab w:val="num" w:pos="0"/>
          <w:tab w:val="left" w:pos="720"/>
          <w:tab w:val="num" w:pos="900"/>
        </w:tabs>
        <w:jc w:val="both"/>
        <w:rPr>
          <w:rFonts w:ascii="GHEA Grapalat" w:hAnsi="GHEA Grapalat" w:cs="Sylfaen"/>
          <w:sz w:val="20"/>
          <w:szCs w:val="20"/>
          <w:lang w:val="hy-AM"/>
        </w:rPr>
      </w:pPr>
      <w:r w:rsidRPr="00FB1EC7">
        <w:rPr>
          <w:rFonts w:ascii="GHEA Grapalat" w:hAnsi="GHEA Grapalat" w:cs="Sylfaen"/>
          <w:sz w:val="20"/>
          <w:szCs w:val="20"/>
          <w:lang w:val="hy-AM"/>
        </w:rPr>
        <w:t xml:space="preserve">       5.3</w:t>
      </w:r>
      <w:r w:rsidRPr="00FB1EC7">
        <w:rPr>
          <w:rFonts w:ascii="GHEA Grapalat" w:hAnsi="GHEA Grapalat" w:cs="Sylfaen"/>
          <w:sz w:val="20"/>
          <w:szCs w:val="20"/>
          <w:lang w:val="hy-AM"/>
        </w:rPr>
        <w:tab/>
        <w:t xml:space="preserve"> 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 xml:space="preserve">նախատեսված` առանձին տեսակի աշխատանքների, փուլերի և ծավալների`  պայմանագրի 4-րդ բաժնով </w:t>
      </w:r>
      <w:r w:rsidRPr="00FB1EC7">
        <w:rPr>
          <w:rFonts w:ascii="GHEA Grapalat" w:hAnsi="GHEA Grapalat" w:cs="Sylfaen"/>
          <w:sz w:val="20"/>
          <w:szCs w:val="20"/>
          <w:lang w:val="hy-AM"/>
        </w:rPr>
        <w:lastRenderedPageBreak/>
        <w:t xml:space="preserve">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Pr="004B2068">
        <w:rPr>
          <w:rFonts w:ascii="GHEA Grapalat" w:hAnsi="GHEA Grapalat" w:cs="Sylfaen"/>
          <w:sz w:val="20"/>
          <w:szCs w:val="20"/>
          <w:lang w:val="hy-AM"/>
        </w:rPr>
        <w:t>3</w:t>
      </w:r>
      <w:r w:rsidRPr="00FB1EC7">
        <w:rPr>
          <w:rFonts w:ascii="GHEA Grapalat" w:hAnsi="GHEA Grapalat" w:cs="Sylfaen"/>
          <w:sz w:val="20"/>
          <w:szCs w:val="20"/>
          <w:lang w:val="hy-AM"/>
        </w:rPr>
        <w:t xml:space="preserve">0-ը։ </w:t>
      </w:r>
    </w:p>
    <w:p w14:paraId="660226C0" w14:textId="172E4E41" w:rsidR="00F02279" w:rsidRPr="00FB1EC7" w:rsidRDefault="00634909" w:rsidP="003A1153">
      <w:pPr>
        <w:tabs>
          <w:tab w:val="num" w:pos="0"/>
          <w:tab w:val="left" w:pos="720"/>
          <w:tab w:val="num" w:pos="900"/>
        </w:tabs>
        <w:jc w:val="both"/>
        <w:rPr>
          <w:rFonts w:ascii="GHEA Grapalat" w:hAnsi="GHEA Grapalat" w:cs="Sylfaen"/>
          <w:lang w:val="hy-AM"/>
        </w:rPr>
      </w:pPr>
      <w:r>
        <w:rPr>
          <w:rFonts w:ascii="GHEA Grapalat" w:hAnsi="GHEA Grapalat" w:cs="Sylfaen"/>
          <w:sz w:val="20"/>
          <w:szCs w:val="20"/>
          <w:lang w:val="hy-AM"/>
        </w:rPr>
        <w:tab/>
      </w:r>
    </w:p>
    <w:p w14:paraId="7B957D6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6.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ՊԱՏԱՍԽԱՆԱՏՎՈՒԹՅՈՒՆԸ</w:t>
      </w:r>
    </w:p>
    <w:p w14:paraId="30F8903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6.1</w:t>
      </w:r>
      <w:r w:rsidRPr="00FB1EC7">
        <w:rPr>
          <w:rFonts w:ascii="GHEA Grapalat" w:hAnsi="GHEA Grapalat"/>
          <w:sz w:val="20"/>
          <w:szCs w:val="20"/>
          <w:lang w:val="hy-AM"/>
        </w:rPr>
        <w:tab/>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ներառյալ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պահպանման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ahoma"/>
          <w:sz w:val="20"/>
          <w:szCs w:val="20"/>
          <w:lang w:val="hy-AM"/>
        </w:rPr>
        <w:t>։</w:t>
      </w:r>
    </w:p>
    <w:p w14:paraId="4AC25A70"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sz w:val="20"/>
          <w:szCs w:val="20"/>
          <w:lang w:val="hy-AM"/>
        </w:rPr>
        <w:t>6.2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խախտելու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Arial"/>
          <w:sz w:val="20"/>
          <w:szCs w:val="20"/>
          <w:lang w:val="hy-AM"/>
        </w:rPr>
        <w:t xml:space="preserve"> </w:t>
      </w:r>
      <w:r w:rsidRPr="004B2068">
        <w:rPr>
          <w:rFonts w:ascii="GHEA Grapalat" w:hAnsi="GHEA Grapalat" w:cs="Arial"/>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չկատարված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Arial"/>
          <w:sz w:val="20"/>
          <w:szCs w:val="20"/>
          <w:lang w:val="hy-AM"/>
        </w:rPr>
        <w:t xml:space="preserve"> 0,05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հարյուրերրորդական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1D145235" w14:textId="057BAA4D" w:rsidR="00F02279" w:rsidRPr="004B2068" w:rsidRDefault="00F02279" w:rsidP="00F02279">
      <w:pPr>
        <w:ind w:firstLine="709"/>
        <w:jc w:val="both"/>
        <w:rPr>
          <w:rFonts w:ascii="GHEA Grapalat" w:hAnsi="GHEA Grapalat"/>
          <w:sz w:val="20"/>
          <w:lang w:val="hy-AM"/>
        </w:rPr>
      </w:pPr>
      <w:r w:rsidRPr="00FB1EC7">
        <w:rPr>
          <w:rFonts w:ascii="GHEA Grapalat" w:hAnsi="GHEA Grapalat"/>
          <w:sz w:val="20"/>
          <w:szCs w:val="20"/>
          <w:lang w:val="hy-AM"/>
        </w:rPr>
        <w:t>6.3</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3.1.3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հիմքերով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չընդունվելու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ինչպես</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նաև</w:t>
      </w:r>
      <w:r w:rsidRPr="00FB1EC7">
        <w:rPr>
          <w:rFonts w:ascii="GHEA Grapalat" w:hAnsi="GHEA Grapalat" w:cs="Arial"/>
          <w:sz w:val="20"/>
          <w:szCs w:val="20"/>
          <w:lang w:val="hy-AM"/>
        </w:rPr>
        <w:t xml:space="preserve"> 3.1.4 </w:t>
      </w:r>
      <w:r w:rsidRPr="00FB1EC7">
        <w:rPr>
          <w:rFonts w:ascii="GHEA Grapalat" w:hAnsi="GHEA Grapalat" w:cs="Sylfaen"/>
          <w:sz w:val="20"/>
          <w:szCs w:val="20"/>
          <w:lang w:val="hy-AM"/>
        </w:rPr>
        <w:t>կետով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լուծելու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տուգանք</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Arial"/>
          <w:sz w:val="20"/>
          <w:szCs w:val="20"/>
          <w:lang w:val="hy-AM"/>
        </w:rPr>
        <w:t xml:space="preserve"> 5.1 </w:t>
      </w:r>
      <w:r w:rsidRPr="00FB1EC7">
        <w:rPr>
          <w:rFonts w:ascii="GHEA Grapalat" w:hAnsi="GHEA Grapalat" w:cs="Sylfaen"/>
          <w:sz w:val="20"/>
          <w:szCs w:val="20"/>
          <w:lang w:val="hy-AM"/>
        </w:rPr>
        <w:t>կետում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Arial"/>
          <w:sz w:val="20"/>
          <w:szCs w:val="20"/>
          <w:lang w:val="hy-AM"/>
        </w:rPr>
        <w:t xml:space="preserve"> 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տասնորդական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4B2068">
        <w:rPr>
          <w:rFonts w:ascii="GHEA Grapalat" w:hAnsi="GHEA Grapalat" w:cs="Sylfaen"/>
          <w:sz w:val="20"/>
          <w:szCs w:val="20"/>
          <w:lang w:val="hy-AM"/>
        </w:rPr>
        <w:t>:</w:t>
      </w:r>
      <w:r w:rsidR="00EF64D7" w:rsidRPr="004B2068">
        <w:rPr>
          <w:rFonts w:ascii="GHEA Grapalat" w:hAnsi="GHEA Grapalat"/>
          <w:sz w:val="20"/>
          <w:lang w:val="hy-AM"/>
        </w:rPr>
        <w:t xml:space="preserve"> </w:t>
      </w:r>
      <w:r w:rsidRPr="004B2068">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14:paraId="2FA274BA"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6.4</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6.2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6.3 </w:t>
      </w:r>
      <w:r w:rsidRPr="00FB1EC7">
        <w:rPr>
          <w:rFonts w:ascii="GHEA Grapalat" w:hAnsi="GHEA Grapalat" w:cs="Sylfaen"/>
          <w:sz w:val="20"/>
          <w:szCs w:val="20"/>
          <w:lang w:val="hy-AM"/>
        </w:rPr>
        <w:t>կետերով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գումարների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ahoma"/>
          <w:sz w:val="20"/>
          <w:szCs w:val="20"/>
          <w:lang w:val="hy-AM"/>
        </w:rPr>
        <w:t>։</w:t>
      </w:r>
    </w:p>
    <w:p w14:paraId="0664C343" w14:textId="777777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sz w:val="20"/>
          <w:szCs w:val="20"/>
          <w:lang w:val="hy-AM"/>
        </w:rPr>
        <w:t>6.5</w:t>
      </w:r>
      <w:r w:rsidRPr="00FB1EC7">
        <w:rPr>
          <w:rFonts w:ascii="GHEA Grapalat" w:hAnsi="GHEA Grapalat"/>
          <w:sz w:val="20"/>
          <w:szCs w:val="20"/>
          <w:lang w:val="hy-AM"/>
        </w:rPr>
        <w:tab/>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5.3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խախտման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Times Armenian"/>
          <w:sz w:val="20"/>
          <w:szCs w:val="20"/>
          <w:lang w:val="hy-AM"/>
        </w:rPr>
        <w:t xml:space="preserve"> </w:t>
      </w:r>
      <w:r w:rsidRPr="004B2068">
        <w:rPr>
          <w:rFonts w:ascii="GHEA Grapalat" w:hAnsi="GHEA Grapalat" w:cs="Times Armenian"/>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չվճարված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Times Armenian"/>
          <w:sz w:val="20"/>
          <w:szCs w:val="20"/>
          <w:lang w:val="hy-AM"/>
        </w:rPr>
        <w:t xml:space="preserve"> 0,05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հարյուրերրորդական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sidDel="007472F1">
        <w:rPr>
          <w:rFonts w:ascii="GHEA Grapalat" w:hAnsi="GHEA Grapalat" w:cs="Times Armenian"/>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426D6241" w14:textId="41BAEACD" w:rsidR="0078225D" w:rsidRDefault="0078225D" w:rsidP="0078225D">
      <w:pPr>
        <w:pStyle w:val="af4"/>
        <w:shd w:val="clear" w:color="auto" w:fill="FFFFFF"/>
        <w:ind w:firstLine="375"/>
        <w:jc w:val="both"/>
        <w:rPr>
          <w:rFonts w:ascii="GHEA Grapalat" w:hAnsi="GHEA Grapalat"/>
          <w:lang w:val="hy-AM"/>
        </w:rPr>
      </w:pPr>
      <w:r>
        <w:rPr>
          <w:rFonts w:ascii="GHEA Grapalat" w:hAnsi="GHEA Grapalat" w:cs="Sylfaen"/>
          <w:sz w:val="20"/>
          <w:szCs w:val="20"/>
          <w:lang w:val="hy-AM"/>
        </w:rPr>
        <w:t>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Pr>
          <w:rStyle w:val="af6"/>
          <w:rFonts w:ascii="GHEA Grapalat" w:hAnsi="GHEA Grapalat" w:cs="Sylfaen"/>
          <w:sz w:val="20"/>
          <w:szCs w:val="20"/>
          <w:lang w:val="hy-AM"/>
        </w:rPr>
        <w:footnoteReference w:id="8"/>
      </w:r>
      <w:r>
        <w:rPr>
          <w:rFonts w:ascii="GHEA Grapalat" w:hAnsi="GHEA Grapalat"/>
          <w:lang w:val="hy-AM"/>
        </w:rPr>
        <w:t>.</w:t>
      </w:r>
    </w:p>
    <w:tbl>
      <w:tblPr>
        <w:tblW w:w="10240" w:type="dxa"/>
        <w:tblLook w:val="04A0" w:firstRow="1" w:lastRow="0" w:firstColumn="1" w:lastColumn="0" w:noHBand="0" w:noVBand="1"/>
      </w:tblPr>
      <w:tblGrid>
        <w:gridCol w:w="1255"/>
        <w:gridCol w:w="4445"/>
        <w:gridCol w:w="4540"/>
      </w:tblGrid>
      <w:tr w:rsidR="0078225D" w14:paraId="6BE2A83A" w14:textId="77777777" w:rsidTr="0078225D">
        <w:trPr>
          <w:trHeight w:val="288"/>
        </w:trPr>
        <w:tc>
          <w:tcPr>
            <w:tcW w:w="1255" w:type="dxa"/>
            <w:tcBorders>
              <w:top w:val="single" w:sz="4" w:space="0" w:color="auto"/>
              <w:left w:val="single" w:sz="4" w:space="0" w:color="auto"/>
              <w:bottom w:val="single" w:sz="4" w:space="0" w:color="auto"/>
              <w:right w:val="single" w:sz="4" w:space="0" w:color="auto"/>
            </w:tcBorders>
            <w:noWrap/>
            <w:vAlign w:val="center"/>
            <w:hideMark/>
          </w:tcPr>
          <w:p w14:paraId="1A326A95" w14:textId="77777777" w:rsidR="0078225D" w:rsidRDefault="0078225D">
            <w:pPr>
              <w:spacing w:line="256" w:lineRule="auto"/>
              <w:jc w:val="center"/>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N</w:t>
            </w:r>
          </w:p>
        </w:tc>
        <w:tc>
          <w:tcPr>
            <w:tcW w:w="4445" w:type="dxa"/>
            <w:tcBorders>
              <w:top w:val="single" w:sz="4" w:space="0" w:color="auto"/>
              <w:left w:val="nil"/>
              <w:bottom w:val="single" w:sz="4" w:space="0" w:color="auto"/>
              <w:right w:val="single" w:sz="4" w:space="0" w:color="auto"/>
            </w:tcBorders>
            <w:noWrap/>
            <w:vAlign w:val="bottom"/>
            <w:hideMark/>
          </w:tcPr>
          <w:p w14:paraId="1B2FA541" w14:textId="77777777" w:rsidR="0078225D" w:rsidRDefault="0078225D">
            <w:pPr>
              <w:spacing w:line="256" w:lineRule="auto"/>
              <w:jc w:val="center"/>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Խախտումը</w:t>
            </w:r>
          </w:p>
        </w:tc>
        <w:tc>
          <w:tcPr>
            <w:tcW w:w="4540" w:type="dxa"/>
            <w:tcBorders>
              <w:top w:val="single" w:sz="4" w:space="0" w:color="auto"/>
              <w:left w:val="nil"/>
              <w:bottom w:val="single" w:sz="4" w:space="0" w:color="auto"/>
              <w:right w:val="single" w:sz="4" w:space="0" w:color="auto"/>
            </w:tcBorders>
            <w:noWrap/>
            <w:vAlign w:val="bottom"/>
            <w:hideMark/>
          </w:tcPr>
          <w:p w14:paraId="0DE38143" w14:textId="77777777" w:rsidR="0078225D" w:rsidRDefault="0078225D">
            <w:pPr>
              <w:spacing w:line="256" w:lineRule="auto"/>
              <w:jc w:val="center"/>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Պատասխանատվությունը</w:t>
            </w:r>
          </w:p>
        </w:tc>
      </w:tr>
      <w:tr w:rsidR="0078225D" w14:paraId="4BFEAB23" w14:textId="77777777" w:rsidTr="0078225D">
        <w:trPr>
          <w:trHeight w:val="576"/>
        </w:trPr>
        <w:tc>
          <w:tcPr>
            <w:tcW w:w="1255" w:type="dxa"/>
            <w:tcBorders>
              <w:top w:val="nil"/>
              <w:left w:val="single" w:sz="4" w:space="0" w:color="auto"/>
              <w:bottom w:val="single" w:sz="4" w:space="0" w:color="auto"/>
              <w:right w:val="single" w:sz="4" w:space="0" w:color="auto"/>
            </w:tcBorders>
            <w:noWrap/>
            <w:vAlign w:val="center"/>
            <w:hideMark/>
          </w:tcPr>
          <w:p w14:paraId="715C9E72" w14:textId="77777777" w:rsidR="0078225D" w:rsidRDefault="0078225D">
            <w:pPr>
              <w:spacing w:line="256" w:lineRule="auto"/>
              <w:jc w:val="center"/>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1</w:t>
            </w:r>
          </w:p>
        </w:tc>
        <w:tc>
          <w:tcPr>
            <w:tcW w:w="4445" w:type="dxa"/>
            <w:tcBorders>
              <w:top w:val="nil"/>
              <w:left w:val="nil"/>
              <w:bottom w:val="single" w:sz="4" w:space="0" w:color="auto"/>
              <w:right w:val="single" w:sz="4" w:space="0" w:color="auto"/>
            </w:tcBorders>
            <w:vAlign w:val="center"/>
            <w:hideMark/>
          </w:tcPr>
          <w:p w14:paraId="0937727B" w14:textId="77777777" w:rsidR="0078225D" w:rsidRDefault="0078225D">
            <w:pPr>
              <w:spacing w:line="256" w:lineRule="auto"/>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Շինարարական հրապարակի պատշաճ կազմակերպումը, կահավորումը չկատարելը</w:t>
            </w:r>
          </w:p>
        </w:tc>
        <w:tc>
          <w:tcPr>
            <w:tcW w:w="4540" w:type="dxa"/>
            <w:tcBorders>
              <w:top w:val="single" w:sz="4" w:space="0" w:color="auto"/>
              <w:left w:val="nil"/>
              <w:bottom w:val="single" w:sz="4" w:space="0" w:color="auto"/>
              <w:right w:val="single" w:sz="4" w:space="0" w:color="auto"/>
            </w:tcBorders>
            <w:vAlign w:val="center"/>
            <w:hideMark/>
          </w:tcPr>
          <w:p w14:paraId="2F2F7DED" w14:textId="77777777" w:rsidR="0078225D" w:rsidRDefault="0078225D">
            <w:pPr>
              <w:spacing w:line="256" w:lineRule="auto"/>
              <w:jc w:val="center"/>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Տուգանք՝</w:t>
            </w:r>
            <w:r>
              <w:rPr>
                <w:rFonts w:ascii="GHEA Grapalat" w:hAnsi="GHEA Grapalat" w:cs="Calibri"/>
                <w:color w:val="000000"/>
                <w:kern w:val="2"/>
                <w:sz w:val="20"/>
                <w:szCs w:val="20"/>
                <w:lang w:val="hy-AM"/>
                <w14:ligatures w14:val="standardContextual"/>
              </w:rPr>
              <w:t xml:space="preserve"> պ</w:t>
            </w:r>
            <w:r>
              <w:rPr>
                <w:rFonts w:ascii="GHEA Grapalat" w:hAnsi="GHEA Grapalat" w:cs="Calibri"/>
                <w:color w:val="000000"/>
                <w:kern w:val="2"/>
                <w:sz w:val="20"/>
                <w:szCs w:val="20"/>
                <w14:ligatures w14:val="standardContextual"/>
              </w:rPr>
              <w:t>այմանագրի գնի 0,5% չափով</w:t>
            </w:r>
          </w:p>
        </w:tc>
      </w:tr>
      <w:tr w:rsidR="0078225D" w14:paraId="68472ABC" w14:textId="77777777" w:rsidTr="0078225D">
        <w:trPr>
          <w:trHeight w:val="288"/>
        </w:trPr>
        <w:tc>
          <w:tcPr>
            <w:tcW w:w="1255" w:type="dxa"/>
            <w:tcBorders>
              <w:top w:val="nil"/>
              <w:left w:val="single" w:sz="4" w:space="0" w:color="auto"/>
              <w:bottom w:val="single" w:sz="4" w:space="0" w:color="auto"/>
              <w:right w:val="single" w:sz="4" w:space="0" w:color="auto"/>
            </w:tcBorders>
            <w:noWrap/>
            <w:vAlign w:val="center"/>
            <w:hideMark/>
          </w:tcPr>
          <w:p w14:paraId="03F846D8" w14:textId="77777777" w:rsidR="0078225D" w:rsidRDefault="0078225D">
            <w:pPr>
              <w:spacing w:line="256" w:lineRule="auto"/>
              <w:jc w:val="center"/>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2</w:t>
            </w:r>
          </w:p>
        </w:tc>
        <w:tc>
          <w:tcPr>
            <w:tcW w:w="4445" w:type="dxa"/>
            <w:tcBorders>
              <w:top w:val="nil"/>
              <w:left w:val="nil"/>
              <w:bottom w:val="single" w:sz="4" w:space="0" w:color="auto"/>
              <w:right w:val="single" w:sz="4" w:space="0" w:color="auto"/>
            </w:tcBorders>
            <w:vAlign w:val="bottom"/>
            <w:hideMark/>
          </w:tcPr>
          <w:p w14:paraId="66C279E0" w14:textId="77777777" w:rsidR="0078225D" w:rsidRDefault="0078225D">
            <w:pPr>
              <w:spacing w:line="256" w:lineRule="auto"/>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 xml:space="preserve">Տեխնիկական անվտանգության նորմերի չպահպանելը </w:t>
            </w:r>
          </w:p>
        </w:tc>
        <w:tc>
          <w:tcPr>
            <w:tcW w:w="4540" w:type="dxa"/>
            <w:tcBorders>
              <w:top w:val="single" w:sz="4" w:space="0" w:color="auto"/>
              <w:left w:val="nil"/>
              <w:bottom w:val="single" w:sz="4" w:space="0" w:color="auto"/>
              <w:right w:val="single" w:sz="4" w:space="0" w:color="auto"/>
            </w:tcBorders>
            <w:hideMark/>
          </w:tcPr>
          <w:p w14:paraId="4DCA6310" w14:textId="77777777" w:rsidR="0078225D" w:rsidRDefault="0078225D">
            <w:pPr>
              <w:spacing w:line="256" w:lineRule="auto"/>
              <w:jc w:val="center"/>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Տուգանք՝</w:t>
            </w:r>
            <w:r>
              <w:rPr>
                <w:rFonts w:ascii="GHEA Grapalat" w:hAnsi="GHEA Grapalat" w:cs="Calibri"/>
                <w:color w:val="000000"/>
                <w:kern w:val="2"/>
                <w:sz w:val="20"/>
                <w:szCs w:val="20"/>
                <w:lang w:val="hy-AM"/>
                <w14:ligatures w14:val="standardContextual"/>
              </w:rPr>
              <w:t xml:space="preserve"> պ</w:t>
            </w:r>
            <w:r>
              <w:rPr>
                <w:rFonts w:ascii="GHEA Grapalat" w:hAnsi="GHEA Grapalat" w:cs="Calibri"/>
                <w:color w:val="000000"/>
                <w:kern w:val="2"/>
                <w:sz w:val="20"/>
                <w:szCs w:val="20"/>
                <w14:ligatures w14:val="standardContextual"/>
              </w:rPr>
              <w:t>այմանագրի գնի 0,5% չափով</w:t>
            </w:r>
          </w:p>
        </w:tc>
      </w:tr>
      <w:tr w:rsidR="0078225D" w14:paraId="1BEF5A5F" w14:textId="77777777" w:rsidTr="0078225D">
        <w:trPr>
          <w:trHeight w:val="576"/>
        </w:trPr>
        <w:tc>
          <w:tcPr>
            <w:tcW w:w="1255" w:type="dxa"/>
            <w:tcBorders>
              <w:top w:val="nil"/>
              <w:left w:val="single" w:sz="4" w:space="0" w:color="auto"/>
              <w:bottom w:val="single" w:sz="4" w:space="0" w:color="auto"/>
              <w:right w:val="single" w:sz="4" w:space="0" w:color="auto"/>
            </w:tcBorders>
            <w:noWrap/>
            <w:vAlign w:val="center"/>
            <w:hideMark/>
          </w:tcPr>
          <w:p w14:paraId="0D3F6AE8" w14:textId="77777777" w:rsidR="0078225D" w:rsidRDefault="0078225D">
            <w:pPr>
              <w:spacing w:line="256" w:lineRule="auto"/>
              <w:jc w:val="center"/>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3</w:t>
            </w:r>
          </w:p>
        </w:tc>
        <w:tc>
          <w:tcPr>
            <w:tcW w:w="4445" w:type="dxa"/>
            <w:tcBorders>
              <w:top w:val="nil"/>
              <w:left w:val="nil"/>
              <w:bottom w:val="single" w:sz="4" w:space="0" w:color="auto"/>
              <w:right w:val="single" w:sz="4" w:space="0" w:color="auto"/>
            </w:tcBorders>
            <w:vAlign w:val="center"/>
            <w:hideMark/>
          </w:tcPr>
          <w:p w14:paraId="54F4FC61" w14:textId="77777777" w:rsidR="0078225D" w:rsidRDefault="0078225D">
            <w:pPr>
              <w:spacing w:line="256" w:lineRule="auto"/>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Սանիտարահիգիենիկ և  բնապահպանական</w:t>
            </w:r>
            <w:r>
              <w:rPr>
                <w:rFonts w:ascii="GHEA Grapalat" w:hAnsi="GHEA Grapalat" w:cs="Sylfaen"/>
                <w:kern w:val="2"/>
                <w:sz w:val="20"/>
                <w:szCs w:val="20"/>
                <w:lang w:val="hy-AM"/>
                <w14:ligatures w14:val="standardContextual"/>
              </w:rPr>
              <w:t>(այդ թվում կլիմայի փոփոխության հետ հարմարվողականության միջոցառումների)</w:t>
            </w:r>
            <w:r>
              <w:rPr>
                <w:rFonts w:ascii="GHEA Grapalat" w:hAnsi="GHEA Grapalat" w:cs="Calibri"/>
                <w:color w:val="000000"/>
                <w:kern w:val="2"/>
                <w:sz w:val="20"/>
                <w:szCs w:val="20"/>
                <w14:ligatures w14:val="standardContextual"/>
              </w:rPr>
              <w:t xml:space="preserve"> նորմերի չպահպանելը</w:t>
            </w:r>
          </w:p>
        </w:tc>
        <w:tc>
          <w:tcPr>
            <w:tcW w:w="4540" w:type="dxa"/>
            <w:tcBorders>
              <w:top w:val="single" w:sz="4" w:space="0" w:color="auto"/>
              <w:left w:val="nil"/>
              <w:bottom w:val="single" w:sz="4" w:space="0" w:color="auto"/>
              <w:right w:val="single" w:sz="4" w:space="0" w:color="auto"/>
            </w:tcBorders>
            <w:noWrap/>
            <w:hideMark/>
          </w:tcPr>
          <w:p w14:paraId="5582F49F" w14:textId="77777777" w:rsidR="0078225D" w:rsidRDefault="0078225D">
            <w:pPr>
              <w:spacing w:line="256" w:lineRule="auto"/>
              <w:jc w:val="center"/>
              <w:rPr>
                <w:rFonts w:ascii="GHEA Grapalat" w:hAnsi="GHEA Grapalat" w:cs="Calibri"/>
                <w:color w:val="000000"/>
                <w:kern w:val="2"/>
                <w:sz w:val="20"/>
                <w:szCs w:val="20"/>
                <w14:ligatures w14:val="standardContextual"/>
              </w:rPr>
            </w:pPr>
            <w:r>
              <w:rPr>
                <w:rFonts w:ascii="GHEA Grapalat" w:hAnsi="GHEA Grapalat" w:cs="Calibri"/>
                <w:color w:val="000000"/>
                <w:kern w:val="2"/>
                <w:sz w:val="20"/>
                <w:szCs w:val="20"/>
                <w14:ligatures w14:val="standardContextual"/>
              </w:rPr>
              <w:t>Տուգանք՝</w:t>
            </w:r>
            <w:r>
              <w:rPr>
                <w:rFonts w:ascii="GHEA Grapalat" w:hAnsi="GHEA Grapalat" w:cs="Calibri"/>
                <w:color w:val="000000"/>
                <w:kern w:val="2"/>
                <w:sz w:val="20"/>
                <w:szCs w:val="20"/>
                <w:lang w:val="hy-AM"/>
                <w14:ligatures w14:val="standardContextual"/>
              </w:rPr>
              <w:t xml:space="preserve"> պ</w:t>
            </w:r>
            <w:r>
              <w:rPr>
                <w:rFonts w:ascii="GHEA Grapalat" w:hAnsi="GHEA Grapalat" w:cs="Calibri"/>
                <w:color w:val="000000"/>
                <w:kern w:val="2"/>
                <w:sz w:val="20"/>
                <w:szCs w:val="20"/>
                <w14:ligatures w14:val="standardContextual"/>
              </w:rPr>
              <w:t>այմանագրի գնի 0,5% չափով</w:t>
            </w:r>
          </w:p>
        </w:tc>
      </w:tr>
    </w:tbl>
    <w:p w14:paraId="62A3A3F3"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6.6</w:t>
      </w:r>
      <w:r w:rsidRPr="00FB1EC7">
        <w:rPr>
          <w:rFonts w:ascii="GHEA Grapalat" w:hAnsi="GHEA Grapalat"/>
          <w:sz w:val="20"/>
          <w:szCs w:val="20"/>
          <w:lang w:val="hy-AM"/>
        </w:rPr>
        <w:tab/>
        <w:t>Պ</w:t>
      </w:r>
      <w:r w:rsidRPr="00FB1EC7">
        <w:rPr>
          <w:rFonts w:ascii="GHEA Grapalat" w:hAnsi="GHEA Grapalat" w:cs="Sylfaen"/>
          <w:sz w:val="20"/>
          <w:szCs w:val="20"/>
          <w:lang w:val="hy-AM"/>
        </w:rPr>
        <w:t>այամանագրով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պատշաճ</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օրենսդրությամբ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3AD58D79"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6.7</w:t>
      </w:r>
      <w:r w:rsidRPr="00FB1EC7">
        <w:rPr>
          <w:rFonts w:ascii="GHEA Grapalat" w:hAnsi="GHEA Grapalat"/>
          <w:sz w:val="20"/>
          <w:szCs w:val="20"/>
          <w:lang w:val="hy-AM"/>
        </w:rPr>
        <w:tab/>
      </w:r>
      <w:r w:rsidRPr="00FB1EC7">
        <w:rPr>
          <w:rFonts w:ascii="GHEA Grapalat" w:hAnsi="GHEA Grapalat" w:cs="Sylfaen"/>
          <w:sz w:val="20"/>
          <w:szCs w:val="20"/>
          <w:lang w:val="hy-AM"/>
        </w:rPr>
        <w:t>Տույժերի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կատարելուց</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sz w:val="20"/>
          <w:szCs w:val="20"/>
          <w:lang w:val="hy-AM"/>
        </w:rPr>
        <w:tab/>
      </w:r>
    </w:p>
    <w:p w14:paraId="2DA13FE3" w14:textId="77777777" w:rsidR="00F02279" w:rsidRPr="00FB1EC7" w:rsidRDefault="00F02279" w:rsidP="00F02279">
      <w:pPr>
        <w:tabs>
          <w:tab w:val="left" w:pos="1276"/>
        </w:tabs>
        <w:ind w:firstLine="720"/>
        <w:jc w:val="both"/>
        <w:rPr>
          <w:rFonts w:ascii="GHEA Grapalat" w:hAnsi="GHEA Grapalat"/>
          <w:sz w:val="20"/>
          <w:szCs w:val="20"/>
          <w:lang w:val="hy-AM"/>
        </w:rPr>
      </w:pPr>
    </w:p>
    <w:p w14:paraId="1E1CB4A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7. </w:t>
      </w:r>
      <w:r w:rsidRPr="00FB1EC7">
        <w:rPr>
          <w:rFonts w:ascii="GHEA Grapalat" w:hAnsi="GHEA Grapalat" w:cs="Sylfaen"/>
          <w:b/>
          <w:sz w:val="20"/>
          <w:szCs w:val="20"/>
          <w:lang w:val="hy-AM"/>
        </w:rPr>
        <w:t>ԱՆՀԱՂԹԱՀԱՐԵԼԻ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ՈՒԺԻ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ԱԶԴԵՑՈՒԹՅՈՒՆԸ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ՖՈՐՍ</w:t>
      </w:r>
      <w:r w:rsidRPr="00FB1EC7">
        <w:rPr>
          <w:rFonts w:ascii="GHEA Grapalat" w:hAnsi="GHEA Grapalat" w:cs="Times Armenian"/>
          <w:b/>
          <w:sz w:val="20"/>
          <w:szCs w:val="20"/>
          <w:lang w:val="hy-AM"/>
        </w:rPr>
        <w:t>-</w:t>
      </w:r>
      <w:r w:rsidRPr="00FB1EC7">
        <w:rPr>
          <w:rFonts w:ascii="GHEA Grapalat" w:hAnsi="GHEA Grapalat" w:cs="Sylfaen"/>
          <w:b/>
          <w:sz w:val="20"/>
          <w:szCs w:val="20"/>
          <w:lang w:val="hy-AM"/>
        </w:rPr>
        <w:t>ՄԱԺՈՐ</w:t>
      </w:r>
      <w:r w:rsidRPr="00FB1EC7">
        <w:rPr>
          <w:rFonts w:ascii="GHEA Grapalat" w:hAnsi="GHEA Grapalat" w:cs="Times Armenian"/>
          <w:b/>
          <w:sz w:val="20"/>
          <w:szCs w:val="20"/>
          <w:lang w:val="hy-AM"/>
        </w:rPr>
        <w:t>)</w:t>
      </w:r>
    </w:p>
    <w:p w14:paraId="4E4AD4DD"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cs="Sylfaen"/>
          <w:sz w:val="20"/>
          <w:szCs w:val="20"/>
          <w:lang w:val="hy-AM"/>
        </w:rPr>
        <w:lastRenderedPageBreak/>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ամբողջությամբ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մասնակիորեն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եղել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անհաղթահարելի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հետևանքով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հետո</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չէին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կանխատեսել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կանխարգելել</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Այդպիսի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իրավիճակներ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երկրաշարժը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ջրհեղեղը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հրդեհը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պատերազմը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ռազմական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հայտարարելը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քաղաքական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հուզումները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գործադուլները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հաղորդակցության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դադարեցումը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պետական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մարմինների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անհնարին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դարձնում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շարունակվում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3 (</w:t>
      </w:r>
      <w:r w:rsidRPr="00FB1EC7">
        <w:rPr>
          <w:rFonts w:ascii="GHEA Grapalat" w:hAnsi="GHEA Grapalat" w:cs="Sylfaen"/>
          <w:sz w:val="20"/>
          <w:szCs w:val="20"/>
          <w:lang w:val="hy-AM"/>
        </w:rPr>
        <w:t>երեք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ամսից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նախապես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տեղյակ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մյուս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ahoma"/>
          <w:sz w:val="20"/>
          <w:szCs w:val="20"/>
          <w:lang w:val="hy-AM"/>
        </w:rPr>
        <w:t>։</w:t>
      </w:r>
    </w:p>
    <w:p w14:paraId="27D50199"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ab/>
      </w:r>
    </w:p>
    <w:p w14:paraId="31AAFFDB" w14:textId="77777777" w:rsidR="00F02279" w:rsidRPr="00FB1EC7" w:rsidRDefault="00F02279" w:rsidP="00F02279">
      <w:pPr>
        <w:tabs>
          <w:tab w:val="left" w:pos="1276"/>
        </w:tabs>
        <w:ind w:firstLine="720"/>
        <w:jc w:val="both"/>
        <w:rPr>
          <w:rFonts w:ascii="GHEA Grapalat" w:hAnsi="GHEA Grapalat" w:cs="Sylfaen"/>
          <w:b/>
          <w:sz w:val="20"/>
          <w:szCs w:val="20"/>
          <w:lang w:val="hy-AM"/>
        </w:rPr>
      </w:pPr>
      <w:r w:rsidRPr="00FB1EC7">
        <w:rPr>
          <w:rFonts w:ascii="GHEA Grapalat" w:hAnsi="GHEA Grapalat"/>
          <w:b/>
          <w:sz w:val="20"/>
          <w:szCs w:val="20"/>
          <w:lang w:val="hy-AM"/>
        </w:rPr>
        <w:t xml:space="preserve">8. </w:t>
      </w:r>
      <w:r w:rsidRPr="00FB1EC7">
        <w:rPr>
          <w:rFonts w:ascii="GHEA Grapalat" w:hAnsi="GHEA Grapalat" w:cs="Sylfaen"/>
          <w:b/>
          <w:sz w:val="20"/>
          <w:szCs w:val="20"/>
          <w:lang w:val="hy-AM"/>
        </w:rPr>
        <w:t>ԱՅԼ</w:t>
      </w:r>
      <w:r w:rsidRPr="00FB1EC7">
        <w:rPr>
          <w:rFonts w:ascii="GHEA Grapalat" w:hAnsi="GHEA Grapalat" w:cs="Arial"/>
          <w:b/>
          <w:sz w:val="20"/>
          <w:szCs w:val="20"/>
          <w:lang w:val="hy-AM"/>
        </w:rPr>
        <w:t xml:space="preserve"> </w:t>
      </w:r>
      <w:r w:rsidRPr="00FB1EC7">
        <w:rPr>
          <w:rFonts w:ascii="GHEA Grapalat" w:hAnsi="GHEA Grapalat" w:cs="Sylfaen"/>
          <w:b/>
          <w:sz w:val="20"/>
          <w:szCs w:val="20"/>
          <w:lang w:val="hy-AM"/>
        </w:rPr>
        <w:t>ՊԱՅՄԱՆՆԵՐ</w:t>
      </w:r>
    </w:p>
    <w:p w14:paraId="08265405"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 Պ</w:t>
      </w:r>
      <w:r w:rsidRPr="00FB1EC7">
        <w:rPr>
          <w:rFonts w:ascii="GHEA Grapalat" w:hAnsi="GHEA Grapalat" w:cs="Sylfaen"/>
          <w:sz w:val="20"/>
          <w:szCs w:val="20"/>
          <w:lang w:val="hy-AM"/>
        </w:rPr>
        <w:t>այմանագիրն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մտնում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ստորագրման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 գործում է մինչև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 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ստանձնած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cs="Times Armenian"/>
          <w:sz w:val="20"/>
          <w:szCs w:val="20"/>
          <w:lang w:val="hy-AM"/>
        </w:rPr>
        <w:t xml:space="preserve"> </w:t>
      </w:r>
    </w:p>
    <w:p w14:paraId="281B16D2" w14:textId="77777777" w:rsidR="00EF64D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B2068">
        <w:rPr>
          <w:rFonts w:ascii="GHEA Grapalat" w:hAnsi="GHEA Grapalat" w:cs="Sylfaen"/>
          <w:sz w:val="20"/>
          <w:szCs w:val="20"/>
          <w:lang w:val="hy-AM"/>
        </w:rPr>
        <w:t>:</w:t>
      </w:r>
    </w:p>
    <w:p w14:paraId="4E846EC2" w14:textId="445265E0"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cs="Sylfaen"/>
          <w:sz w:val="20"/>
          <w:szCs w:val="20"/>
          <w:lang w:val="hy-AM"/>
        </w:rPr>
        <w:t>8.2 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հակընդդեմ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կնիքով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հաստատված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Պ</w:t>
      </w:r>
      <w:r w:rsidRPr="00FB1EC7">
        <w:rPr>
          <w:rFonts w:ascii="GHEA Grapalat" w:hAnsi="GHEA Grapalat" w:cs="Sylfaen"/>
          <w:sz w:val="20"/>
          <w:szCs w:val="20"/>
          <w:lang w:val="hy-AM"/>
        </w:rPr>
        <w:t>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փոխանցվել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անձի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պարտապան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4999F2CD"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sz w:val="20"/>
          <w:szCs w:val="20"/>
          <w:lang w:val="hy-AM"/>
        </w:rPr>
        <w:tab/>
        <w:t xml:space="preserve">8.3 </w:t>
      </w:r>
      <w:r w:rsidRPr="00FB1EC7">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B2068">
        <w:rPr>
          <w:rFonts w:ascii="GHEA Grapalat" w:hAnsi="GHEA Grapalat" w:cs="Sylfaen"/>
          <w:sz w:val="20"/>
          <w:szCs w:val="20"/>
          <w:lang w:val="hy-AM"/>
        </w:rPr>
        <w:t>մ է</w:t>
      </w:r>
      <w:r w:rsidRPr="00FB1EC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FB1EC7" w:rsidRDefault="00F02279" w:rsidP="00F02279">
      <w:pPr>
        <w:tabs>
          <w:tab w:val="left" w:pos="1276"/>
        </w:tabs>
        <w:jc w:val="both"/>
        <w:rPr>
          <w:rFonts w:ascii="GHEA Grapalat" w:hAnsi="GHEA Grapalat"/>
          <w:sz w:val="20"/>
          <w:szCs w:val="20"/>
          <w:lang w:val="hy-AM"/>
        </w:rPr>
      </w:pPr>
      <w:r w:rsidRPr="00FB1EC7">
        <w:rPr>
          <w:rFonts w:ascii="GHEA Grapalat" w:hAnsi="GHEA Grapalat"/>
          <w:sz w:val="20"/>
          <w:szCs w:val="20"/>
          <w:lang w:val="hy-AM"/>
        </w:rPr>
        <w:t xml:space="preserve">          8.4 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քննության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դատարաններում</w:t>
      </w:r>
      <w:r w:rsidRPr="00FB1EC7">
        <w:rPr>
          <w:rFonts w:ascii="GHEA Grapalat" w:hAnsi="GHEA Grapalat" w:cs="Tahoma"/>
          <w:sz w:val="20"/>
          <w:szCs w:val="20"/>
          <w:lang w:val="hy-AM"/>
        </w:rPr>
        <w:t>։</w:t>
      </w:r>
    </w:p>
    <w:p w14:paraId="6FAF0B6A"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8.5</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փոփոխություններ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լրացումներ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փոխադարձ</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համաձայնագիր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կհանդիսանա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2955DBCB"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33</w:t>
      </w:r>
      <w:r w:rsidRPr="0085441B">
        <w:rPr>
          <w:rStyle w:val="af6"/>
          <w:rFonts w:ascii="GHEA Grapalat" w:hAnsi="GHEA Grapalat" w:cs="Sylfaen"/>
          <w:color w:val="FFFFFF"/>
          <w:sz w:val="20"/>
          <w:szCs w:val="20"/>
          <w:lang w:val="hy-AM"/>
        </w:rPr>
        <w:footnoteReference w:id="9"/>
      </w:r>
    </w:p>
    <w:p w14:paraId="7BC4ECE2" w14:textId="77777777" w:rsidR="00F02279" w:rsidRPr="004B2068"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w:t>
      </w:r>
      <w:r w:rsidRPr="00FB1EC7">
        <w:rPr>
          <w:rFonts w:ascii="GHEA Grapalat" w:hAnsi="GHEA Grapalat" w:cs="Sylfaen"/>
          <w:sz w:val="20"/>
          <w:szCs w:val="20"/>
          <w:lang w:val="hy-AM"/>
        </w:rPr>
        <w:lastRenderedPageBreak/>
        <w:t>պայմանագիրը միակողմանիորեն լուծվում է և կոնսորցիումի անդամների նկատմամբ կիրառվում են պայմանագրով նախատեսված պատասխանատվության միջոցները</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34</w:t>
      </w:r>
      <w:r w:rsidRPr="0085441B">
        <w:rPr>
          <w:rStyle w:val="af6"/>
          <w:rFonts w:ascii="GHEA Grapalat" w:hAnsi="GHEA Grapalat"/>
          <w:color w:val="FFFFFF"/>
          <w:sz w:val="20"/>
          <w:szCs w:val="20"/>
          <w:lang w:val="hy-AM"/>
        </w:rPr>
        <w:footnoteReference w:id="10"/>
      </w:r>
    </w:p>
    <w:p w14:paraId="4CC0A6D1" w14:textId="77777777" w:rsidR="00F02279" w:rsidRPr="00FB1EC7"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cs="Sylfaen"/>
          <w:sz w:val="20"/>
          <w:szCs w:val="20"/>
          <w:lang w:val="hy-AM"/>
        </w:rPr>
        <w:t>8.8</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B2068">
        <w:rPr>
          <w:rFonts w:ascii="GHEA Grapalat" w:hAnsi="GHEA Grapalat" w:cs="Sylfaen"/>
          <w:sz w:val="20"/>
          <w:szCs w:val="20"/>
          <w:lang w:val="hy-AM"/>
        </w:rPr>
        <w:t>,</w:t>
      </w:r>
      <w:r w:rsidRPr="004B2068">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FB1EC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FB1EC7" w:rsidRDefault="00F02279" w:rsidP="00F02279">
      <w:pPr>
        <w:tabs>
          <w:tab w:val="left" w:pos="720"/>
        </w:tabs>
        <w:jc w:val="both"/>
        <w:rPr>
          <w:rFonts w:ascii="GHEA Grapalat" w:hAnsi="GHEA Grapalat" w:cs="Times Armenian"/>
          <w:sz w:val="20"/>
          <w:szCs w:val="20"/>
          <w:lang w:val="hy-AM"/>
        </w:rPr>
      </w:pPr>
      <w:r w:rsidRPr="00FB1EC7">
        <w:rPr>
          <w:rFonts w:ascii="GHEA Grapalat" w:hAnsi="GHEA Grapalat"/>
          <w:sz w:val="20"/>
          <w:szCs w:val="20"/>
          <w:lang w:val="hy-AM"/>
        </w:rPr>
        <w:tab/>
        <w:t>8.9</w:t>
      </w:r>
      <w:r w:rsidRPr="00FB1EC7">
        <w:rPr>
          <w:rFonts w:ascii="GHEA Grapalat" w:hAnsi="GHEA Grapalat"/>
          <w:sz w:val="20"/>
          <w:szCs w:val="20"/>
          <w:lang w:val="hy-AM"/>
        </w:rPr>
        <w:tab/>
      </w:r>
      <w:r w:rsidRPr="00FB1EC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FB1EC7" w:rsidRDefault="00F02279" w:rsidP="00F02279">
      <w:pPr>
        <w:tabs>
          <w:tab w:val="left" w:pos="720"/>
        </w:tabs>
        <w:jc w:val="both"/>
        <w:rPr>
          <w:rFonts w:ascii="GHEA Grapalat" w:hAnsi="GHEA Grapalat"/>
          <w:sz w:val="20"/>
          <w:szCs w:val="20"/>
          <w:lang w:val="hy-AM"/>
        </w:rPr>
      </w:pPr>
      <w:r w:rsidRPr="00FB1EC7">
        <w:rPr>
          <w:rFonts w:ascii="GHEA Grapalat" w:hAnsi="GHEA Grapalat"/>
          <w:sz w:val="20"/>
          <w:szCs w:val="20"/>
          <w:lang w:val="hy-AM"/>
        </w:rPr>
        <w:t xml:space="preserve">         </w:t>
      </w:r>
      <w:r w:rsidRPr="00FB1EC7">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cs="Sylfaen"/>
          <w:sz w:val="20"/>
          <w:szCs w:val="20"/>
          <w:lang w:val="hy-AM"/>
        </w:rPr>
        <w:tab/>
        <w:t>8.10 Պայմանագիրը չի կարող փոփոխվել կողմերի պարտա</w:t>
      </w:r>
      <w:r w:rsidRPr="00FB1EC7">
        <w:rPr>
          <w:rFonts w:ascii="GHEA Grapalat" w:hAnsi="GHEA Grapalat" w:cs="Sylfaen"/>
          <w:sz w:val="20"/>
          <w:szCs w:val="20"/>
          <w:lang w:val="hy-AM"/>
        </w:rPr>
        <w:softHyphen/>
        <w:t>վորու</w:t>
      </w:r>
      <w:r w:rsidRPr="00FB1EC7">
        <w:rPr>
          <w:rFonts w:ascii="GHEA Grapalat" w:hAnsi="GHEA Grapalat" w:cs="Sylfaen"/>
          <w:sz w:val="20"/>
          <w:szCs w:val="20"/>
          <w:lang w:val="hy-AM"/>
        </w:rPr>
        <w:softHyphen/>
        <w:t>թյունների մասնակի չկատարման հետևանքով</w:t>
      </w:r>
      <w:r w:rsidRPr="00FB1EC7" w:rsidDel="00591DE3">
        <w:rPr>
          <w:rFonts w:ascii="GHEA Grapalat" w:hAnsi="GHEA Grapalat" w:cs="Sylfaen"/>
          <w:sz w:val="20"/>
          <w:szCs w:val="20"/>
          <w:lang w:val="hy-AM"/>
        </w:rPr>
        <w:t xml:space="preserve"> </w:t>
      </w:r>
      <w:r w:rsidRPr="00FB1EC7">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4B2068" w:rsidRDefault="00F02279" w:rsidP="004A1CC7">
      <w:pPr>
        <w:ind w:firstLine="567"/>
        <w:jc w:val="both"/>
        <w:rPr>
          <w:rFonts w:ascii="GHEA Grapalat" w:hAnsi="GHEA Grapalat"/>
          <w:sz w:val="20"/>
          <w:szCs w:val="20"/>
          <w:lang w:val="hy-AM" w:eastAsia="ru-RU"/>
        </w:rPr>
      </w:pPr>
      <w:r w:rsidRPr="00FB1EC7">
        <w:rPr>
          <w:rFonts w:ascii="GHEA Grapalat" w:hAnsi="GHEA Grapalat" w:cs="Sylfaen"/>
          <w:sz w:val="20"/>
          <w:szCs w:val="20"/>
          <w:lang w:val="hy-AM"/>
        </w:rPr>
        <w:tab/>
        <w:t>8.11 Կապալառուի կողմից ստանձնած պարտավորությունները չկատա</w:t>
      </w:r>
      <w:r w:rsidRPr="00FB1EC7">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B2068">
        <w:rPr>
          <w:rFonts w:ascii="GHEA Grapalat" w:hAnsi="GHEA Grapalat" w:cs="Sylfaen"/>
          <w:sz w:val="20"/>
          <w:szCs w:val="20"/>
          <w:lang w:val="hy-AM"/>
        </w:rPr>
        <w:t xml:space="preserve"> </w:t>
      </w:r>
      <w:r w:rsidR="004A1CC7"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B2068">
        <w:rPr>
          <w:rFonts w:ascii="GHEA Grapalat" w:hAnsi="GHEA Grapalat"/>
          <w:sz w:val="20"/>
          <w:szCs w:val="20"/>
          <w:lang w:val="hy-AM" w:eastAsia="ru-RU"/>
        </w:rPr>
        <w:t xml:space="preserve">Պատվիրատուն այն </w:t>
      </w:r>
      <w:r w:rsidR="004A1CC7" w:rsidRPr="00264EF3">
        <w:rPr>
          <w:rFonts w:ascii="GHEA Grapalat" w:hAnsi="GHEA Grapalat"/>
          <w:sz w:val="20"/>
          <w:szCs w:val="20"/>
          <w:lang w:val="hy-AM" w:eastAsia="ru-RU"/>
        </w:rPr>
        <w:t xml:space="preserve">ուղարկվում է նաև </w:t>
      </w:r>
      <w:r w:rsidR="004A1CC7" w:rsidRPr="004B2068">
        <w:rPr>
          <w:rFonts w:ascii="GHEA Grapalat" w:hAnsi="GHEA Grapalat"/>
          <w:sz w:val="20"/>
          <w:szCs w:val="20"/>
          <w:lang w:val="hy-AM" w:eastAsia="ru-RU"/>
        </w:rPr>
        <w:t xml:space="preserve">Կապալառուի </w:t>
      </w:r>
      <w:r w:rsidR="004A1CC7" w:rsidRPr="00264EF3">
        <w:rPr>
          <w:rFonts w:ascii="GHEA Grapalat" w:hAnsi="GHEA Grapalat"/>
          <w:sz w:val="20"/>
          <w:szCs w:val="20"/>
          <w:lang w:val="hy-AM" w:eastAsia="ru-RU"/>
        </w:rPr>
        <w:t>էլեկտրոնային փոստին:</w:t>
      </w:r>
    </w:p>
    <w:p w14:paraId="53F76B54"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կապակցությամբ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բանակցությունների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ձեռք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չբերելու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55DD5978"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8.13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____ </w:t>
      </w:r>
      <w:r w:rsidRPr="00FB1EC7">
        <w:rPr>
          <w:rFonts w:ascii="GHEA Grapalat" w:hAnsi="GHEA Grapalat" w:cs="Sylfaen"/>
          <w:sz w:val="20"/>
          <w:szCs w:val="20"/>
          <w:lang w:val="hy-AM"/>
        </w:rPr>
        <w:t>էջից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հավասարազոր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իրավաբանական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տրվում</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մեկական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N 1, N 2, N 3, </w:t>
      </w:r>
      <w:r w:rsidRPr="00FB1EC7">
        <w:rPr>
          <w:rFonts w:ascii="GHEA Grapalat" w:hAnsi="GHEA Grapalat" w:cs="Arial"/>
          <w:sz w:val="20"/>
          <w:szCs w:val="20"/>
          <w:lang w:val="hy-AM"/>
        </w:rPr>
        <w:t xml:space="preserve">N 4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N 4.1 </w:t>
      </w:r>
      <w:r w:rsidRPr="00FB1EC7">
        <w:rPr>
          <w:rFonts w:ascii="GHEA Grapalat" w:hAnsi="GHEA Grapalat" w:cs="Sylfaen"/>
          <w:sz w:val="20"/>
          <w:szCs w:val="20"/>
          <w:lang w:val="hy-AM"/>
        </w:rPr>
        <w:t>հավելվածները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p>
    <w:p w14:paraId="27BE3646"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cs="Sylfaen"/>
          <w:sz w:val="20"/>
          <w:szCs w:val="20"/>
          <w:lang w:val="hy-AM"/>
        </w:rPr>
        <w:t>8.14 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հարաբերությունների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կիրառվում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ahoma"/>
          <w:sz w:val="20"/>
          <w:szCs w:val="20"/>
          <w:lang w:val="hy-AM"/>
        </w:rPr>
        <w:t>։</w:t>
      </w:r>
    </w:p>
    <w:p w14:paraId="64A147CE" w14:textId="77777777" w:rsidR="00F02279" w:rsidRPr="00FB1EC7" w:rsidRDefault="00F02279" w:rsidP="00F02279">
      <w:pPr>
        <w:ind w:firstLine="709"/>
        <w:jc w:val="both"/>
        <w:rPr>
          <w:rFonts w:ascii="GHEA Grapalat" w:hAnsi="GHEA Grapalat"/>
          <w:b/>
          <w:lang w:val="hy-AM"/>
        </w:rPr>
      </w:pPr>
    </w:p>
    <w:p w14:paraId="1A4C889F" w14:textId="77777777" w:rsidR="00F02279" w:rsidRPr="00FB1EC7" w:rsidRDefault="00F02279" w:rsidP="00F02279">
      <w:pPr>
        <w:ind w:firstLine="709"/>
        <w:jc w:val="both"/>
        <w:rPr>
          <w:rFonts w:ascii="GHEA Grapalat" w:hAnsi="GHEA Grapalat" w:cs="Sylfaen"/>
          <w:b/>
          <w:sz w:val="20"/>
          <w:szCs w:val="20"/>
          <w:lang w:val="hy-AM"/>
        </w:rPr>
      </w:pPr>
      <w:r w:rsidRPr="00FB1EC7">
        <w:rPr>
          <w:rFonts w:ascii="GHEA Grapalat" w:hAnsi="GHEA Grapalat"/>
          <w:b/>
          <w:sz w:val="20"/>
          <w:szCs w:val="20"/>
          <w:lang w:val="hy-AM"/>
        </w:rPr>
        <w:t xml:space="preserve">9.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ՀԱՍՑԵՆԵՐԸ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ԲԱՆԿԱՅԻՆ</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ՎԱՎԵՐԱՊԱՅՄԱՆՆԵՐԸ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ՍՏՈՐԱԳՐՈՒԹՅՈՒՆՆԵՐԸ</w:t>
      </w:r>
    </w:p>
    <w:p w14:paraId="05220CFD" w14:textId="77777777" w:rsidR="00F02279" w:rsidRPr="00FB1EC7" w:rsidRDefault="00F02279" w:rsidP="00F02279">
      <w:pPr>
        <w:ind w:firstLine="709"/>
        <w:jc w:val="both"/>
        <w:rPr>
          <w:rFonts w:ascii="GHEA Grapalat" w:hAnsi="GHEA Grapalat" w:cs="Sylfaen"/>
          <w:b/>
          <w:lang w:val="hy-AM"/>
        </w:rPr>
      </w:pPr>
    </w:p>
    <w:p w14:paraId="0658F57E" w14:textId="77777777" w:rsidR="00F02279" w:rsidRPr="00FB1EC7"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28B956B" w14:textId="77777777" w:rsidTr="00545BDE">
        <w:trPr>
          <w:jc w:val="center"/>
        </w:trPr>
        <w:tc>
          <w:tcPr>
            <w:tcW w:w="4536" w:type="dxa"/>
          </w:tcPr>
          <w:p w14:paraId="1DCEA35D" w14:textId="77777777" w:rsidR="00F02279" w:rsidRPr="00FB1EC7" w:rsidRDefault="00F02279" w:rsidP="00545BDE">
            <w:pPr>
              <w:spacing w:line="360" w:lineRule="auto"/>
              <w:jc w:val="center"/>
              <w:rPr>
                <w:rFonts w:ascii="GHEA Grapalat" w:hAnsi="GHEA Grapalat" w:cs="Sylfaen"/>
                <w:b/>
                <w:bCs/>
                <w:sz w:val="20"/>
                <w:szCs w:val="20"/>
                <w:lang w:val="nb-NO"/>
              </w:rPr>
            </w:pPr>
            <w:r w:rsidRPr="00FB1EC7">
              <w:rPr>
                <w:rFonts w:ascii="GHEA Grapalat" w:hAnsi="GHEA Grapalat" w:cs="Sylfaen"/>
                <w:b/>
                <w:bCs/>
                <w:sz w:val="20"/>
                <w:szCs w:val="20"/>
                <w:lang w:val="nb-NO"/>
              </w:rPr>
              <w:t>ՊԱՏՎԻՐԱՏՈՒ</w:t>
            </w:r>
          </w:p>
          <w:p w14:paraId="405DE4ED"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«Քրեակատարողական բժշկության կենտրոն» ՊՈԱԿ</w:t>
            </w:r>
          </w:p>
          <w:p w14:paraId="6D242EDD"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 Երևան Կոմիտաս 54 բ</w:t>
            </w:r>
          </w:p>
          <w:p w14:paraId="2026BB2A"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ՀՎՀՀ 02675763</w:t>
            </w:r>
          </w:p>
          <w:p w14:paraId="08E6FCDF"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ՀՀ ՖՆ կենտրոնական գանձապետարանի գործառնական վարչություն</w:t>
            </w:r>
          </w:p>
          <w:p w14:paraId="207FBCD9" w14:textId="77777777" w:rsidR="008B555A" w:rsidRPr="0015762A" w:rsidRDefault="008B555A" w:rsidP="008B555A">
            <w:pPr>
              <w:spacing w:line="360" w:lineRule="auto"/>
              <w:jc w:val="center"/>
              <w:rPr>
                <w:rFonts w:ascii="GHEA Grapalat" w:hAnsi="GHEA Grapalat"/>
                <w:color w:val="000000"/>
                <w:sz w:val="20"/>
                <w:szCs w:val="20"/>
                <w:lang w:val="hy-AM"/>
              </w:rPr>
            </w:pPr>
            <w:r w:rsidRPr="0001180C">
              <w:rPr>
                <w:rFonts w:ascii="GHEA Grapalat" w:hAnsi="GHEA Grapalat"/>
                <w:sz w:val="20"/>
                <w:lang w:val="pt-BR"/>
              </w:rPr>
              <w:t xml:space="preserve">ՀՀ </w:t>
            </w:r>
            <w:r w:rsidRPr="0015762A">
              <w:rPr>
                <w:rFonts w:ascii="GHEA Grapalat" w:hAnsi="GHEA Grapalat"/>
                <w:color w:val="000000"/>
                <w:sz w:val="20"/>
                <w:szCs w:val="20"/>
                <w:lang w:val="pt-BR"/>
              </w:rPr>
              <w:t>900018007345</w:t>
            </w:r>
          </w:p>
          <w:p w14:paraId="5F7C8F65" w14:textId="77777777" w:rsidR="008B555A" w:rsidRPr="00CA4418" w:rsidRDefault="008B555A" w:rsidP="008B555A">
            <w:pPr>
              <w:jc w:val="center"/>
              <w:rPr>
                <w:rFonts w:ascii="GHEA Grapalat" w:hAnsi="GHEA Grapalat"/>
                <w:sz w:val="20"/>
                <w:lang w:val="pt-BR"/>
              </w:rPr>
            </w:pPr>
            <w:r w:rsidRPr="0001180C">
              <w:rPr>
                <w:rFonts w:ascii="GHEA Grapalat" w:hAnsi="GHEA Grapalat"/>
                <w:sz w:val="20"/>
                <w:lang w:val="pt-BR"/>
              </w:rPr>
              <w:lastRenderedPageBreak/>
              <w:t>էլ. հասցե qrbujpoak1@gmail.com</w:t>
            </w:r>
          </w:p>
          <w:p w14:paraId="4896093B" w14:textId="77777777" w:rsidR="008B555A" w:rsidRPr="00CA4418" w:rsidRDefault="008B555A" w:rsidP="008B555A">
            <w:pPr>
              <w:jc w:val="center"/>
              <w:rPr>
                <w:rFonts w:ascii="GHEA Grapalat" w:hAnsi="GHEA Grapalat"/>
                <w:b/>
                <w:sz w:val="20"/>
                <w:lang w:val="hy-AM"/>
              </w:rPr>
            </w:pPr>
          </w:p>
          <w:p w14:paraId="3EECF9B8" w14:textId="77777777" w:rsidR="008B555A" w:rsidRPr="00CA4418" w:rsidRDefault="008B555A" w:rsidP="008B555A">
            <w:pPr>
              <w:jc w:val="center"/>
              <w:rPr>
                <w:rFonts w:ascii="GHEA Grapalat" w:hAnsi="GHEA Grapalat"/>
                <w:b/>
                <w:sz w:val="20"/>
                <w:lang w:val="hy-AM"/>
              </w:rPr>
            </w:pPr>
          </w:p>
          <w:p w14:paraId="2434E728" w14:textId="77777777" w:rsidR="008B555A" w:rsidRPr="00CA4418" w:rsidRDefault="008B555A" w:rsidP="008B555A">
            <w:pPr>
              <w:jc w:val="center"/>
              <w:rPr>
                <w:rFonts w:ascii="GHEA Grapalat" w:hAnsi="GHEA Grapalat"/>
                <w:sz w:val="20"/>
                <w:lang w:val="hy-AM"/>
              </w:rPr>
            </w:pPr>
            <w:r w:rsidRPr="00CA4418">
              <w:rPr>
                <w:rFonts w:ascii="GHEA Grapalat" w:hAnsi="GHEA Grapalat"/>
                <w:sz w:val="20"/>
                <w:lang w:val="hy-AM"/>
              </w:rPr>
              <w:t>--------------------------------------------</w:t>
            </w:r>
          </w:p>
          <w:p w14:paraId="1C949ECF" w14:textId="77777777" w:rsidR="008B555A" w:rsidRPr="00CA4418" w:rsidRDefault="008B555A" w:rsidP="008B555A">
            <w:pPr>
              <w:jc w:val="center"/>
              <w:rPr>
                <w:rFonts w:ascii="GHEA Grapalat" w:hAnsi="GHEA Grapalat"/>
                <w:b/>
                <w:sz w:val="20"/>
                <w:lang w:val="hy-AM"/>
              </w:rPr>
            </w:pPr>
            <w:r w:rsidRPr="00CA4418">
              <w:rPr>
                <w:rFonts w:ascii="GHEA Grapalat" w:hAnsi="GHEA Grapalat"/>
                <w:b/>
                <w:sz w:val="20"/>
                <w:lang w:val="hy-AM"/>
              </w:rPr>
              <w:t>Կ. Մանուկյան</w:t>
            </w:r>
          </w:p>
          <w:p w14:paraId="0C9D244C" w14:textId="77777777" w:rsidR="008B555A" w:rsidRPr="00CA4418" w:rsidRDefault="008B555A" w:rsidP="008B555A">
            <w:pPr>
              <w:jc w:val="center"/>
              <w:rPr>
                <w:rFonts w:ascii="GHEA Grapalat" w:hAnsi="GHEA Grapalat"/>
                <w:sz w:val="20"/>
                <w:lang w:val="pt-BR"/>
              </w:rPr>
            </w:pPr>
            <w:r w:rsidRPr="00CA4418">
              <w:rPr>
                <w:rFonts w:ascii="GHEA Grapalat" w:hAnsi="GHEA Grapalat"/>
                <w:sz w:val="20"/>
                <w:lang w:val="pt-BR"/>
              </w:rPr>
              <w:t>(ստորագրություն)</w:t>
            </w:r>
          </w:p>
          <w:p w14:paraId="03863AD3" w14:textId="77777777" w:rsidR="008B555A" w:rsidRPr="00CA4418" w:rsidRDefault="008B555A" w:rsidP="008B555A">
            <w:pPr>
              <w:jc w:val="center"/>
              <w:rPr>
                <w:rFonts w:ascii="GHEA Grapalat" w:hAnsi="GHEA Grapalat"/>
                <w:sz w:val="22"/>
                <w:szCs w:val="22"/>
                <w:lang w:val="pt-BR"/>
              </w:rPr>
            </w:pPr>
            <w:r w:rsidRPr="00CA4418">
              <w:rPr>
                <w:rFonts w:ascii="GHEA Grapalat" w:hAnsi="GHEA Grapalat"/>
                <w:sz w:val="20"/>
                <w:lang w:val="pt-BR"/>
              </w:rPr>
              <w:t>Կ.Տ.</w:t>
            </w:r>
          </w:p>
          <w:p w14:paraId="4F8B6181" w14:textId="77777777" w:rsidR="008B555A" w:rsidRPr="00CA4418" w:rsidRDefault="008B555A" w:rsidP="008B555A">
            <w:pPr>
              <w:rPr>
                <w:rFonts w:ascii="GHEA Grapalat" w:hAnsi="GHEA Grapalat"/>
                <w:lang w:val="pt-BR"/>
              </w:rPr>
            </w:pPr>
          </w:p>
          <w:p w14:paraId="095EAAC2" w14:textId="649B9988" w:rsidR="00F02279" w:rsidRPr="008B555A" w:rsidRDefault="00F02279" w:rsidP="00545BDE">
            <w:pPr>
              <w:jc w:val="center"/>
              <w:rPr>
                <w:rFonts w:ascii="GHEA Grapalat" w:hAnsi="GHEA Grapalat"/>
                <w:sz w:val="18"/>
                <w:szCs w:val="18"/>
                <w:lang w:val="pt-BR"/>
              </w:rPr>
            </w:pPr>
          </w:p>
        </w:tc>
        <w:tc>
          <w:tcPr>
            <w:tcW w:w="760" w:type="dxa"/>
          </w:tcPr>
          <w:p w14:paraId="0FC9796B" w14:textId="77777777" w:rsidR="00F02279" w:rsidRPr="008B555A" w:rsidRDefault="00F02279" w:rsidP="00545BDE">
            <w:pPr>
              <w:spacing w:line="360" w:lineRule="auto"/>
              <w:jc w:val="center"/>
              <w:rPr>
                <w:rFonts w:ascii="GHEA Grapalat" w:hAnsi="GHEA Grapalat"/>
                <w:lang w:val="hy-AM"/>
              </w:rPr>
            </w:pPr>
          </w:p>
        </w:tc>
        <w:tc>
          <w:tcPr>
            <w:tcW w:w="4343" w:type="dxa"/>
          </w:tcPr>
          <w:p w14:paraId="3F43C667" w14:textId="77777777" w:rsidR="00F02279" w:rsidRPr="00FB1EC7" w:rsidRDefault="00F02279" w:rsidP="00545BDE">
            <w:pPr>
              <w:spacing w:line="360" w:lineRule="auto"/>
              <w:jc w:val="center"/>
              <w:rPr>
                <w:rFonts w:ascii="GHEA Grapalat" w:hAnsi="GHEA Grapalat" w:cs="Sylfaen"/>
                <w:b/>
                <w:bCs/>
                <w:sz w:val="20"/>
                <w:szCs w:val="20"/>
                <w:lang w:val="ru-RU"/>
              </w:rPr>
            </w:pPr>
            <w:r w:rsidRPr="00FB1EC7">
              <w:rPr>
                <w:rFonts w:ascii="GHEA Grapalat" w:hAnsi="GHEA Grapalat" w:cs="Sylfaen"/>
                <w:b/>
                <w:bCs/>
                <w:sz w:val="20"/>
                <w:szCs w:val="20"/>
                <w:lang w:val="pt-BR"/>
              </w:rPr>
              <w:t>ԿԱՊԱԼԱՌՈՒ</w:t>
            </w:r>
          </w:p>
          <w:p w14:paraId="261F30AA" w14:textId="77777777" w:rsidR="00F02279" w:rsidRDefault="00F02279" w:rsidP="00545BDE">
            <w:pPr>
              <w:jc w:val="center"/>
              <w:rPr>
                <w:rFonts w:ascii="GHEA Grapalat" w:hAnsi="GHEA Grapalat"/>
                <w:lang w:val="hy-AM"/>
              </w:rPr>
            </w:pPr>
          </w:p>
          <w:p w14:paraId="31287C30" w14:textId="77777777" w:rsidR="008B555A" w:rsidRDefault="008B555A" w:rsidP="00545BDE">
            <w:pPr>
              <w:jc w:val="center"/>
              <w:rPr>
                <w:rFonts w:ascii="GHEA Grapalat" w:hAnsi="GHEA Grapalat"/>
                <w:lang w:val="hy-AM"/>
              </w:rPr>
            </w:pPr>
          </w:p>
          <w:p w14:paraId="79310D9C" w14:textId="77777777" w:rsidR="008B555A" w:rsidRDefault="008B555A" w:rsidP="00545BDE">
            <w:pPr>
              <w:jc w:val="center"/>
              <w:rPr>
                <w:rFonts w:ascii="GHEA Grapalat" w:hAnsi="GHEA Grapalat"/>
                <w:lang w:val="hy-AM"/>
              </w:rPr>
            </w:pPr>
          </w:p>
          <w:p w14:paraId="69E40125" w14:textId="77777777" w:rsidR="008B555A" w:rsidRDefault="008B555A" w:rsidP="00545BDE">
            <w:pPr>
              <w:jc w:val="center"/>
              <w:rPr>
                <w:rFonts w:ascii="GHEA Grapalat" w:hAnsi="GHEA Grapalat"/>
                <w:lang w:val="hy-AM"/>
              </w:rPr>
            </w:pPr>
          </w:p>
          <w:p w14:paraId="6B0CE2CC" w14:textId="77777777" w:rsidR="008B555A" w:rsidRDefault="008B555A" w:rsidP="00545BDE">
            <w:pPr>
              <w:jc w:val="center"/>
              <w:rPr>
                <w:rFonts w:ascii="GHEA Grapalat" w:hAnsi="GHEA Grapalat"/>
                <w:lang w:val="hy-AM"/>
              </w:rPr>
            </w:pPr>
          </w:p>
          <w:p w14:paraId="68659DB3" w14:textId="77777777" w:rsidR="008B555A" w:rsidRDefault="008B555A" w:rsidP="00545BDE">
            <w:pPr>
              <w:jc w:val="center"/>
              <w:rPr>
                <w:rFonts w:ascii="GHEA Grapalat" w:hAnsi="GHEA Grapalat"/>
                <w:lang w:val="hy-AM"/>
              </w:rPr>
            </w:pPr>
          </w:p>
          <w:p w14:paraId="6CC9E7D4" w14:textId="77777777" w:rsidR="008B555A" w:rsidRPr="008B555A" w:rsidRDefault="008B555A" w:rsidP="008B555A">
            <w:pPr>
              <w:rPr>
                <w:rFonts w:ascii="GHEA Grapalat" w:hAnsi="GHEA Grapalat"/>
                <w:lang w:val="hy-AM"/>
              </w:rPr>
            </w:pPr>
          </w:p>
          <w:p w14:paraId="159ABC08" w14:textId="77777777" w:rsidR="00F02279" w:rsidRPr="00FB1EC7" w:rsidRDefault="00F02279" w:rsidP="00545BDE">
            <w:pPr>
              <w:jc w:val="center"/>
              <w:rPr>
                <w:rFonts w:ascii="GHEA Grapalat" w:hAnsi="GHEA Grapalat"/>
                <w:lang w:val="ru-RU"/>
              </w:rPr>
            </w:pPr>
          </w:p>
          <w:p w14:paraId="6C2C4350"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791F4E0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101F11C"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3FEFDFF8" w14:textId="77777777" w:rsidR="00F02279" w:rsidRPr="00FB1EC7" w:rsidRDefault="00F02279" w:rsidP="00F02279">
      <w:pPr>
        <w:ind w:firstLine="709"/>
        <w:jc w:val="both"/>
        <w:rPr>
          <w:rFonts w:ascii="GHEA Grapalat" w:hAnsi="GHEA Grapalat" w:cs="Arial"/>
          <w:b/>
        </w:rPr>
      </w:pPr>
    </w:p>
    <w:p w14:paraId="70700C7A" w14:textId="77777777" w:rsidR="00F02279" w:rsidRPr="00FB1EC7" w:rsidRDefault="00F02279" w:rsidP="00F02279">
      <w:pPr>
        <w:ind w:firstLine="567"/>
        <w:rPr>
          <w:rFonts w:ascii="GHEA Grapalat" w:hAnsi="GHEA Grapalat"/>
          <w:i/>
        </w:rPr>
      </w:pPr>
    </w:p>
    <w:p w14:paraId="0E0685CF" w14:textId="77777777" w:rsidR="00F02279" w:rsidRPr="00FB1EC7" w:rsidRDefault="00F02279" w:rsidP="00F02279">
      <w:pPr>
        <w:tabs>
          <w:tab w:val="left" w:pos="1276"/>
        </w:tabs>
        <w:ind w:firstLine="720"/>
        <w:jc w:val="both"/>
        <w:rPr>
          <w:rFonts w:ascii="GHEA Grapalat" w:hAnsi="GHEA Grapalat"/>
          <w:sz w:val="20"/>
          <w:szCs w:val="20"/>
          <w:u w:val="single"/>
          <w:lang w:val="nb-NO"/>
        </w:rPr>
      </w:pPr>
      <w:r w:rsidRPr="00FB1EC7">
        <w:rPr>
          <w:rFonts w:ascii="GHEA Grapalat" w:hAnsi="GHEA Grapalat" w:cs="Sylfaen"/>
          <w:i/>
          <w:sz w:val="20"/>
          <w:szCs w:val="20"/>
          <w:lang w:val="pt-BR"/>
        </w:rPr>
        <w:t>Անհրաժեշտության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դեպքում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պայմանագրի նախագծում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կարող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են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ներառվել</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ՀՀ</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օրենսդրությանը</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չհակասող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դրույթներ</w:t>
      </w:r>
      <w:r w:rsidRPr="00FB1EC7">
        <w:rPr>
          <w:rFonts w:ascii="GHEA Grapalat" w:hAnsi="GHEA Grapalat" w:cs="Sylfaen"/>
          <w:i/>
          <w:sz w:val="20"/>
          <w:szCs w:val="20"/>
          <w:lang w:val="nb-NO"/>
        </w:rPr>
        <w:t>։</w:t>
      </w:r>
    </w:p>
    <w:p w14:paraId="0359D1D5" w14:textId="3058FFDC" w:rsidR="00F02279" w:rsidRPr="00FB1EC7" w:rsidRDefault="00F02279" w:rsidP="00EF64D7">
      <w:pPr>
        <w:ind w:firstLine="567"/>
        <w:jc w:val="right"/>
        <w:rPr>
          <w:rFonts w:ascii="GHEA Grapalat" w:hAnsi="GHEA Grapalat" w:cs="Arial"/>
          <w:i/>
          <w:sz w:val="20"/>
          <w:szCs w:val="20"/>
          <w:lang w:val="hy-AM"/>
        </w:rPr>
      </w:pPr>
      <w:r w:rsidRPr="00FB1EC7">
        <w:rPr>
          <w:rFonts w:ascii="GHEA Grapalat" w:hAnsi="GHEA Grapalat"/>
          <w:i/>
          <w:sz w:val="20"/>
          <w:szCs w:val="20"/>
          <w:lang w:val="hy-AM"/>
        </w:rPr>
        <w:br w:type="page"/>
      </w:r>
      <w:r w:rsidRPr="00FB1EC7">
        <w:rPr>
          <w:rFonts w:ascii="GHEA Grapalat" w:hAnsi="GHEA Grapalat" w:cs="Sylfaen"/>
          <w:i/>
          <w:sz w:val="20"/>
          <w:szCs w:val="20"/>
          <w:lang w:val="hy-AM"/>
        </w:rPr>
        <w:lastRenderedPageBreak/>
        <w:t>Հավելված</w:t>
      </w:r>
      <w:r w:rsidRPr="00FB1EC7">
        <w:rPr>
          <w:rFonts w:ascii="GHEA Grapalat" w:hAnsi="GHEA Grapalat" w:cs="Arial"/>
          <w:i/>
          <w:sz w:val="20"/>
          <w:szCs w:val="20"/>
          <w:lang w:val="hy-AM"/>
        </w:rPr>
        <w:t xml:space="preserve"> 1</w:t>
      </w:r>
    </w:p>
    <w:p w14:paraId="27D384AA" w14:textId="2836AD6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w:t>
      </w:r>
      <w:r w:rsidR="0048447D">
        <w:rPr>
          <w:rFonts w:ascii="GHEA Grapalat" w:hAnsi="GHEA Grapalat"/>
          <w:i/>
          <w:sz w:val="20"/>
          <w:szCs w:val="20"/>
          <w:lang w:val="pt-BR"/>
        </w:rPr>
        <w:t>2</w:t>
      </w:r>
      <w:r w:rsidR="005C1999">
        <w:rPr>
          <w:rFonts w:ascii="GHEA Grapalat" w:hAnsi="GHEA Grapalat"/>
          <w:i/>
          <w:sz w:val="20"/>
          <w:szCs w:val="20"/>
          <w:lang w:val="hy-AM"/>
        </w:rPr>
        <w:t>3</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8952EA5" w14:textId="3C7DC3E8" w:rsidR="00F02279" w:rsidRPr="00B56C8E" w:rsidRDefault="00431E57" w:rsidP="00F02279">
      <w:pPr>
        <w:jc w:val="right"/>
        <w:rPr>
          <w:rFonts w:ascii="GHEA Grapalat" w:hAnsi="GHEA Grapalat" w:cs="Sylfaen"/>
          <w:i/>
          <w:sz w:val="20"/>
          <w:szCs w:val="20"/>
          <w:lang w:val="pt-BR"/>
        </w:rPr>
      </w:pPr>
      <w:r w:rsidRPr="00B56C8E">
        <w:rPr>
          <w:rFonts w:ascii="GHEA Grapalat" w:hAnsi="GHEA Grapalat" w:cs="Sylfaen"/>
          <w:i/>
          <w:sz w:val="20"/>
          <w:szCs w:val="20"/>
          <w:lang w:val="pt-BR"/>
        </w:rPr>
        <w:t>«</w:t>
      </w:r>
      <w:r>
        <w:rPr>
          <w:rFonts w:ascii="GHEA Grapalat" w:hAnsi="GHEA Grapalat" w:cs="Sylfaen"/>
          <w:i/>
          <w:sz w:val="20"/>
          <w:szCs w:val="20"/>
          <w:lang w:val="hy-AM"/>
        </w:rPr>
        <w:t>ՔԲԿ</w:t>
      </w:r>
      <w:r>
        <w:rPr>
          <w:rFonts w:ascii="GHEA Grapalat" w:hAnsi="GHEA Grapalat" w:cs="Sylfaen"/>
          <w:i/>
          <w:sz w:val="20"/>
          <w:szCs w:val="20"/>
          <w:lang w:val="pt-BR"/>
        </w:rPr>
        <w:t>-ԳՀԱՇՁԲ-2</w:t>
      </w:r>
      <w:r>
        <w:rPr>
          <w:rFonts w:ascii="GHEA Grapalat" w:hAnsi="GHEA Grapalat" w:cs="Sylfaen"/>
          <w:i/>
          <w:sz w:val="20"/>
          <w:szCs w:val="20"/>
          <w:lang w:val="hy-AM"/>
        </w:rPr>
        <w:t>3/2</w:t>
      </w:r>
      <w:r w:rsidR="000D219F">
        <w:rPr>
          <w:rFonts w:ascii="GHEA Grapalat" w:hAnsi="GHEA Grapalat" w:cs="Sylfaen"/>
          <w:i/>
          <w:sz w:val="20"/>
          <w:szCs w:val="20"/>
          <w:lang w:val="hy-AM"/>
        </w:rPr>
        <w:t>7</w:t>
      </w:r>
      <w:r w:rsidRPr="00B56C8E">
        <w:rPr>
          <w:rFonts w:ascii="GHEA Grapalat" w:hAnsi="GHEA Grapalat" w:cs="Sylfaen"/>
          <w:i/>
          <w:sz w:val="20"/>
          <w:szCs w:val="20"/>
          <w:lang w:val="pt-BR"/>
        </w:rPr>
        <w:t>»</w:t>
      </w:r>
      <w:r>
        <w:rPr>
          <w:rFonts w:ascii="GHEA Grapalat" w:hAnsi="GHEA Grapalat" w:cs="Sylfaen"/>
          <w:i/>
          <w:sz w:val="20"/>
          <w:szCs w:val="20"/>
          <w:lang w:val="hy-AM"/>
        </w:rPr>
        <w:t xml:space="preserve"> </w:t>
      </w:r>
      <w:r w:rsidR="00F02279" w:rsidRPr="00FB1EC7">
        <w:rPr>
          <w:rFonts w:ascii="GHEA Grapalat" w:hAnsi="GHEA Grapalat" w:cs="Sylfaen"/>
          <w:i/>
          <w:sz w:val="20"/>
          <w:szCs w:val="20"/>
          <w:lang w:val="pt-BR"/>
        </w:rPr>
        <w:t>ծածկագրով պայմանագրի</w:t>
      </w:r>
    </w:p>
    <w:p w14:paraId="0E2B5553" w14:textId="77777777" w:rsidR="00F02279" w:rsidRPr="00FB1EC7" w:rsidRDefault="00F02279" w:rsidP="00F02279">
      <w:pPr>
        <w:jc w:val="center"/>
        <w:rPr>
          <w:rFonts w:ascii="GHEA Grapalat" w:hAnsi="GHEA Grapalat" w:cs="Sylfaen"/>
          <w:b/>
          <w:lang w:val="hy-AM"/>
        </w:rPr>
      </w:pPr>
    </w:p>
    <w:p w14:paraId="08B095A0" w14:textId="77777777" w:rsidR="00F02279" w:rsidRPr="00FB1EC7" w:rsidRDefault="00F02279" w:rsidP="00F02279">
      <w:pPr>
        <w:jc w:val="center"/>
        <w:rPr>
          <w:rFonts w:ascii="GHEA Grapalat" w:hAnsi="GHEA Grapalat"/>
          <w:b/>
          <w:lang w:val="hy-AM"/>
        </w:rPr>
      </w:pPr>
    </w:p>
    <w:p w14:paraId="2A4BABE4" w14:textId="77777777" w:rsidR="0027462C" w:rsidRDefault="0027462C" w:rsidP="0027462C">
      <w:pPr>
        <w:jc w:val="center"/>
        <w:rPr>
          <w:rFonts w:ascii="GHEA Grapalat" w:hAnsi="GHEA Grapalat" w:cs="Sylfaen"/>
          <w:b/>
          <w:lang w:val="hy-AM"/>
        </w:rPr>
      </w:pPr>
      <w:r w:rsidRPr="00D170E7">
        <w:rPr>
          <w:rFonts w:ascii="GHEA Grapalat" w:hAnsi="GHEA Grapalat" w:cs="Sylfaen"/>
          <w:b/>
          <w:lang w:val="hy-AM"/>
        </w:rPr>
        <w:t>ԾԱՎԱԼԱԹԵՐԹ</w:t>
      </w:r>
      <w:r w:rsidRPr="00D170E7">
        <w:rPr>
          <w:rFonts w:ascii="GHEA Grapalat" w:hAnsi="GHEA Grapalat" w:cs="Arial"/>
          <w:b/>
          <w:lang w:val="hy-AM"/>
        </w:rPr>
        <w:t>-</w:t>
      </w:r>
      <w:r w:rsidRPr="00D170E7">
        <w:rPr>
          <w:rFonts w:ascii="GHEA Grapalat" w:hAnsi="GHEA Grapalat" w:cs="Sylfaen"/>
          <w:b/>
          <w:lang w:val="hy-AM"/>
        </w:rPr>
        <w:t>ՆԱԽԱՀԱՇԻՎ</w:t>
      </w:r>
    </w:p>
    <w:p w14:paraId="1AC0A839" w14:textId="618F0AB2" w:rsidR="0027462C" w:rsidRDefault="0027462C" w:rsidP="0027462C">
      <w:pPr>
        <w:pStyle w:val="31"/>
        <w:spacing w:line="240" w:lineRule="auto"/>
        <w:jc w:val="right"/>
        <w:rPr>
          <w:rFonts w:ascii="GHEA Grapalat" w:hAnsi="GHEA Grapalat" w:cs="Sylfaen"/>
          <w:b/>
          <w:lang w:val="hy-AM"/>
        </w:rPr>
      </w:pPr>
    </w:p>
    <w:p w14:paraId="479A3BAF" w14:textId="02F08D6F" w:rsidR="0027462C" w:rsidRDefault="0027462C" w:rsidP="0027462C">
      <w:pPr>
        <w:pStyle w:val="31"/>
        <w:spacing w:line="240" w:lineRule="auto"/>
        <w:jc w:val="right"/>
        <w:rPr>
          <w:rFonts w:ascii="GHEA Grapalat" w:hAnsi="GHEA Grapalat" w:cs="Sylfaen"/>
          <w:b/>
          <w:lang w:val="hy-AM"/>
        </w:rPr>
      </w:pPr>
    </w:p>
    <w:p w14:paraId="25F837AC" w14:textId="77777777" w:rsidR="00C447B3" w:rsidRPr="00B879AD" w:rsidRDefault="00C447B3" w:rsidP="00C447B3">
      <w:pPr>
        <w:ind w:firstLine="567"/>
        <w:jc w:val="center"/>
        <w:rPr>
          <w:rFonts w:ascii="GHEA Grapalat" w:hAnsi="GHEA Grapalat"/>
          <w:i/>
          <w:lang w:val="pt-BR"/>
        </w:rPr>
      </w:pPr>
      <w:r w:rsidRPr="00C447B3">
        <w:rPr>
          <w:rFonts w:ascii="GHEA Grapalat" w:hAnsi="GHEA Grapalat"/>
          <w:i/>
          <w:lang w:val="hy-AM"/>
        </w:rPr>
        <w:t>Ներկայացված</w:t>
      </w:r>
      <w:r w:rsidRPr="00B879AD">
        <w:rPr>
          <w:rFonts w:ascii="GHEA Grapalat" w:hAnsi="GHEA Grapalat"/>
          <w:i/>
          <w:lang w:val="pt-BR"/>
        </w:rPr>
        <w:t xml:space="preserve"> </w:t>
      </w:r>
      <w:r w:rsidRPr="00C447B3">
        <w:rPr>
          <w:rFonts w:ascii="GHEA Grapalat" w:hAnsi="GHEA Grapalat"/>
          <w:i/>
          <w:lang w:val="hy-AM"/>
        </w:rPr>
        <w:t>է</w:t>
      </w:r>
      <w:r w:rsidRPr="00B879AD">
        <w:rPr>
          <w:rFonts w:ascii="GHEA Grapalat" w:hAnsi="GHEA Grapalat"/>
          <w:i/>
          <w:lang w:val="pt-BR"/>
        </w:rPr>
        <w:t xml:space="preserve"> </w:t>
      </w:r>
      <w:r w:rsidRPr="00C447B3">
        <w:rPr>
          <w:rFonts w:ascii="GHEA Grapalat" w:hAnsi="GHEA Grapalat"/>
          <w:i/>
          <w:lang w:val="hy-AM"/>
        </w:rPr>
        <w:t>կից</w:t>
      </w:r>
      <w:r w:rsidRPr="00B879AD">
        <w:rPr>
          <w:rFonts w:ascii="GHEA Grapalat" w:hAnsi="GHEA Grapalat"/>
          <w:i/>
          <w:lang w:val="pt-BR"/>
        </w:rPr>
        <w:t xml:space="preserve"> </w:t>
      </w:r>
      <w:r w:rsidRPr="00C447B3">
        <w:rPr>
          <w:rFonts w:ascii="GHEA Grapalat" w:hAnsi="GHEA Grapalat"/>
          <w:i/>
          <w:lang w:val="hy-AM"/>
        </w:rPr>
        <w:t>ֆայլում</w:t>
      </w:r>
    </w:p>
    <w:p w14:paraId="3E7C7569" w14:textId="77777777" w:rsidR="00C447B3" w:rsidRPr="00B045C1" w:rsidRDefault="00C447B3" w:rsidP="00C447B3">
      <w:pPr>
        <w:ind w:firstLine="567"/>
        <w:jc w:val="right"/>
        <w:rPr>
          <w:rFonts w:ascii="GHEA Grapalat" w:hAnsi="GHEA Grapalat"/>
          <w:i/>
          <w:lang w:val="pt-BR"/>
        </w:rPr>
      </w:pPr>
    </w:p>
    <w:p w14:paraId="3F53262C" w14:textId="77777777" w:rsidR="0027462C" w:rsidRDefault="0027462C" w:rsidP="0027462C">
      <w:pPr>
        <w:pStyle w:val="31"/>
        <w:spacing w:line="240" w:lineRule="auto"/>
        <w:jc w:val="right"/>
        <w:rPr>
          <w:rFonts w:ascii="GHEA Grapalat" w:hAnsi="GHEA Grapalat" w:cs="Sylfaen"/>
          <w:b/>
          <w:lang w:val="hy-AM"/>
        </w:rPr>
      </w:pPr>
    </w:p>
    <w:p w14:paraId="10A889AC" w14:textId="77777777" w:rsidR="0027462C" w:rsidRPr="00823A8B" w:rsidRDefault="0027462C" w:rsidP="0027462C">
      <w:pPr>
        <w:ind w:firstLine="540"/>
        <w:jc w:val="both"/>
        <w:rPr>
          <w:rFonts w:ascii="GHEA Grapalat" w:hAnsi="GHEA Grapalat" w:cs="Arial"/>
          <w:b/>
          <w:u w:val="single"/>
          <w:lang w:val="af-ZA"/>
        </w:rPr>
      </w:pPr>
      <w:r w:rsidRPr="00823A8B">
        <w:rPr>
          <w:rFonts w:ascii="GHEA Grapalat" w:hAnsi="GHEA Grapalat" w:cs="Arial"/>
          <w:b/>
          <w:u w:val="single"/>
          <w:lang w:val="hy-AM"/>
        </w:rPr>
        <w:t>Օգտագործվող շինարարական նյութերի որակը, գույնը և ձևը Պատվիրատուի պահանջով պետք է նախապես համաձայնեցնել։</w:t>
      </w:r>
    </w:p>
    <w:p w14:paraId="2CB648DA" w14:textId="77777777" w:rsidR="0027462C" w:rsidRPr="00823A8B" w:rsidRDefault="0027462C" w:rsidP="0027462C">
      <w:pPr>
        <w:ind w:firstLine="540"/>
        <w:jc w:val="both"/>
        <w:rPr>
          <w:rFonts w:ascii="GHEA Grapalat" w:hAnsi="GHEA Grapalat" w:cs="Arial"/>
          <w:b/>
          <w:u w:val="single"/>
          <w:lang w:val="hy-AM"/>
        </w:rPr>
      </w:pPr>
      <w:r w:rsidRPr="00823A8B">
        <w:rPr>
          <w:rFonts w:ascii="GHEA Grapalat" w:hAnsi="GHEA Grapalat" w:cs="Arial"/>
          <w:b/>
          <w:u w:val="single"/>
          <w:lang w:val="hy-AM"/>
        </w:rPr>
        <w:t>Կատարողը</w:t>
      </w:r>
      <w:r w:rsidRPr="00823A8B">
        <w:rPr>
          <w:rFonts w:ascii="GHEA Grapalat" w:hAnsi="GHEA Grapalat" w:cs="Arial"/>
          <w:b/>
          <w:u w:val="single"/>
          <w:lang w:val="af-ZA"/>
        </w:rPr>
        <w:t xml:space="preserve"> շինարարական աշխատանքներն իրականացն</w:t>
      </w:r>
      <w:r w:rsidRPr="00823A8B">
        <w:rPr>
          <w:rFonts w:ascii="GHEA Grapalat" w:hAnsi="GHEA Grapalat" w:cs="Arial"/>
          <w:b/>
          <w:u w:val="single"/>
          <w:lang w:val="hy-AM"/>
        </w:rPr>
        <w:t xml:space="preserve">ելու ժամանակ տարածքի առկա գույքը պետք է տեղափոխի այլ վայր /սենյակ/, իսկ </w:t>
      </w:r>
      <w:r w:rsidRPr="00823A8B">
        <w:rPr>
          <w:rFonts w:ascii="GHEA Grapalat" w:hAnsi="GHEA Grapalat" w:cs="Arial"/>
          <w:b/>
          <w:u w:val="single"/>
          <w:lang w:val="af-ZA"/>
        </w:rPr>
        <w:t>շինարարական աշխատանքներ</w:t>
      </w:r>
      <w:r w:rsidRPr="00823A8B">
        <w:rPr>
          <w:rFonts w:ascii="GHEA Grapalat" w:hAnsi="GHEA Grapalat" w:cs="Arial"/>
          <w:b/>
          <w:u w:val="single"/>
          <w:lang w:val="hy-AM"/>
        </w:rPr>
        <w:t>ի ավարտից հետո տեղափոխի նախկին վայր /սենյակ/։</w:t>
      </w:r>
    </w:p>
    <w:p w14:paraId="6815A3F7" w14:textId="518721AA" w:rsidR="0027462C" w:rsidRPr="00823A8B" w:rsidRDefault="0027462C" w:rsidP="0027462C">
      <w:pPr>
        <w:ind w:firstLine="540"/>
        <w:jc w:val="both"/>
        <w:rPr>
          <w:rFonts w:ascii="GHEA Grapalat" w:hAnsi="GHEA Grapalat" w:cs="Arial"/>
          <w:lang w:val="af-ZA"/>
        </w:rPr>
      </w:pPr>
      <w:r w:rsidRPr="00823A8B">
        <w:rPr>
          <w:rFonts w:ascii="GHEA Grapalat" w:hAnsi="GHEA Grapalat" w:cs="Arial"/>
          <w:lang w:val="hy-AM"/>
        </w:rPr>
        <w:t>*Կատարողը</w:t>
      </w:r>
      <w:r w:rsidRPr="00823A8B">
        <w:rPr>
          <w:rFonts w:ascii="GHEA Grapalat" w:hAnsi="GHEA Grapalat" w:cs="Arial"/>
          <w:lang w:val="af-ZA"/>
        </w:rPr>
        <w:t xml:space="preserve"> շինարարական աշխատանքներն իրականացնո</w:t>
      </w:r>
      <w:r w:rsidR="00A961EA">
        <w:rPr>
          <w:rFonts w:ascii="GHEA Grapalat" w:hAnsi="GHEA Grapalat" w:cs="Arial"/>
          <w:lang w:val="af-ZA"/>
        </w:rPr>
        <w:t>ւմ է սեփական միջոցներով՝ մեքենա</w:t>
      </w:r>
      <w:r w:rsidRPr="00823A8B">
        <w:rPr>
          <w:rFonts w:ascii="GHEA Grapalat" w:hAnsi="GHEA Grapalat" w:cs="Arial"/>
          <w:lang w:val="af-ZA"/>
        </w:rPr>
        <w:t>-մեխանիզմներով, բանվորական ուժով, ինչպես նաև վերանորոգումներ և հարդարումներ իրականացնելու համար զանազան շինարարական իր գործիքներով:</w:t>
      </w:r>
    </w:p>
    <w:p w14:paraId="21403398" w14:textId="77777777" w:rsidR="0027462C" w:rsidRPr="00823A8B" w:rsidRDefault="0027462C" w:rsidP="0027462C">
      <w:pPr>
        <w:ind w:firstLine="540"/>
        <w:jc w:val="both"/>
        <w:rPr>
          <w:rFonts w:ascii="GHEA Grapalat" w:hAnsi="GHEA Grapalat" w:cs="Arial"/>
          <w:lang w:val="af-ZA"/>
        </w:rPr>
      </w:pPr>
      <w:r w:rsidRPr="00823A8B">
        <w:rPr>
          <w:rFonts w:ascii="GHEA Grapalat" w:hAnsi="GHEA Grapalat" w:cs="Arial"/>
          <w:lang w:val="af-ZA"/>
        </w:rPr>
        <w:t>Շինանյութերն ու սարքավորումները ձեռք են բերվում կապալառու կազմակերպության կողմից՝ բացառապես շինարարական աշխատանքներում  օգտագործելու համար՝ ըստ շինարարական նորմերի չափորոշիչների, օգտագործվող բոլոր նյութերն ու ապրանքները պետք է լինեն նոր, չօգտագործված:</w:t>
      </w:r>
    </w:p>
    <w:p w14:paraId="04A53C2D" w14:textId="520238CD" w:rsidR="0027462C" w:rsidRDefault="0027462C" w:rsidP="00F02279">
      <w:pPr>
        <w:rPr>
          <w:rFonts w:ascii="GHEA Grapalat" w:hAnsi="GHEA Grapalat"/>
          <w:i/>
          <w:lang w:val="af-ZA"/>
        </w:rPr>
      </w:pPr>
    </w:p>
    <w:p w14:paraId="3A4A01FD" w14:textId="77777777" w:rsidR="0027462C" w:rsidRPr="00EF64D7" w:rsidRDefault="0027462C" w:rsidP="00F02279">
      <w:pPr>
        <w:rPr>
          <w:rFonts w:ascii="GHEA Grapalat" w:hAnsi="GHEA Grapalat"/>
          <w:i/>
          <w:lang w:val="af-ZA"/>
        </w:rPr>
      </w:pPr>
    </w:p>
    <w:p w14:paraId="1C700B06" w14:textId="77777777" w:rsidR="00F02279" w:rsidRPr="00FB1EC7"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B2063E4" w14:textId="77777777" w:rsidTr="00545BDE">
        <w:trPr>
          <w:jc w:val="center"/>
        </w:trPr>
        <w:tc>
          <w:tcPr>
            <w:tcW w:w="4536" w:type="dxa"/>
          </w:tcPr>
          <w:p w14:paraId="1163B5E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6F104F79"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«Քրեակատարողական բժշկության կենտրոն» ՊՈԱԿ</w:t>
            </w:r>
          </w:p>
          <w:p w14:paraId="5FC5C3B3"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 Երևան Կոմիտաս 54 բ</w:t>
            </w:r>
          </w:p>
          <w:p w14:paraId="40F195D9"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ՀՎՀՀ 02675763</w:t>
            </w:r>
          </w:p>
          <w:p w14:paraId="0F0E8E49"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ՀՀ ՖՆ կենտրոնական գանձապետարանի գործառնական վարչություն</w:t>
            </w:r>
          </w:p>
          <w:p w14:paraId="3C7541F0" w14:textId="77777777" w:rsidR="008B555A" w:rsidRPr="0015762A" w:rsidRDefault="008B555A" w:rsidP="008B555A">
            <w:pPr>
              <w:spacing w:line="360" w:lineRule="auto"/>
              <w:jc w:val="center"/>
              <w:rPr>
                <w:rFonts w:ascii="GHEA Grapalat" w:hAnsi="GHEA Grapalat"/>
                <w:color w:val="000000"/>
                <w:sz w:val="20"/>
                <w:szCs w:val="20"/>
                <w:lang w:val="hy-AM"/>
              </w:rPr>
            </w:pPr>
            <w:r w:rsidRPr="0001180C">
              <w:rPr>
                <w:rFonts w:ascii="GHEA Grapalat" w:hAnsi="GHEA Grapalat"/>
                <w:sz w:val="20"/>
                <w:lang w:val="pt-BR"/>
              </w:rPr>
              <w:t xml:space="preserve">ՀՀ </w:t>
            </w:r>
            <w:r w:rsidRPr="0015762A">
              <w:rPr>
                <w:rFonts w:ascii="GHEA Grapalat" w:hAnsi="GHEA Grapalat"/>
                <w:color w:val="000000"/>
                <w:sz w:val="20"/>
                <w:szCs w:val="20"/>
                <w:lang w:val="pt-BR"/>
              </w:rPr>
              <w:t>900018007345</w:t>
            </w:r>
          </w:p>
          <w:p w14:paraId="796F6F99" w14:textId="77777777" w:rsidR="008B555A" w:rsidRPr="00CA4418" w:rsidRDefault="008B555A" w:rsidP="008B555A">
            <w:pPr>
              <w:jc w:val="center"/>
              <w:rPr>
                <w:rFonts w:ascii="GHEA Grapalat" w:hAnsi="GHEA Grapalat"/>
                <w:sz w:val="20"/>
                <w:lang w:val="pt-BR"/>
              </w:rPr>
            </w:pPr>
            <w:r w:rsidRPr="0001180C">
              <w:rPr>
                <w:rFonts w:ascii="GHEA Grapalat" w:hAnsi="GHEA Grapalat"/>
                <w:sz w:val="20"/>
                <w:lang w:val="pt-BR"/>
              </w:rPr>
              <w:t>էլ. հասցե qrbujpoak1@gmail.com</w:t>
            </w:r>
          </w:p>
          <w:p w14:paraId="43193180" w14:textId="77777777" w:rsidR="008B555A" w:rsidRPr="00CA4418" w:rsidRDefault="008B555A" w:rsidP="008B555A">
            <w:pPr>
              <w:jc w:val="center"/>
              <w:rPr>
                <w:rFonts w:ascii="GHEA Grapalat" w:hAnsi="GHEA Grapalat"/>
                <w:b/>
                <w:sz w:val="20"/>
                <w:lang w:val="hy-AM"/>
              </w:rPr>
            </w:pPr>
          </w:p>
          <w:p w14:paraId="388CCB26" w14:textId="77777777" w:rsidR="008B555A" w:rsidRPr="00CA4418" w:rsidRDefault="008B555A" w:rsidP="008B555A">
            <w:pPr>
              <w:jc w:val="center"/>
              <w:rPr>
                <w:rFonts w:ascii="GHEA Grapalat" w:hAnsi="GHEA Grapalat"/>
                <w:b/>
                <w:sz w:val="20"/>
                <w:lang w:val="hy-AM"/>
              </w:rPr>
            </w:pPr>
          </w:p>
          <w:p w14:paraId="0C5A4DDE" w14:textId="77777777" w:rsidR="008B555A" w:rsidRPr="00CA4418" w:rsidRDefault="008B555A" w:rsidP="008B555A">
            <w:pPr>
              <w:jc w:val="center"/>
              <w:rPr>
                <w:rFonts w:ascii="GHEA Grapalat" w:hAnsi="GHEA Grapalat"/>
                <w:sz w:val="20"/>
                <w:lang w:val="hy-AM"/>
              </w:rPr>
            </w:pPr>
            <w:r w:rsidRPr="00CA4418">
              <w:rPr>
                <w:rFonts w:ascii="GHEA Grapalat" w:hAnsi="GHEA Grapalat"/>
                <w:sz w:val="20"/>
                <w:lang w:val="hy-AM"/>
              </w:rPr>
              <w:t>--------------------------------------------</w:t>
            </w:r>
          </w:p>
          <w:p w14:paraId="7F6A080C" w14:textId="77777777" w:rsidR="008B555A" w:rsidRPr="00CA4418" w:rsidRDefault="008B555A" w:rsidP="008B555A">
            <w:pPr>
              <w:jc w:val="center"/>
              <w:rPr>
                <w:rFonts w:ascii="GHEA Grapalat" w:hAnsi="GHEA Grapalat"/>
                <w:b/>
                <w:sz w:val="20"/>
                <w:lang w:val="hy-AM"/>
              </w:rPr>
            </w:pPr>
            <w:r w:rsidRPr="00CA4418">
              <w:rPr>
                <w:rFonts w:ascii="GHEA Grapalat" w:hAnsi="GHEA Grapalat"/>
                <w:b/>
                <w:sz w:val="20"/>
                <w:lang w:val="hy-AM"/>
              </w:rPr>
              <w:t>Կ. Մանուկյան</w:t>
            </w:r>
          </w:p>
          <w:p w14:paraId="21C3C2BA" w14:textId="77777777" w:rsidR="008B555A" w:rsidRPr="00CA4418" w:rsidRDefault="008B555A" w:rsidP="008B555A">
            <w:pPr>
              <w:jc w:val="center"/>
              <w:rPr>
                <w:rFonts w:ascii="GHEA Grapalat" w:hAnsi="GHEA Grapalat"/>
                <w:sz w:val="20"/>
                <w:lang w:val="pt-BR"/>
              </w:rPr>
            </w:pPr>
            <w:r w:rsidRPr="00CA4418">
              <w:rPr>
                <w:rFonts w:ascii="GHEA Grapalat" w:hAnsi="GHEA Grapalat"/>
                <w:sz w:val="20"/>
                <w:lang w:val="pt-BR"/>
              </w:rPr>
              <w:t>(ստորագրություն)</w:t>
            </w:r>
          </w:p>
          <w:p w14:paraId="6E12118A" w14:textId="77777777" w:rsidR="008B555A" w:rsidRPr="00CA4418" w:rsidRDefault="008B555A" w:rsidP="008B555A">
            <w:pPr>
              <w:jc w:val="center"/>
              <w:rPr>
                <w:rFonts w:ascii="GHEA Grapalat" w:hAnsi="GHEA Grapalat"/>
                <w:sz w:val="22"/>
                <w:szCs w:val="22"/>
                <w:lang w:val="pt-BR"/>
              </w:rPr>
            </w:pPr>
            <w:r w:rsidRPr="00CA4418">
              <w:rPr>
                <w:rFonts w:ascii="GHEA Grapalat" w:hAnsi="GHEA Grapalat"/>
                <w:sz w:val="20"/>
                <w:lang w:val="pt-BR"/>
              </w:rPr>
              <w:t>Կ.Տ.</w:t>
            </w:r>
          </w:p>
          <w:p w14:paraId="4637CF46" w14:textId="77777777" w:rsidR="008B555A" w:rsidRPr="00CA4418" w:rsidRDefault="008B555A" w:rsidP="008B555A">
            <w:pPr>
              <w:rPr>
                <w:rFonts w:ascii="GHEA Grapalat" w:hAnsi="GHEA Grapalat"/>
                <w:lang w:val="pt-BR"/>
              </w:rPr>
            </w:pPr>
          </w:p>
          <w:p w14:paraId="50A5960C" w14:textId="18CF983E" w:rsidR="00F02279" w:rsidRPr="008B555A" w:rsidRDefault="00F02279" w:rsidP="00545BDE">
            <w:pPr>
              <w:jc w:val="center"/>
              <w:rPr>
                <w:rFonts w:ascii="GHEA Grapalat" w:hAnsi="GHEA Grapalat"/>
                <w:sz w:val="18"/>
                <w:szCs w:val="18"/>
                <w:lang w:val="pt-BR"/>
              </w:rPr>
            </w:pPr>
          </w:p>
        </w:tc>
        <w:tc>
          <w:tcPr>
            <w:tcW w:w="760" w:type="dxa"/>
          </w:tcPr>
          <w:p w14:paraId="7B7A2CE3" w14:textId="77777777" w:rsidR="00F02279" w:rsidRPr="008B555A" w:rsidRDefault="00F02279" w:rsidP="00545BDE">
            <w:pPr>
              <w:spacing w:line="360" w:lineRule="auto"/>
              <w:jc w:val="center"/>
              <w:rPr>
                <w:rFonts w:ascii="GHEA Grapalat" w:hAnsi="GHEA Grapalat"/>
                <w:lang w:val="hy-AM"/>
              </w:rPr>
            </w:pPr>
          </w:p>
        </w:tc>
        <w:tc>
          <w:tcPr>
            <w:tcW w:w="4343" w:type="dxa"/>
          </w:tcPr>
          <w:p w14:paraId="1918FB33"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6E699B62" w14:textId="77777777" w:rsidR="00F02279" w:rsidRPr="00FB1EC7" w:rsidRDefault="00F02279" w:rsidP="00545BDE">
            <w:pPr>
              <w:jc w:val="center"/>
              <w:rPr>
                <w:rFonts w:ascii="GHEA Grapalat" w:hAnsi="GHEA Grapalat"/>
                <w:lang w:val="ru-RU"/>
              </w:rPr>
            </w:pPr>
          </w:p>
          <w:p w14:paraId="647ADFDB" w14:textId="77777777" w:rsidR="00F02279" w:rsidRDefault="00F02279" w:rsidP="00545BDE">
            <w:pPr>
              <w:jc w:val="center"/>
              <w:rPr>
                <w:rFonts w:ascii="GHEA Grapalat" w:hAnsi="GHEA Grapalat"/>
                <w:lang w:val="hy-AM"/>
              </w:rPr>
            </w:pPr>
          </w:p>
          <w:p w14:paraId="0C2D818B" w14:textId="77777777" w:rsidR="008B555A" w:rsidRDefault="008B555A" w:rsidP="00545BDE">
            <w:pPr>
              <w:jc w:val="center"/>
              <w:rPr>
                <w:rFonts w:ascii="GHEA Grapalat" w:hAnsi="GHEA Grapalat"/>
                <w:lang w:val="hy-AM"/>
              </w:rPr>
            </w:pPr>
          </w:p>
          <w:p w14:paraId="48CF5E14" w14:textId="77777777" w:rsidR="008B555A" w:rsidRDefault="008B555A" w:rsidP="00545BDE">
            <w:pPr>
              <w:jc w:val="center"/>
              <w:rPr>
                <w:rFonts w:ascii="GHEA Grapalat" w:hAnsi="GHEA Grapalat"/>
                <w:lang w:val="hy-AM"/>
              </w:rPr>
            </w:pPr>
          </w:p>
          <w:p w14:paraId="56590207" w14:textId="77777777" w:rsidR="008B555A" w:rsidRDefault="008B555A" w:rsidP="00545BDE">
            <w:pPr>
              <w:jc w:val="center"/>
              <w:rPr>
                <w:rFonts w:ascii="GHEA Grapalat" w:hAnsi="GHEA Grapalat"/>
                <w:lang w:val="hy-AM"/>
              </w:rPr>
            </w:pPr>
          </w:p>
          <w:p w14:paraId="2FAF9B70" w14:textId="77777777" w:rsidR="008B555A" w:rsidRDefault="008B555A" w:rsidP="00545BDE">
            <w:pPr>
              <w:jc w:val="center"/>
              <w:rPr>
                <w:rFonts w:ascii="GHEA Grapalat" w:hAnsi="GHEA Grapalat"/>
                <w:lang w:val="hy-AM"/>
              </w:rPr>
            </w:pPr>
          </w:p>
          <w:p w14:paraId="7EEAE9CE" w14:textId="77777777" w:rsidR="008B555A" w:rsidRDefault="008B555A" w:rsidP="00545BDE">
            <w:pPr>
              <w:jc w:val="center"/>
              <w:rPr>
                <w:rFonts w:ascii="GHEA Grapalat" w:hAnsi="GHEA Grapalat"/>
                <w:lang w:val="hy-AM"/>
              </w:rPr>
            </w:pPr>
          </w:p>
          <w:p w14:paraId="1518870A" w14:textId="77777777" w:rsidR="008B555A" w:rsidRDefault="008B555A" w:rsidP="00545BDE">
            <w:pPr>
              <w:jc w:val="center"/>
              <w:rPr>
                <w:rFonts w:ascii="GHEA Grapalat" w:hAnsi="GHEA Grapalat"/>
                <w:lang w:val="hy-AM"/>
              </w:rPr>
            </w:pPr>
          </w:p>
          <w:p w14:paraId="69014034" w14:textId="77777777" w:rsidR="008B555A" w:rsidRPr="008B555A" w:rsidRDefault="008B555A" w:rsidP="00545BDE">
            <w:pPr>
              <w:jc w:val="center"/>
              <w:rPr>
                <w:rFonts w:ascii="GHEA Grapalat" w:hAnsi="GHEA Grapalat"/>
                <w:lang w:val="hy-AM"/>
              </w:rPr>
            </w:pPr>
          </w:p>
          <w:p w14:paraId="58EACC1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2A39D83"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32E61442" w14:textId="77777777" w:rsidR="00F02279" w:rsidRDefault="00F02279" w:rsidP="00545BDE">
            <w:pPr>
              <w:jc w:val="center"/>
              <w:rPr>
                <w:rFonts w:ascii="GHEA Grapalat" w:hAnsi="GHEA Grapalat" w:cs="Sylfaen"/>
                <w:sz w:val="18"/>
                <w:szCs w:val="18"/>
                <w:lang w:val="hy-AM"/>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p w14:paraId="3FA3FC45" w14:textId="77777777" w:rsidR="00FB5E76" w:rsidRDefault="00FB5E76" w:rsidP="00545BDE">
            <w:pPr>
              <w:jc w:val="center"/>
              <w:rPr>
                <w:rFonts w:ascii="GHEA Grapalat" w:hAnsi="GHEA Grapalat" w:cs="Sylfaen"/>
                <w:sz w:val="18"/>
                <w:szCs w:val="18"/>
                <w:lang w:val="hy-AM"/>
              </w:rPr>
            </w:pPr>
          </w:p>
          <w:p w14:paraId="1111CA2C" w14:textId="77777777" w:rsidR="00FB5E76" w:rsidRDefault="00FB5E76" w:rsidP="00545BDE">
            <w:pPr>
              <w:jc w:val="center"/>
              <w:rPr>
                <w:rFonts w:ascii="GHEA Grapalat" w:hAnsi="GHEA Grapalat" w:cs="Sylfaen"/>
                <w:sz w:val="18"/>
                <w:szCs w:val="18"/>
                <w:lang w:val="hy-AM"/>
              </w:rPr>
            </w:pPr>
          </w:p>
          <w:p w14:paraId="7285AB0F" w14:textId="77777777" w:rsidR="00FB5E76" w:rsidRDefault="00FB5E76" w:rsidP="00545BDE">
            <w:pPr>
              <w:jc w:val="center"/>
              <w:rPr>
                <w:rFonts w:ascii="GHEA Grapalat" w:hAnsi="GHEA Grapalat" w:cs="Sylfaen"/>
                <w:sz w:val="18"/>
                <w:szCs w:val="18"/>
                <w:lang w:val="hy-AM"/>
              </w:rPr>
            </w:pPr>
          </w:p>
          <w:p w14:paraId="0D005DAE" w14:textId="77777777" w:rsidR="00FB5E76" w:rsidRDefault="00FB5E76" w:rsidP="00545BDE">
            <w:pPr>
              <w:jc w:val="center"/>
              <w:rPr>
                <w:rFonts w:ascii="GHEA Grapalat" w:hAnsi="GHEA Grapalat" w:cs="Sylfaen"/>
                <w:sz w:val="18"/>
                <w:szCs w:val="18"/>
                <w:lang w:val="hy-AM"/>
              </w:rPr>
            </w:pPr>
          </w:p>
          <w:p w14:paraId="6216A02B" w14:textId="77777777" w:rsidR="00FB5E76" w:rsidRDefault="00FB5E76" w:rsidP="00545BDE">
            <w:pPr>
              <w:jc w:val="center"/>
              <w:rPr>
                <w:rFonts w:ascii="GHEA Grapalat" w:hAnsi="GHEA Grapalat" w:cs="Sylfaen"/>
                <w:sz w:val="18"/>
                <w:szCs w:val="18"/>
                <w:lang w:val="hy-AM"/>
              </w:rPr>
            </w:pPr>
          </w:p>
          <w:p w14:paraId="190B8829" w14:textId="77777777" w:rsidR="00FB5E76" w:rsidRDefault="00FB5E76" w:rsidP="00545BDE">
            <w:pPr>
              <w:jc w:val="center"/>
              <w:rPr>
                <w:rFonts w:ascii="GHEA Grapalat" w:hAnsi="GHEA Grapalat" w:cs="Sylfaen"/>
                <w:sz w:val="18"/>
                <w:szCs w:val="18"/>
                <w:lang w:val="hy-AM"/>
              </w:rPr>
            </w:pPr>
          </w:p>
          <w:p w14:paraId="6A734E01" w14:textId="77777777" w:rsidR="00FB5E76" w:rsidRDefault="00FB5E76" w:rsidP="00545BDE">
            <w:pPr>
              <w:jc w:val="center"/>
              <w:rPr>
                <w:rFonts w:ascii="GHEA Grapalat" w:hAnsi="GHEA Grapalat" w:cs="Sylfaen"/>
                <w:sz w:val="18"/>
                <w:szCs w:val="18"/>
                <w:lang w:val="hy-AM"/>
              </w:rPr>
            </w:pPr>
          </w:p>
          <w:p w14:paraId="648476A5" w14:textId="77777777" w:rsidR="00FB5E76" w:rsidRDefault="00FB5E76" w:rsidP="00545BDE">
            <w:pPr>
              <w:jc w:val="center"/>
              <w:rPr>
                <w:rFonts w:ascii="GHEA Grapalat" w:hAnsi="GHEA Grapalat" w:cs="Sylfaen"/>
                <w:sz w:val="18"/>
                <w:szCs w:val="18"/>
                <w:lang w:val="hy-AM"/>
              </w:rPr>
            </w:pPr>
          </w:p>
          <w:p w14:paraId="48C88290" w14:textId="77777777" w:rsidR="00FB5E76" w:rsidRDefault="00FB5E76" w:rsidP="00545BDE">
            <w:pPr>
              <w:jc w:val="center"/>
              <w:rPr>
                <w:rFonts w:ascii="GHEA Grapalat" w:hAnsi="GHEA Grapalat" w:cs="Sylfaen"/>
                <w:sz w:val="18"/>
                <w:szCs w:val="18"/>
                <w:lang w:val="hy-AM"/>
              </w:rPr>
            </w:pPr>
          </w:p>
          <w:p w14:paraId="4F45BA5C" w14:textId="77777777" w:rsidR="00FB5E76" w:rsidRDefault="00FB5E76" w:rsidP="00545BDE">
            <w:pPr>
              <w:jc w:val="center"/>
              <w:rPr>
                <w:rFonts w:ascii="GHEA Grapalat" w:hAnsi="GHEA Grapalat" w:cs="Sylfaen"/>
                <w:sz w:val="18"/>
                <w:szCs w:val="18"/>
                <w:lang w:val="hy-AM"/>
              </w:rPr>
            </w:pPr>
          </w:p>
          <w:p w14:paraId="19DE95AA" w14:textId="77777777" w:rsidR="00FB5E76" w:rsidRPr="00FB5E76" w:rsidRDefault="00FB5E76" w:rsidP="00545BDE">
            <w:pPr>
              <w:jc w:val="center"/>
              <w:rPr>
                <w:rFonts w:ascii="GHEA Grapalat" w:hAnsi="GHEA Grapalat"/>
                <w:sz w:val="22"/>
                <w:szCs w:val="22"/>
                <w:lang w:val="hy-AM"/>
              </w:rPr>
            </w:pPr>
          </w:p>
        </w:tc>
      </w:tr>
    </w:tbl>
    <w:p w14:paraId="730D5551" w14:textId="77777777" w:rsidR="0027462C" w:rsidRPr="008B555A" w:rsidRDefault="0027462C" w:rsidP="008B555A">
      <w:pPr>
        <w:rPr>
          <w:rFonts w:ascii="GHEA Grapalat" w:hAnsi="GHEA Grapalat"/>
          <w:i/>
          <w:lang w:val="hy-AM"/>
        </w:rPr>
      </w:pPr>
    </w:p>
    <w:p w14:paraId="1D252D39" w14:textId="6599E1ED"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lastRenderedPageBreak/>
        <w:t>Հավելված</w:t>
      </w:r>
      <w:r w:rsidRPr="00FB1EC7">
        <w:rPr>
          <w:rFonts w:ascii="GHEA Grapalat" w:hAnsi="GHEA Grapalat" w:cs="Arial"/>
          <w:i/>
          <w:sz w:val="20"/>
          <w:szCs w:val="20"/>
          <w:lang w:val="pt-BR"/>
        </w:rPr>
        <w:t xml:space="preserve"> 2</w:t>
      </w:r>
    </w:p>
    <w:p w14:paraId="3644B395" w14:textId="77777777" w:rsidR="00F02279" w:rsidRPr="00FB1EC7" w:rsidRDefault="00F02279" w:rsidP="00F02279">
      <w:pPr>
        <w:ind w:firstLine="567"/>
        <w:jc w:val="right"/>
        <w:rPr>
          <w:rFonts w:ascii="GHEA Grapalat" w:hAnsi="GHEA Grapalat" w:cs="Arial"/>
          <w:i/>
          <w:sz w:val="20"/>
          <w:szCs w:val="20"/>
          <w:lang w:val="pt-BR"/>
        </w:rPr>
      </w:pPr>
      <w:r w:rsidRPr="00E00BEA">
        <w:rPr>
          <w:rFonts w:ascii="GHEA Grapalat" w:hAnsi="GHEA Grapalat"/>
          <w:i/>
          <w:sz w:val="20"/>
          <w:szCs w:val="20"/>
          <w:lang w:val="hy-AM"/>
        </w:rPr>
        <w:t>«</w:t>
      </w:r>
      <w:r w:rsidRPr="00FB1EC7">
        <w:rPr>
          <w:rFonts w:ascii="GHEA Grapalat" w:hAnsi="GHEA Grapalat"/>
          <w:i/>
          <w:sz w:val="20"/>
          <w:szCs w:val="20"/>
          <w:lang w:val="pt-BR"/>
        </w:rPr>
        <w:t xml:space="preserve">           </w:t>
      </w:r>
      <w:r w:rsidRPr="00E00BE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4AA26BC" w14:textId="5E2B7E9A" w:rsidR="00F02279" w:rsidRPr="00FB1EC7" w:rsidRDefault="00FD5570" w:rsidP="00F02279">
      <w:pPr>
        <w:jc w:val="right"/>
        <w:rPr>
          <w:rFonts w:ascii="GHEA Grapalat" w:hAnsi="GHEA Grapalat" w:cs="Arial"/>
          <w:i/>
          <w:sz w:val="20"/>
          <w:szCs w:val="20"/>
          <w:lang w:val="pt-BR"/>
        </w:rPr>
      </w:pPr>
      <w:r w:rsidRPr="00B56C8E">
        <w:rPr>
          <w:rFonts w:ascii="GHEA Grapalat" w:hAnsi="GHEA Grapalat" w:cs="Sylfaen"/>
          <w:i/>
          <w:sz w:val="20"/>
          <w:szCs w:val="20"/>
          <w:lang w:val="pt-BR"/>
        </w:rPr>
        <w:t>«</w:t>
      </w:r>
      <w:r>
        <w:rPr>
          <w:rFonts w:ascii="GHEA Grapalat" w:hAnsi="GHEA Grapalat" w:cs="Sylfaen"/>
          <w:i/>
          <w:sz w:val="20"/>
          <w:szCs w:val="20"/>
          <w:lang w:val="hy-AM"/>
        </w:rPr>
        <w:t>ՔԲԿ</w:t>
      </w:r>
      <w:r>
        <w:rPr>
          <w:rFonts w:ascii="GHEA Grapalat" w:hAnsi="GHEA Grapalat" w:cs="Sylfaen"/>
          <w:i/>
          <w:sz w:val="20"/>
          <w:szCs w:val="20"/>
          <w:lang w:val="pt-BR"/>
        </w:rPr>
        <w:t>-ԳՀԱՇՁԲ-2</w:t>
      </w:r>
      <w:r>
        <w:rPr>
          <w:rFonts w:ascii="GHEA Grapalat" w:hAnsi="GHEA Grapalat" w:cs="Sylfaen"/>
          <w:i/>
          <w:sz w:val="20"/>
          <w:szCs w:val="20"/>
          <w:lang w:val="hy-AM"/>
        </w:rPr>
        <w:t>3/2</w:t>
      </w:r>
      <w:r w:rsidR="000D219F">
        <w:rPr>
          <w:rFonts w:ascii="GHEA Grapalat" w:hAnsi="GHEA Grapalat" w:cs="Sylfaen"/>
          <w:i/>
          <w:sz w:val="20"/>
          <w:szCs w:val="20"/>
          <w:lang w:val="hy-AM"/>
        </w:rPr>
        <w:t>7</w:t>
      </w:r>
      <w:r w:rsidRPr="00B56C8E">
        <w:rPr>
          <w:rFonts w:ascii="GHEA Grapalat" w:hAnsi="GHEA Grapalat" w:cs="Sylfaen"/>
          <w:i/>
          <w:sz w:val="20"/>
          <w:szCs w:val="20"/>
          <w:lang w:val="pt-BR"/>
        </w:rPr>
        <w:t>»</w:t>
      </w:r>
      <w:r>
        <w:rPr>
          <w:rFonts w:ascii="GHEA Grapalat" w:hAnsi="GHEA Grapalat" w:cs="Sylfaen"/>
          <w:i/>
          <w:sz w:val="20"/>
          <w:szCs w:val="20"/>
          <w:lang w:val="hy-AM"/>
        </w:rPr>
        <w:t xml:space="preserve"> </w:t>
      </w:r>
      <w:r w:rsidR="00F02279" w:rsidRPr="00FB1EC7">
        <w:rPr>
          <w:rFonts w:ascii="GHEA Grapalat" w:hAnsi="GHEA Grapalat" w:cs="Sylfaen"/>
          <w:i/>
          <w:sz w:val="20"/>
          <w:szCs w:val="20"/>
          <w:lang w:val="pt-BR"/>
        </w:rPr>
        <w:t>ծածկագրով պայմանագրի</w:t>
      </w:r>
    </w:p>
    <w:p w14:paraId="0E9CB857" w14:textId="77777777" w:rsidR="00F02279" w:rsidRPr="00FB1EC7" w:rsidRDefault="00F02279" w:rsidP="00F02279">
      <w:pPr>
        <w:jc w:val="center"/>
        <w:rPr>
          <w:rFonts w:ascii="GHEA Grapalat" w:hAnsi="GHEA Grapalat" w:cs="Sylfaen"/>
          <w:b/>
          <w:lang w:val="pt-BR"/>
        </w:rPr>
      </w:pPr>
    </w:p>
    <w:p w14:paraId="2D58A45E" w14:textId="77777777" w:rsidR="00F02279" w:rsidRPr="00FB1EC7" w:rsidRDefault="00F02279" w:rsidP="00F02279">
      <w:pPr>
        <w:jc w:val="center"/>
        <w:rPr>
          <w:rFonts w:ascii="GHEA Grapalat" w:hAnsi="GHEA Grapalat" w:cs="Sylfaen"/>
          <w:b/>
          <w:lang w:val="pt-BR"/>
        </w:rPr>
      </w:pPr>
    </w:p>
    <w:p w14:paraId="3CA67DEB" w14:textId="67C3B98E" w:rsidR="00F02279" w:rsidRDefault="00F02279" w:rsidP="00F02279">
      <w:pPr>
        <w:jc w:val="center"/>
        <w:rPr>
          <w:rFonts w:ascii="GHEA Grapalat" w:hAnsi="GHEA Grapalat" w:cs="Sylfaen"/>
          <w:b/>
          <w:sz w:val="20"/>
          <w:szCs w:val="20"/>
          <w:lang w:val="pt-BR"/>
        </w:rPr>
      </w:pPr>
      <w:r w:rsidRPr="00FB1EC7">
        <w:rPr>
          <w:rFonts w:ascii="GHEA Grapalat" w:hAnsi="GHEA Grapalat" w:cs="Sylfaen"/>
          <w:b/>
          <w:sz w:val="20"/>
          <w:szCs w:val="20"/>
          <w:lang w:val="pt-BR"/>
        </w:rPr>
        <w:t>ՕՐԱՑՈՒՑԱՅԻՆ</w:t>
      </w:r>
      <w:r w:rsidRPr="00FB1EC7">
        <w:rPr>
          <w:rFonts w:ascii="GHEA Grapalat" w:hAnsi="GHEA Grapalat" w:cs="Times Armenian"/>
          <w:b/>
          <w:sz w:val="20"/>
          <w:szCs w:val="20"/>
          <w:lang w:val="pt-BR"/>
        </w:rPr>
        <w:t xml:space="preserve"> </w:t>
      </w:r>
      <w:r w:rsidRPr="00FB1EC7">
        <w:rPr>
          <w:rFonts w:ascii="GHEA Grapalat" w:hAnsi="GHEA Grapalat" w:cs="Sylfaen"/>
          <w:b/>
          <w:sz w:val="20"/>
          <w:szCs w:val="20"/>
          <w:lang w:val="pt-BR"/>
        </w:rPr>
        <w:t>ԳՐԱՖԻԿ</w:t>
      </w:r>
    </w:p>
    <w:p w14:paraId="5AB25D8B" w14:textId="48EAD0ED" w:rsidR="0057666E" w:rsidRPr="0057666E" w:rsidRDefault="0057666E" w:rsidP="00F02279">
      <w:pPr>
        <w:jc w:val="center"/>
        <w:rPr>
          <w:rFonts w:ascii="GHEA Grapalat" w:hAnsi="GHEA Grapalat"/>
          <w:b/>
          <w:sz w:val="20"/>
          <w:szCs w:val="20"/>
          <w:lang w:val="hy-AM"/>
        </w:rPr>
      </w:pPr>
      <w:r>
        <w:rPr>
          <w:rFonts w:ascii="GHEA Grapalat" w:hAnsi="GHEA Grapalat" w:cs="Sylfaen"/>
          <w:b/>
          <w:sz w:val="20"/>
          <w:szCs w:val="20"/>
          <w:lang w:val="hy-AM"/>
        </w:rPr>
        <w:t>ԱՇԽԱՏԱՆՔՆԵՐԻ ԿԱՏԱՐՄԱՆ</w:t>
      </w:r>
    </w:p>
    <w:p w14:paraId="36E83AE5" w14:textId="42AB0F6A" w:rsidR="00207999" w:rsidRDefault="00207999" w:rsidP="00207999">
      <w:pPr>
        <w:ind w:firstLine="567"/>
        <w:jc w:val="center"/>
        <w:rPr>
          <w:rFonts w:ascii="GHEA Grapalat" w:hAnsi="GHEA Grapalat" w:cs="Sylfaen"/>
          <w:b/>
          <w:sz w:val="20"/>
          <w:lang w:val="pt-BR"/>
        </w:rPr>
      </w:pPr>
      <w:r w:rsidRPr="00B56C8E">
        <w:rPr>
          <w:rFonts w:ascii="GHEA Grapalat" w:hAnsi="GHEA Grapalat" w:cs="Sylfaen"/>
          <w:b/>
          <w:sz w:val="20"/>
          <w:lang w:val="pt-BR"/>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5155"/>
        <w:gridCol w:w="2160"/>
        <w:gridCol w:w="1825"/>
      </w:tblGrid>
      <w:tr w:rsidR="00F02279" w:rsidRPr="00FB1EC7" w14:paraId="2033AF72" w14:textId="77777777" w:rsidTr="006C3B90">
        <w:trPr>
          <w:cantSplit/>
          <w:jc w:val="center"/>
        </w:trPr>
        <w:tc>
          <w:tcPr>
            <w:tcW w:w="540" w:type="dxa"/>
            <w:vMerge w:val="restart"/>
            <w:vAlign w:val="center"/>
          </w:tcPr>
          <w:p w14:paraId="6A7F765F"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sz w:val="20"/>
                <w:szCs w:val="20"/>
                <w:lang w:val="pt-BR"/>
              </w:rPr>
              <w:t xml:space="preserve">N </w:t>
            </w:r>
            <w:r w:rsidRPr="00FB1EC7">
              <w:rPr>
                <w:rFonts w:ascii="GHEA Grapalat" w:hAnsi="GHEA Grapalat" w:cs="Sylfaen"/>
                <w:sz w:val="20"/>
                <w:szCs w:val="20"/>
                <w:lang w:val="pt-BR"/>
              </w:rPr>
              <w:t>ը</w:t>
            </w:r>
            <w:r w:rsidRPr="00FB1EC7">
              <w:rPr>
                <w:rFonts w:ascii="GHEA Grapalat" w:hAnsi="GHEA Grapalat" w:cs="Arial"/>
                <w:sz w:val="20"/>
                <w:szCs w:val="20"/>
                <w:lang w:val="pt-BR"/>
              </w:rPr>
              <w:t>/</w:t>
            </w:r>
            <w:r w:rsidRPr="00FB1EC7">
              <w:rPr>
                <w:rFonts w:ascii="GHEA Grapalat" w:hAnsi="GHEA Grapalat" w:cs="Sylfaen"/>
                <w:sz w:val="20"/>
                <w:szCs w:val="20"/>
                <w:lang w:val="pt-BR"/>
              </w:rPr>
              <w:t>կ</w:t>
            </w:r>
          </w:p>
        </w:tc>
        <w:tc>
          <w:tcPr>
            <w:tcW w:w="5155" w:type="dxa"/>
            <w:vMerge w:val="restart"/>
            <w:vAlign w:val="center"/>
          </w:tcPr>
          <w:p w14:paraId="36ED171E"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կատարվելիք</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տեսակների</w:t>
            </w:r>
          </w:p>
          <w:p w14:paraId="409CB65C"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անվանումներ</w:t>
            </w:r>
          </w:p>
        </w:tc>
        <w:tc>
          <w:tcPr>
            <w:tcW w:w="3985" w:type="dxa"/>
            <w:gridSpan w:val="2"/>
            <w:vAlign w:val="center"/>
          </w:tcPr>
          <w:p w14:paraId="570CC6CE" w14:textId="6F660ABB" w:rsidR="00F02279" w:rsidRPr="00FB1EC7" w:rsidRDefault="00F02279" w:rsidP="00E92D38">
            <w:pPr>
              <w:jc w:val="center"/>
              <w:rPr>
                <w:rFonts w:ascii="GHEA Grapalat" w:hAnsi="GHEA Grapalat"/>
                <w:sz w:val="20"/>
                <w:szCs w:val="20"/>
                <w:lang w:val="pt-BR"/>
              </w:rPr>
            </w:pP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ժամկետը</w:t>
            </w:r>
          </w:p>
        </w:tc>
      </w:tr>
      <w:tr w:rsidR="00F02279" w:rsidRPr="00FB1EC7" w14:paraId="4573B700" w14:textId="77777777" w:rsidTr="006C3B90">
        <w:trPr>
          <w:cantSplit/>
          <w:trHeight w:val="586"/>
          <w:jc w:val="center"/>
        </w:trPr>
        <w:tc>
          <w:tcPr>
            <w:tcW w:w="540" w:type="dxa"/>
            <w:vMerge/>
            <w:vAlign w:val="center"/>
          </w:tcPr>
          <w:p w14:paraId="79DE5D63" w14:textId="77777777" w:rsidR="00F02279" w:rsidRPr="00FB1EC7" w:rsidRDefault="00F02279" w:rsidP="00545BDE">
            <w:pPr>
              <w:jc w:val="both"/>
              <w:rPr>
                <w:rFonts w:ascii="GHEA Grapalat" w:hAnsi="GHEA Grapalat"/>
                <w:sz w:val="20"/>
                <w:szCs w:val="20"/>
                <w:lang w:val="pt-BR"/>
              </w:rPr>
            </w:pPr>
          </w:p>
        </w:tc>
        <w:tc>
          <w:tcPr>
            <w:tcW w:w="5155" w:type="dxa"/>
            <w:vMerge/>
          </w:tcPr>
          <w:p w14:paraId="62B188E9" w14:textId="77777777" w:rsidR="00F02279" w:rsidRPr="00FB1EC7" w:rsidRDefault="00F02279" w:rsidP="00545BDE">
            <w:pPr>
              <w:rPr>
                <w:rFonts w:ascii="GHEA Grapalat" w:hAnsi="GHEA Grapalat"/>
                <w:sz w:val="20"/>
                <w:szCs w:val="20"/>
                <w:lang w:val="pt-BR"/>
              </w:rPr>
            </w:pPr>
          </w:p>
        </w:tc>
        <w:tc>
          <w:tcPr>
            <w:tcW w:w="2160" w:type="dxa"/>
            <w:vAlign w:val="center"/>
          </w:tcPr>
          <w:p w14:paraId="4FDE4CDA"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Սկիզբը</w:t>
            </w:r>
          </w:p>
        </w:tc>
        <w:tc>
          <w:tcPr>
            <w:tcW w:w="1825" w:type="dxa"/>
            <w:vAlign w:val="center"/>
          </w:tcPr>
          <w:p w14:paraId="1E372ADA"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Ավարտը</w:t>
            </w:r>
          </w:p>
        </w:tc>
      </w:tr>
      <w:tr w:rsidR="00B079F3" w:rsidRPr="00B56C8E" w14:paraId="3ECA5EA8" w14:textId="77777777" w:rsidTr="006C3B90">
        <w:trPr>
          <w:trHeight w:val="586"/>
          <w:jc w:val="center"/>
        </w:trPr>
        <w:tc>
          <w:tcPr>
            <w:tcW w:w="540" w:type="dxa"/>
            <w:vAlign w:val="center"/>
          </w:tcPr>
          <w:p w14:paraId="0340519F" w14:textId="77777777" w:rsidR="00B079F3" w:rsidRPr="00FB1EC7" w:rsidRDefault="00B079F3" w:rsidP="00191E1D">
            <w:pPr>
              <w:jc w:val="center"/>
              <w:rPr>
                <w:rFonts w:ascii="GHEA Grapalat" w:hAnsi="GHEA Grapalat"/>
                <w:sz w:val="20"/>
                <w:szCs w:val="20"/>
                <w:lang w:val="pt-BR"/>
              </w:rPr>
            </w:pPr>
            <w:r w:rsidRPr="00FB1EC7">
              <w:rPr>
                <w:rFonts w:ascii="GHEA Grapalat" w:hAnsi="GHEA Grapalat"/>
                <w:sz w:val="20"/>
                <w:szCs w:val="20"/>
                <w:lang w:val="pt-BR"/>
              </w:rPr>
              <w:t>1</w:t>
            </w:r>
          </w:p>
        </w:tc>
        <w:tc>
          <w:tcPr>
            <w:tcW w:w="5155" w:type="dxa"/>
            <w:vAlign w:val="center"/>
          </w:tcPr>
          <w:p w14:paraId="5587F356" w14:textId="0C429481" w:rsidR="00B079F3" w:rsidRPr="00B079F3" w:rsidRDefault="00B079F3" w:rsidP="00B079F3">
            <w:pPr>
              <w:jc w:val="both"/>
              <w:rPr>
                <w:rFonts w:ascii="GHEA Grapalat" w:hAnsi="GHEA Grapalat" w:cs="Calibri"/>
                <w:color w:val="000000"/>
                <w:sz w:val="20"/>
                <w:szCs w:val="20"/>
                <w:lang w:val="hy-AM"/>
              </w:rPr>
            </w:pPr>
            <w:r w:rsidRPr="00B079F3">
              <w:rPr>
                <w:rFonts w:ascii="GHEA Grapalat" w:hAnsi="GHEA Grapalat" w:cs="Calibri"/>
                <w:color w:val="000000"/>
                <w:sz w:val="20"/>
                <w:szCs w:val="20"/>
                <w:lang w:val="hy-AM"/>
              </w:rPr>
              <w:t>«Քրեակատարողական բժշկության կենտրոն» ՊՈԱԿ-ի վարչական տարածքի ընթացիկ  վերանորոգման աշխատանքների (7 սենյակ` N8`15,6քմ, N10`31,3քմ, N17`14,5քմ, N16/3`17,4քմ, N16/1`5,3քմ, N16/2՝ 10,9քմ, N15՝ 18,3քմ ):</w:t>
            </w:r>
          </w:p>
        </w:tc>
        <w:tc>
          <w:tcPr>
            <w:tcW w:w="2160" w:type="dxa"/>
            <w:tcBorders>
              <w:top w:val="nil"/>
              <w:left w:val="nil"/>
              <w:bottom w:val="single" w:sz="4" w:space="0" w:color="auto"/>
              <w:right w:val="single" w:sz="4" w:space="0" w:color="auto"/>
            </w:tcBorders>
            <w:shd w:val="clear" w:color="auto" w:fill="auto"/>
            <w:vAlign w:val="center"/>
          </w:tcPr>
          <w:p w14:paraId="5B8F1B63" w14:textId="7999BAD5" w:rsidR="00B079F3" w:rsidRPr="00FB1EC7" w:rsidRDefault="00B079F3" w:rsidP="00191E1D">
            <w:pPr>
              <w:jc w:val="center"/>
              <w:rPr>
                <w:rFonts w:ascii="GHEA Grapalat" w:hAnsi="GHEA Grapalat"/>
                <w:sz w:val="20"/>
                <w:szCs w:val="20"/>
                <w:lang w:val="pt-BR"/>
              </w:rPr>
            </w:pPr>
            <w:r w:rsidRPr="000802FB">
              <w:rPr>
                <w:rFonts w:ascii="GHEA Grapalat" w:hAnsi="GHEA Grapalat" w:cs="Calibri"/>
                <w:color w:val="000000"/>
                <w:sz w:val="20"/>
                <w:szCs w:val="20"/>
                <w:lang w:val="hy-AM"/>
              </w:rPr>
              <w:t>Պայմանագիրը</w:t>
            </w:r>
            <w:r w:rsidRPr="00B56C8E">
              <w:rPr>
                <w:rFonts w:ascii="GHEA Grapalat" w:hAnsi="GHEA Grapalat" w:cs="Calibri"/>
                <w:color w:val="000000"/>
                <w:sz w:val="20"/>
                <w:szCs w:val="20"/>
                <w:lang w:val="pt-BR"/>
              </w:rPr>
              <w:t xml:space="preserve"> </w:t>
            </w:r>
            <w:r w:rsidRPr="000802FB">
              <w:rPr>
                <w:rFonts w:ascii="GHEA Grapalat" w:hAnsi="GHEA Grapalat" w:cs="Calibri"/>
                <w:color w:val="000000"/>
                <w:sz w:val="20"/>
                <w:szCs w:val="20"/>
                <w:lang w:val="hy-AM"/>
              </w:rPr>
              <w:t>ուժի</w:t>
            </w:r>
            <w:r w:rsidRPr="00B56C8E">
              <w:rPr>
                <w:rFonts w:ascii="GHEA Grapalat" w:hAnsi="GHEA Grapalat" w:cs="Calibri"/>
                <w:color w:val="000000"/>
                <w:sz w:val="20"/>
                <w:szCs w:val="20"/>
                <w:lang w:val="pt-BR"/>
              </w:rPr>
              <w:t xml:space="preserve"> </w:t>
            </w:r>
            <w:r w:rsidRPr="000802FB">
              <w:rPr>
                <w:rFonts w:ascii="GHEA Grapalat" w:hAnsi="GHEA Grapalat" w:cs="Calibri"/>
                <w:color w:val="000000"/>
                <w:sz w:val="20"/>
                <w:szCs w:val="20"/>
                <w:lang w:val="hy-AM"/>
              </w:rPr>
              <w:t>մեջ</w:t>
            </w:r>
            <w:r w:rsidRPr="00B56C8E">
              <w:rPr>
                <w:rFonts w:ascii="GHEA Grapalat" w:hAnsi="GHEA Grapalat" w:cs="Calibri"/>
                <w:color w:val="000000"/>
                <w:sz w:val="20"/>
                <w:szCs w:val="20"/>
                <w:lang w:val="pt-BR"/>
              </w:rPr>
              <w:t xml:space="preserve"> </w:t>
            </w:r>
            <w:r w:rsidRPr="000802FB">
              <w:rPr>
                <w:rFonts w:ascii="GHEA Grapalat" w:hAnsi="GHEA Grapalat" w:cs="Calibri"/>
                <w:color w:val="000000"/>
                <w:sz w:val="20"/>
                <w:szCs w:val="20"/>
                <w:lang w:val="hy-AM"/>
              </w:rPr>
              <w:t>մտնելու</w:t>
            </w:r>
            <w:r w:rsidRPr="00B56C8E">
              <w:rPr>
                <w:rFonts w:ascii="GHEA Grapalat" w:hAnsi="GHEA Grapalat" w:cs="Calibri"/>
                <w:color w:val="000000"/>
                <w:sz w:val="20"/>
                <w:szCs w:val="20"/>
                <w:lang w:val="pt-BR"/>
              </w:rPr>
              <w:t xml:space="preserve"> </w:t>
            </w:r>
            <w:r w:rsidRPr="000802FB">
              <w:rPr>
                <w:rFonts w:ascii="GHEA Grapalat" w:hAnsi="GHEA Grapalat" w:cs="Calibri"/>
                <w:color w:val="000000"/>
                <w:sz w:val="20"/>
                <w:szCs w:val="20"/>
                <w:lang w:val="hy-AM"/>
              </w:rPr>
              <w:t>օրը</w:t>
            </w:r>
          </w:p>
        </w:tc>
        <w:tc>
          <w:tcPr>
            <w:tcW w:w="1825" w:type="dxa"/>
            <w:tcBorders>
              <w:top w:val="nil"/>
              <w:left w:val="nil"/>
              <w:bottom w:val="single" w:sz="4" w:space="0" w:color="auto"/>
              <w:right w:val="single" w:sz="4" w:space="0" w:color="auto"/>
            </w:tcBorders>
            <w:shd w:val="clear" w:color="auto" w:fill="auto"/>
            <w:vAlign w:val="center"/>
          </w:tcPr>
          <w:p w14:paraId="1C1A7A16" w14:textId="1340BA39" w:rsidR="00B079F3" w:rsidRPr="00A82DFB" w:rsidRDefault="00B079F3" w:rsidP="000F4F07">
            <w:pPr>
              <w:rPr>
                <w:rFonts w:ascii="GHEA Grapalat" w:hAnsi="GHEA Grapalat"/>
                <w:sz w:val="20"/>
                <w:szCs w:val="20"/>
                <w:lang w:val="pt-BR"/>
              </w:rPr>
            </w:pPr>
            <w:r>
              <w:rPr>
                <w:rFonts w:ascii="GHEA Grapalat" w:hAnsi="GHEA Grapalat" w:cs="Calibri"/>
                <w:color w:val="000000"/>
                <w:sz w:val="20"/>
                <w:szCs w:val="20"/>
                <w:lang w:val="ru-RU"/>
              </w:rPr>
              <w:t>70</w:t>
            </w:r>
            <w:r w:rsidRPr="00A82DFB">
              <w:rPr>
                <w:rFonts w:ascii="GHEA Grapalat" w:hAnsi="GHEA Grapalat" w:cs="Calibri"/>
                <w:color w:val="000000"/>
                <w:sz w:val="20"/>
                <w:szCs w:val="20"/>
                <w:lang w:val="hy-AM"/>
              </w:rPr>
              <w:t xml:space="preserve"> օրացուցային </w:t>
            </w:r>
            <w:r w:rsidRPr="00A82DFB">
              <w:rPr>
                <w:rFonts w:ascii="GHEA Grapalat" w:hAnsi="GHEA Grapalat"/>
                <w:color w:val="000000"/>
                <w:sz w:val="20"/>
                <w:szCs w:val="20"/>
              </w:rPr>
              <w:t>օրվա ընթացքում</w:t>
            </w:r>
          </w:p>
        </w:tc>
      </w:tr>
    </w:tbl>
    <w:p w14:paraId="7CF64C9E" w14:textId="77777777" w:rsidR="00F02279" w:rsidRPr="00FB1EC7" w:rsidRDefault="00F02279" w:rsidP="00F02279">
      <w:pPr>
        <w:keepNext/>
        <w:jc w:val="both"/>
        <w:outlineLvl w:val="3"/>
        <w:rPr>
          <w:rFonts w:ascii="GHEA Grapalat" w:hAnsi="GHEA Grapalat"/>
          <w:i/>
          <w:sz w:val="32"/>
          <w:lang w:val="pt-BR"/>
        </w:rPr>
      </w:pPr>
    </w:p>
    <w:p w14:paraId="0FE65285" w14:textId="77777777" w:rsidR="00F02279" w:rsidRPr="00FB1EC7" w:rsidRDefault="00F02279"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15FF65DB" w14:textId="77777777" w:rsidTr="00545BDE">
        <w:trPr>
          <w:jc w:val="center"/>
        </w:trPr>
        <w:tc>
          <w:tcPr>
            <w:tcW w:w="4536" w:type="dxa"/>
          </w:tcPr>
          <w:p w14:paraId="11F87B6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7C7E2B6A"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«Քրեակատարողական բժշկության կենտրոն» ՊՈԱԿ</w:t>
            </w:r>
          </w:p>
          <w:p w14:paraId="0F546AB6"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 Երևան Կոմիտաս 54 բ</w:t>
            </w:r>
          </w:p>
          <w:p w14:paraId="348E7C7E"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ՀՎՀՀ 02675763</w:t>
            </w:r>
          </w:p>
          <w:p w14:paraId="594AC656"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ՀՀ ՖՆ կենտրոնական գանձապետարանի գործառնական վարչություն</w:t>
            </w:r>
          </w:p>
          <w:p w14:paraId="24A7C5E8" w14:textId="77777777" w:rsidR="008B555A" w:rsidRPr="0015762A" w:rsidRDefault="008B555A" w:rsidP="008B555A">
            <w:pPr>
              <w:spacing w:line="360" w:lineRule="auto"/>
              <w:jc w:val="center"/>
              <w:rPr>
                <w:rFonts w:ascii="GHEA Grapalat" w:hAnsi="GHEA Grapalat"/>
                <w:color w:val="000000"/>
                <w:sz w:val="20"/>
                <w:szCs w:val="20"/>
                <w:lang w:val="hy-AM"/>
              </w:rPr>
            </w:pPr>
            <w:r w:rsidRPr="0001180C">
              <w:rPr>
                <w:rFonts w:ascii="GHEA Grapalat" w:hAnsi="GHEA Grapalat"/>
                <w:sz w:val="20"/>
                <w:lang w:val="pt-BR"/>
              </w:rPr>
              <w:t xml:space="preserve">ՀՀ </w:t>
            </w:r>
            <w:r w:rsidRPr="0015762A">
              <w:rPr>
                <w:rFonts w:ascii="GHEA Grapalat" w:hAnsi="GHEA Grapalat"/>
                <w:color w:val="000000"/>
                <w:sz w:val="20"/>
                <w:szCs w:val="20"/>
                <w:lang w:val="pt-BR"/>
              </w:rPr>
              <w:t>900018007345</w:t>
            </w:r>
          </w:p>
          <w:p w14:paraId="53602800" w14:textId="77777777" w:rsidR="008B555A" w:rsidRPr="00CA4418" w:rsidRDefault="008B555A" w:rsidP="008B555A">
            <w:pPr>
              <w:jc w:val="center"/>
              <w:rPr>
                <w:rFonts w:ascii="GHEA Grapalat" w:hAnsi="GHEA Grapalat"/>
                <w:sz w:val="20"/>
                <w:lang w:val="pt-BR"/>
              </w:rPr>
            </w:pPr>
            <w:r w:rsidRPr="0001180C">
              <w:rPr>
                <w:rFonts w:ascii="GHEA Grapalat" w:hAnsi="GHEA Grapalat"/>
                <w:sz w:val="20"/>
                <w:lang w:val="pt-BR"/>
              </w:rPr>
              <w:t>էլ. հասցե qrbujpoak1@gmail.com</w:t>
            </w:r>
          </w:p>
          <w:p w14:paraId="2AEB7639" w14:textId="77777777" w:rsidR="008B555A" w:rsidRPr="00CA4418" w:rsidRDefault="008B555A" w:rsidP="008B555A">
            <w:pPr>
              <w:jc w:val="center"/>
              <w:rPr>
                <w:rFonts w:ascii="GHEA Grapalat" w:hAnsi="GHEA Grapalat"/>
                <w:b/>
                <w:sz w:val="20"/>
                <w:lang w:val="hy-AM"/>
              </w:rPr>
            </w:pPr>
          </w:p>
          <w:p w14:paraId="2623239A" w14:textId="77777777" w:rsidR="008B555A" w:rsidRPr="00CA4418" w:rsidRDefault="008B555A" w:rsidP="008B555A">
            <w:pPr>
              <w:jc w:val="center"/>
              <w:rPr>
                <w:rFonts w:ascii="GHEA Grapalat" w:hAnsi="GHEA Grapalat"/>
                <w:b/>
                <w:sz w:val="20"/>
                <w:lang w:val="hy-AM"/>
              </w:rPr>
            </w:pPr>
          </w:p>
          <w:p w14:paraId="2D199BF2" w14:textId="77777777" w:rsidR="008B555A" w:rsidRPr="00CA4418" w:rsidRDefault="008B555A" w:rsidP="008B555A">
            <w:pPr>
              <w:jc w:val="center"/>
              <w:rPr>
                <w:rFonts w:ascii="GHEA Grapalat" w:hAnsi="GHEA Grapalat"/>
                <w:sz w:val="20"/>
                <w:lang w:val="hy-AM"/>
              </w:rPr>
            </w:pPr>
            <w:r w:rsidRPr="00CA4418">
              <w:rPr>
                <w:rFonts w:ascii="GHEA Grapalat" w:hAnsi="GHEA Grapalat"/>
                <w:sz w:val="20"/>
                <w:lang w:val="hy-AM"/>
              </w:rPr>
              <w:t>--------------------------------------------</w:t>
            </w:r>
          </w:p>
          <w:p w14:paraId="4A8053F4" w14:textId="77777777" w:rsidR="008B555A" w:rsidRPr="00CA4418" w:rsidRDefault="008B555A" w:rsidP="008B555A">
            <w:pPr>
              <w:jc w:val="center"/>
              <w:rPr>
                <w:rFonts w:ascii="GHEA Grapalat" w:hAnsi="GHEA Grapalat"/>
                <w:b/>
                <w:sz w:val="20"/>
                <w:lang w:val="hy-AM"/>
              </w:rPr>
            </w:pPr>
            <w:r w:rsidRPr="00CA4418">
              <w:rPr>
                <w:rFonts w:ascii="GHEA Grapalat" w:hAnsi="GHEA Grapalat"/>
                <w:b/>
                <w:sz w:val="20"/>
                <w:lang w:val="hy-AM"/>
              </w:rPr>
              <w:t>Կ. Մանուկյան</w:t>
            </w:r>
          </w:p>
          <w:p w14:paraId="38218498" w14:textId="77777777" w:rsidR="008B555A" w:rsidRPr="00CA4418" w:rsidRDefault="008B555A" w:rsidP="008B555A">
            <w:pPr>
              <w:jc w:val="center"/>
              <w:rPr>
                <w:rFonts w:ascii="GHEA Grapalat" w:hAnsi="GHEA Grapalat"/>
                <w:sz w:val="20"/>
                <w:lang w:val="pt-BR"/>
              </w:rPr>
            </w:pPr>
            <w:r w:rsidRPr="00CA4418">
              <w:rPr>
                <w:rFonts w:ascii="GHEA Grapalat" w:hAnsi="GHEA Grapalat"/>
                <w:sz w:val="20"/>
                <w:lang w:val="pt-BR"/>
              </w:rPr>
              <w:t>(ստորագրություն)</w:t>
            </w:r>
          </w:p>
          <w:p w14:paraId="78E88399" w14:textId="77777777" w:rsidR="008B555A" w:rsidRPr="00CA4418" w:rsidRDefault="008B555A" w:rsidP="008B555A">
            <w:pPr>
              <w:jc w:val="center"/>
              <w:rPr>
                <w:rFonts w:ascii="GHEA Grapalat" w:hAnsi="GHEA Grapalat"/>
                <w:sz w:val="22"/>
                <w:szCs w:val="22"/>
                <w:lang w:val="pt-BR"/>
              </w:rPr>
            </w:pPr>
            <w:r w:rsidRPr="00CA4418">
              <w:rPr>
                <w:rFonts w:ascii="GHEA Grapalat" w:hAnsi="GHEA Grapalat"/>
                <w:sz w:val="20"/>
                <w:lang w:val="pt-BR"/>
              </w:rPr>
              <w:t>Կ.Տ.</w:t>
            </w:r>
          </w:p>
          <w:p w14:paraId="0B0D7042" w14:textId="77777777" w:rsidR="008B555A" w:rsidRPr="00CA4418" w:rsidRDefault="008B555A" w:rsidP="008B555A">
            <w:pPr>
              <w:rPr>
                <w:rFonts w:ascii="GHEA Grapalat" w:hAnsi="GHEA Grapalat"/>
                <w:lang w:val="pt-BR"/>
              </w:rPr>
            </w:pPr>
          </w:p>
          <w:p w14:paraId="1191307B" w14:textId="11837DCF" w:rsidR="00F02279" w:rsidRPr="008B555A" w:rsidRDefault="00F02279" w:rsidP="00545BDE">
            <w:pPr>
              <w:jc w:val="center"/>
              <w:rPr>
                <w:rFonts w:ascii="GHEA Grapalat" w:hAnsi="GHEA Grapalat"/>
                <w:sz w:val="18"/>
                <w:szCs w:val="18"/>
                <w:lang w:val="pt-BR"/>
              </w:rPr>
            </w:pPr>
          </w:p>
        </w:tc>
        <w:tc>
          <w:tcPr>
            <w:tcW w:w="760" w:type="dxa"/>
          </w:tcPr>
          <w:p w14:paraId="09FD9F33" w14:textId="77777777" w:rsidR="00F02279" w:rsidRPr="008B555A" w:rsidRDefault="00F02279" w:rsidP="00545BDE">
            <w:pPr>
              <w:spacing w:line="360" w:lineRule="auto"/>
              <w:jc w:val="center"/>
              <w:rPr>
                <w:rFonts w:ascii="GHEA Grapalat" w:hAnsi="GHEA Grapalat"/>
                <w:lang w:val="hy-AM"/>
              </w:rPr>
            </w:pPr>
          </w:p>
        </w:tc>
        <w:tc>
          <w:tcPr>
            <w:tcW w:w="4343" w:type="dxa"/>
          </w:tcPr>
          <w:p w14:paraId="61D12A10"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30478D0B" w14:textId="77777777" w:rsidR="00F02279" w:rsidRPr="00FB1EC7" w:rsidRDefault="00F02279" w:rsidP="00545BDE">
            <w:pPr>
              <w:jc w:val="center"/>
              <w:rPr>
                <w:rFonts w:ascii="GHEA Grapalat" w:hAnsi="GHEA Grapalat"/>
                <w:lang w:val="ru-RU"/>
              </w:rPr>
            </w:pPr>
          </w:p>
          <w:p w14:paraId="43FAA1AF" w14:textId="77777777" w:rsidR="00F02279" w:rsidRDefault="00F02279" w:rsidP="00545BDE">
            <w:pPr>
              <w:jc w:val="center"/>
              <w:rPr>
                <w:rFonts w:ascii="GHEA Grapalat" w:hAnsi="GHEA Grapalat"/>
                <w:lang w:val="hy-AM"/>
              </w:rPr>
            </w:pPr>
          </w:p>
          <w:p w14:paraId="1D984834" w14:textId="77777777" w:rsidR="008B555A" w:rsidRDefault="008B555A" w:rsidP="00545BDE">
            <w:pPr>
              <w:jc w:val="center"/>
              <w:rPr>
                <w:rFonts w:ascii="GHEA Grapalat" w:hAnsi="GHEA Grapalat"/>
                <w:lang w:val="hy-AM"/>
              </w:rPr>
            </w:pPr>
          </w:p>
          <w:p w14:paraId="7616BD84" w14:textId="77777777" w:rsidR="008B555A" w:rsidRDefault="008B555A" w:rsidP="00545BDE">
            <w:pPr>
              <w:jc w:val="center"/>
              <w:rPr>
                <w:rFonts w:ascii="GHEA Grapalat" w:hAnsi="GHEA Grapalat"/>
                <w:lang w:val="hy-AM"/>
              </w:rPr>
            </w:pPr>
          </w:p>
          <w:p w14:paraId="61716DDB" w14:textId="77777777" w:rsidR="008B555A" w:rsidRDefault="008B555A" w:rsidP="00545BDE">
            <w:pPr>
              <w:jc w:val="center"/>
              <w:rPr>
                <w:rFonts w:ascii="GHEA Grapalat" w:hAnsi="GHEA Grapalat"/>
                <w:lang w:val="hy-AM"/>
              </w:rPr>
            </w:pPr>
          </w:p>
          <w:p w14:paraId="579062F8" w14:textId="77777777" w:rsidR="008B555A" w:rsidRDefault="008B555A" w:rsidP="00545BDE">
            <w:pPr>
              <w:jc w:val="center"/>
              <w:rPr>
                <w:rFonts w:ascii="GHEA Grapalat" w:hAnsi="GHEA Grapalat"/>
                <w:lang w:val="hy-AM"/>
              </w:rPr>
            </w:pPr>
          </w:p>
          <w:p w14:paraId="593199F6" w14:textId="77777777" w:rsidR="008B555A" w:rsidRDefault="008B555A" w:rsidP="00545BDE">
            <w:pPr>
              <w:jc w:val="center"/>
              <w:rPr>
                <w:rFonts w:ascii="GHEA Grapalat" w:hAnsi="GHEA Grapalat"/>
                <w:lang w:val="hy-AM"/>
              </w:rPr>
            </w:pPr>
          </w:p>
          <w:p w14:paraId="5EEC5259" w14:textId="77777777" w:rsidR="008B555A" w:rsidRDefault="008B555A" w:rsidP="00545BDE">
            <w:pPr>
              <w:jc w:val="center"/>
              <w:rPr>
                <w:rFonts w:ascii="GHEA Grapalat" w:hAnsi="GHEA Grapalat"/>
                <w:lang w:val="hy-AM"/>
              </w:rPr>
            </w:pPr>
          </w:p>
          <w:p w14:paraId="2B201453" w14:textId="77777777" w:rsidR="008B555A" w:rsidRPr="008B555A" w:rsidRDefault="008B555A" w:rsidP="00545BDE">
            <w:pPr>
              <w:jc w:val="center"/>
              <w:rPr>
                <w:rFonts w:ascii="GHEA Grapalat" w:hAnsi="GHEA Grapalat"/>
                <w:lang w:val="hy-AM"/>
              </w:rPr>
            </w:pPr>
          </w:p>
          <w:p w14:paraId="0119836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AD1DAA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6FBF3920"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1F34553" w14:textId="77777777" w:rsidR="00F02279" w:rsidRPr="00FB1EC7" w:rsidRDefault="00F02279" w:rsidP="00F02279">
      <w:pPr>
        <w:jc w:val="both"/>
        <w:rPr>
          <w:rFonts w:ascii="GHEA Grapalat" w:hAnsi="GHEA Grapalat"/>
          <w:lang w:val="pt-BR"/>
        </w:rPr>
      </w:pPr>
    </w:p>
    <w:p w14:paraId="6CB72E8E" w14:textId="77777777" w:rsidR="00F02279" w:rsidRPr="00FB1EC7" w:rsidRDefault="00F02279" w:rsidP="00F02279">
      <w:pPr>
        <w:tabs>
          <w:tab w:val="left" w:pos="8789"/>
        </w:tabs>
        <w:jc w:val="both"/>
        <w:rPr>
          <w:rFonts w:ascii="GHEA Grapalat" w:hAnsi="GHEA Grapalat"/>
          <w:lang w:val="pt-BR"/>
        </w:rPr>
      </w:pPr>
    </w:p>
    <w:p w14:paraId="4A8200A3" w14:textId="77777777" w:rsidR="00F02279" w:rsidRPr="00FB1EC7" w:rsidRDefault="00F02279" w:rsidP="00F02279">
      <w:pPr>
        <w:tabs>
          <w:tab w:val="left" w:pos="1080"/>
        </w:tabs>
        <w:ind w:right="-7" w:firstLine="567"/>
        <w:jc w:val="both"/>
        <w:rPr>
          <w:rFonts w:ascii="GHEA Grapalat" w:hAnsi="GHEA Grapalat"/>
          <w:lang w:val="pt-BR"/>
        </w:rPr>
      </w:pPr>
    </w:p>
    <w:p w14:paraId="785F5224" w14:textId="77777777" w:rsidR="00F02279" w:rsidRPr="00FB1EC7" w:rsidRDefault="00F02279" w:rsidP="00F02279">
      <w:pPr>
        <w:rPr>
          <w:rFonts w:ascii="GHEA Grapalat" w:hAnsi="GHEA Grapalat"/>
          <w:lang w:val="pt-BR"/>
        </w:rPr>
      </w:pPr>
    </w:p>
    <w:p w14:paraId="7BDF229D" w14:textId="77777777" w:rsidR="00F02279" w:rsidRPr="00FB1EC7" w:rsidRDefault="00F02279" w:rsidP="00F02279">
      <w:pPr>
        <w:rPr>
          <w:rFonts w:ascii="GHEA Grapalat" w:hAnsi="GHEA Grapalat"/>
          <w:lang w:val="pt-BR"/>
        </w:rPr>
      </w:pPr>
    </w:p>
    <w:p w14:paraId="403AACB3" w14:textId="77777777" w:rsidR="00F02279" w:rsidRPr="00FB1EC7" w:rsidRDefault="00F02279" w:rsidP="00F02279">
      <w:pPr>
        <w:rPr>
          <w:rFonts w:ascii="GHEA Grapalat" w:hAnsi="GHEA Grapalat"/>
          <w:lang w:val="pt-BR"/>
        </w:rPr>
      </w:pPr>
    </w:p>
    <w:p w14:paraId="26002965" w14:textId="77777777" w:rsidR="00F02279" w:rsidRPr="00FB1EC7" w:rsidRDefault="00F02279" w:rsidP="00F02279">
      <w:pPr>
        <w:rPr>
          <w:rFonts w:ascii="GHEA Grapalat" w:hAnsi="GHEA Grapalat"/>
          <w:lang w:val="pt-BR"/>
        </w:rPr>
      </w:pPr>
    </w:p>
    <w:p w14:paraId="6F40BD6A" w14:textId="77777777" w:rsidR="00F02279" w:rsidRPr="00FB1EC7" w:rsidRDefault="00F02279" w:rsidP="00F02279">
      <w:pPr>
        <w:ind w:firstLine="567"/>
        <w:jc w:val="right"/>
        <w:rPr>
          <w:rFonts w:ascii="GHEA Grapalat" w:hAnsi="GHEA Grapalat"/>
          <w:i/>
          <w:lang w:val="pt-BR"/>
        </w:rPr>
      </w:pPr>
      <w:r w:rsidRPr="00FB1EC7">
        <w:rPr>
          <w:rFonts w:ascii="GHEA Grapalat" w:hAnsi="GHEA Grapalat"/>
          <w:i/>
          <w:lang w:val="pt-BR"/>
        </w:rPr>
        <w:br w:type="page"/>
      </w:r>
    </w:p>
    <w:p w14:paraId="21AF6E6A"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N 3</w:t>
      </w:r>
    </w:p>
    <w:p w14:paraId="64CDFD2D" w14:textId="77777777" w:rsidR="00914E6A" w:rsidRPr="00FB1EC7" w:rsidRDefault="00914E6A" w:rsidP="00914E6A">
      <w:pPr>
        <w:ind w:firstLine="567"/>
        <w:jc w:val="right"/>
        <w:rPr>
          <w:rFonts w:ascii="GHEA Grapalat" w:hAnsi="GHEA Grapalat" w:cs="Arial"/>
          <w:i/>
          <w:sz w:val="20"/>
          <w:szCs w:val="20"/>
          <w:lang w:val="pt-BR"/>
        </w:rPr>
      </w:pPr>
      <w:r w:rsidRPr="00E00BEA">
        <w:rPr>
          <w:rFonts w:ascii="GHEA Grapalat" w:hAnsi="GHEA Grapalat"/>
          <w:i/>
          <w:sz w:val="20"/>
          <w:szCs w:val="20"/>
          <w:lang w:val="hy-AM"/>
        </w:rPr>
        <w:t>«</w:t>
      </w:r>
      <w:r w:rsidRPr="00FB1EC7">
        <w:rPr>
          <w:rFonts w:ascii="GHEA Grapalat" w:hAnsi="GHEA Grapalat"/>
          <w:i/>
          <w:sz w:val="20"/>
          <w:szCs w:val="20"/>
          <w:lang w:val="pt-BR"/>
        </w:rPr>
        <w:t xml:space="preserve">           </w:t>
      </w:r>
      <w:r w:rsidRPr="00E00BE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4D76890E" w14:textId="5B301094" w:rsidR="00914E6A" w:rsidRPr="00FB1EC7" w:rsidRDefault="00FD5570" w:rsidP="00914E6A">
      <w:pPr>
        <w:jc w:val="right"/>
        <w:rPr>
          <w:rFonts w:ascii="GHEA Grapalat" w:hAnsi="GHEA Grapalat" w:cs="Arial"/>
          <w:i/>
          <w:sz w:val="20"/>
          <w:szCs w:val="20"/>
          <w:lang w:val="pt-BR"/>
        </w:rPr>
      </w:pPr>
      <w:r w:rsidRPr="00B56C8E">
        <w:rPr>
          <w:rFonts w:ascii="GHEA Grapalat" w:hAnsi="GHEA Grapalat" w:cs="Sylfaen"/>
          <w:i/>
          <w:sz w:val="20"/>
          <w:szCs w:val="20"/>
          <w:lang w:val="pt-BR"/>
        </w:rPr>
        <w:t>«</w:t>
      </w:r>
      <w:r>
        <w:rPr>
          <w:rFonts w:ascii="GHEA Grapalat" w:hAnsi="GHEA Grapalat" w:cs="Sylfaen"/>
          <w:i/>
          <w:sz w:val="20"/>
          <w:szCs w:val="20"/>
          <w:lang w:val="hy-AM"/>
        </w:rPr>
        <w:t>ՔԲԿ</w:t>
      </w:r>
      <w:r>
        <w:rPr>
          <w:rFonts w:ascii="GHEA Grapalat" w:hAnsi="GHEA Grapalat" w:cs="Sylfaen"/>
          <w:i/>
          <w:sz w:val="20"/>
          <w:szCs w:val="20"/>
          <w:lang w:val="pt-BR"/>
        </w:rPr>
        <w:t>-ԳՀԱՇՁԲ-2</w:t>
      </w:r>
      <w:r>
        <w:rPr>
          <w:rFonts w:ascii="GHEA Grapalat" w:hAnsi="GHEA Grapalat" w:cs="Sylfaen"/>
          <w:i/>
          <w:sz w:val="20"/>
          <w:szCs w:val="20"/>
          <w:lang w:val="hy-AM"/>
        </w:rPr>
        <w:t>3/2</w:t>
      </w:r>
      <w:r w:rsidR="000D219F">
        <w:rPr>
          <w:rFonts w:ascii="GHEA Grapalat" w:hAnsi="GHEA Grapalat" w:cs="Sylfaen"/>
          <w:i/>
          <w:sz w:val="20"/>
          <w:szCs w:val="20"/>
          <w:lang w:val="hy-AM"/>
        </w:rPr>
        <w:t>7</w:t>
      </w:r>
      <w:r w:rsidRPr="00B56C8E">
        <w:rPr>
          <w:rFonts w:ascii="GHEA Grapalat" w:hAnsi="GHEA Grapalat" w:cs="Sylfaen"/>
          <w:i/>
          <w:sz w:val="20"/>
          <w:szCs w:val="20"/>
          <w:lang w:val="pt-BR"/>
        </w:rPr>
        <w:t>»</w:t>
      </w:r>
      <w:r>
        <w:rPr>
          <w:rFonts w:ascii="GHEA Grapalat" w:hAnsi="GHEA Grapalat" w:cs="Sylfaen"/>
          <w:i/>
          <w:sz w:val="20"/>
          <w:szCs w:val="20"/>
          <w:lang w:val="hy-AM"/>
        </w:rPr>
        <w:t xml:space="preserve"> </w:t>
      </w:r>
      <w:r w:rsidR="00914E6A">
        <w:rPr>
          <w:rFonts w:ascii="GHEA Grapalat" w:hAnsi="GHEA Grapalat" w:cs="Sylfaen"/>
          <w:i/>
          <w:sz w:val="20"/>
          <w:szCs w:val="20"/>
          <w:lang w:val="hy-AM"/>
        </w:rPr>
        <w:t xml:space="preserve"> </w:t>
      </w:r>
      <w:r w:rsidR="00914E6A" w:rsidRPr="00FB1EC7">
        <w:rPr>
          <w:rFonts w:ascii="GHEA Grapalat" w:hAnsi="GHEA Grapalat" w:cs="Sylfaen"/>
          <w:i/>
          <w:sz w:val="20"/>
          <w:szCs w:val="20"/>
          <w:lang w:val="pt-BR"/>
        </w:rPr>
        <w:t>ծածկագրով պայմանագրի</w:t>
      </w:r>
    </w:p>
    <w:p w14:paraId="4934A6DF" w14:textId="77777777" w:rsidR="00F02279" w:rsidRPr="00FB1EC7" w:rsidRDefault="00F02279" w:rsidP="00F02279">
      <w:pPr>
        <w:tabs>
          <w:tab w:val="left" w:pos="9540"/>
        </w:tabs>
        <w:rPr>
          <w:rFonts w:ascii="GHEA Grapalat" w:hAnsi="GHEA Grapalat"/>
          <w:sz w:val="20"/>
          <w:lang w:val="pt-BR"/>
        </w:rPr>
      </w:pPr>
    </w:p>
    <w:p w14:paraId="03F2A703" w14:textId="77777777" w:rsidR="00F02279" w:rsidRPr="00FB1EC7" w:rsidRDefault="00F02279" w:rsidP="00F02279">
      <w:pPr>
        <w:tabs>
          <w:tab w:val="left" w:pos="9540"/>
        </w:tabs>
        <w:rPr>
          <w:rFonts w:ascii="GHEA Grapalat" w:hAnsi="GHEA Grapalat"/>
          <w:sz w:val="20"/>
          <w:lang w:val="pt-BR"/>
        </w:rPr>
      </w:pPr>
    </w:p>
    <w:p w14:paraId="0EFDC415" w14:textId="77777777" w:rsidR="00F02279" w:rsidRPr="00FB1EC7" w:rsidRDefault="00F02279" w:rsidP="00F02279">
      <w:pPr>
        <w:jc w:val="center"/>
        <w:rPr>
          <w:rFonts w:ascii="GHEA Grapalat" w:hAnsi="GHEA Grapalat"/>
          <w:sz w:val="20"/>
        </w:rPr>
      </w:pP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cs="Sylfaen"/>
          <w:b/>
          <w:sz w:val="22"/>
          <w:szCs w:val="22"/>
        </w:rPr>
        <w:softHyphen/>
      </w:r>
      <w:r w:rsidRPr="00FB1EC7">
        <w:rPr>
          <w:rFonts w:ascii="GHEA Grapalat" w:hAnsi="GHEA Grapalat"/>
          <w:sz w:val="20"/>
        </w:rPr>
        <w:t>ՎՃԱՐՄԱՆ ԺԱՄԱՆԱԿԱՑՈՒՅՑ*</w:t>
      </w:r>
    </w:p>
    <w:p w14:paraId="385810A1" w14:textId="77777777" w:rsidR="00F02279" w:rsidRPr="00FB1EC7" w:rsidRDefault="00F02279" w:rsidP="00F02279">
      <w:pPr>
        <w:jc w:val="right"/>
        <w:rPr>
          <w:rFonts w:ascii="GHEA Grapalat" w:hAnsi="GHEA Grapalat"/>
          <w:sz w:val="20"/>
        </w:rPr>
      </w:pPr>
      <w:r w:rsidRPr="00FB1EC7">
        <w:rPr>
          <w:rFonts w:ascii="GHEA Grapalat" w:hAnsi="GHEA Grapalat"/>
          <w:sz w:val="20"/>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r w:rsidRPr="00FB1EC7">
        <w:rPr>
          <w:rFonts w:ascii="GHEA Grapalat" w:hAnsi="GHEA Grapalat" w:cs="Sylfaen"/>
          <w:sz w:val="18"/>
        </w:rPr>
        <w:t>դրամ</w:t>
      </w:r>
    </w:p>
    <w:tbl>
      <w:tblPr>
        <w:tblW w:w="10879"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384"/>
        <w:gridCol w:w="3589"/>
        <w:gridCol w:w="810"/>
        <w:gridCol w:w="810"/>
        <w:gridCol w:w="720"/>
        <w:gridCol w:w="810"/>
        <w:gridCol w:w="810"/>
        <w:gridCol w:w="866"/>
      </w:tblGrid>
      <w:tr w:rsidR="00F02279" w:rsidRPr="00FB1EC7" w14:paraId="21B636F0" w14:textId="77777777" w:rsidTr="00B56C8E">
        <w:tc>
          <w:tcPr>
            <w:tcW w:w="10879" w:type="dxa"/>
            <w:gridSpan w:val="9"/>
          </w:tcPr>
          <w:p w14:paraId="2582B067" w14:textId="77777777" w:rsidR="00F02279" w:rsidRPr="00FB1EC7" w:rsidRDefault="00F02279" w:rsidP="00545BDE">
            <w:pPr>
              <w:jc w:val="center"/>
              <w:rPr>
                <w:rFonts w:ascii="GHEA Grapalat" w:hAnsi="GHEA Grapalat"/>
                <w:sz w:val="18"/>
                <w:lang w:val="es-ES"/>
              </w:rPr>
            </w:pPr>
            <w:r w:rsidRPr="00FB1EC7">
              <w:rPr>
                <w:rFonts w:ascii="GHEA Grapalat" w:hAnsi="GHEA Grapalat"/>
                <w:sz w:val="18"/>
                <w:lang w:val="es-ES"/>
              </w:rPr>
              <w:t>Աշխատանքի</w:t>
            </w:r>
          </w:p>
        </w:tc>
      </w:tr>
      <w:tr w:rsidR="00B56C8E" w:rsidRPr="000D219F" w14:paraId="4D9834E0" w14:textId="77777777" w:rsidTr="00445188">
        <w:tc>
          <w:tcPr>
            <w:tcW w:w="1080" w:type="dxa"/>
            <w:vMerge w:val="restart"/>
            <w:vAlign w:val="center"/>
          </w:tcPr>
          <w:p w14:paraId="66664EA8" w14:textId="77777777" w:rsidR="00B56C8E" w:rsidRPr="00B56C8E" w:rsidRDefault="00B56C8E" w:rsidP="00545BDE">
            <w:pPr>
              <w:tabs>
                <w:tab w:val="left" w:pos="979"/>
              </w:tabs>
              <w:jc w:val="center"/>
              <w:rPr>
                <w:rFonts w:ascii="GHEA Grapalat" w:hAnsi="GHEA Grapalat"/>
                <w:sz w:val="16"/>
                <w:lang w:val="es-ES"/>
              </w:rPr>
            </w:pPr>
            <w:r w:rsidRPr="00B56C8E">
              <w:rPr>
                <w:rFonts w:ascii="GHEA Grapalat" w:hAnsi="GHEA Grapalat"/>
                <w:sz w:val="16"/>
              </w:rPr>
              <w:t>հրավերով նախատեսված չափաբաժնի համարը</w:t>
            </w:r>
          </w:p>
        </w:tc>
        <w:tc>
          <w:tcPr>
            <w:tcW w:w="1384" w:type="dxa"/>
            <w:vMerge w:val="restart"/>
            <w:vAlign w:val="center"/>
          </w:tcPr>
          <w:p w14:paraId="7DE46915" w14:textId="77777777" w:rsidR="00B56C8E" w:rsidRPr="00B56C8E" w:rsidRDefault="00B56C8E" w:rsidP="00545BDE">
            <w:pPr>
              <w:jc w:val="center"/>
              <w:rPr>
                <w:rFonts w:ascii="GHEA Grapalat" w:hAnsi="GHEA Grapalat"/>
                <w:sz w:val="16"/>
                <w:lang w:val="es-ES"/>
              </w:rPr>
            </w:pPr>
            <w:r w:rsidRPr="00B56C8E">
              <w:rPr>
                <w:rFonts w:ascii="GHEA Grapalat" w:hAnsi="GHEA Grapalat"/>
                <w:sz w:val="16"/>
              </w:rPr>
              <w:t>գնումների</w:t>
            </w:r>
            <w:r w:rsidRPr="00B56C8E">
              <w:rPr>
                <w:rFonts w:ascii="GHEA Grapalat" w:hAnsi="GHEA Grapalat"/>
                <w:sz w:val="16"/>
                <w:lang w:val="es-ES"/>
              </w:rPr>
              <w:t xml:space="preserve"> </w:t>
            </w:r>
            <w:r w:rsidRPr="00B56C8E">
              <w:rPr>
                <w:rFonts w:ascii="GHEA Grapalat" w:hAnsi="GHEA Grapalat"/>
                <w:sz w:val="16"/>
              </w:rPr>
              <w:t>պլանով</w:t>
            </w:r>
            <w:r w:rsidRPr="00B56C8E">
              <w:rPr>
                <w:rFonts w:ascii="GHEA Grapalat" w:hAnsi="GHEA Grapalat"/>
                <w:sz w:val="16"/>
                <w:lang w:val="es-ES"/>
              </w:rPr>
              <w:t xml:space="preserve"> </w:t>
            </w:r>
            <w:r w:rsidRPr="00B56C8E">
              <w:rPr>
                <w:rFonts w:ascii="GHEA Grapalat" w:hAnsi="GHEA Grapalat"/>
                <w:sz w:val="16"/>
              </w:rPr>
              <w:t>նախատեսված</w:t>
            </w:r>
            <w:r w:rsidRPr="00B56C8E">
              <w:rPr>
                <w:rFonts w:ascii="GHEA Grapalat" w:hAnsi="GHEA Grapalat"/>
                <w:sz w:val="16"/>
                <w:lang w:val="es-ES"/>
              </w:rPr>
              <w:t xml:space="preserve"> </w:t>
            </w:r>
            <w:r w:rsidRPr="00B56C8E">
              <w:rPr>
                <w:rFonts w:ascii="GHEA Grapalat" w:hAnsi="GHEA Grapalat"/>
                <w:sz w:val="16"/>
              </w:rPr>
              <w:t>միջանցիկ</w:t>
            </w:r>
            <w:r w:rsidRPr="00B56C8E">
              <w:rPr>
                <w:rFonts w:ascii="GHEA Grapalat" w:hAnsi="GHEA Grapalat"/>
                <w:sz w:val="16"/>
                <w:lang w:val="es-ES"/>
              </w:rPr>
              <w:t xml:space="preserve"> </w:t>
            </w:r>
            <w:r w:rsidRPr="00B56C8E">
              <w:rPr>
                <w:rFonts w:ascii="GHEA Grapalat" w:hAnsi="GHEA Grapalat"/>
                <w:sz w:val="16"/>
              </w:rPr>
              <w:t>ծածկագիրը</w:t>
            </w:r>
            <w:r w:rsidRPr="00B56C8E">
              <w:rPr>
                <w:rFonts w:ascii="GHEA Grapalat" w:hAnsi="GHEA Grapalat"/>
                <w:sz w:val="16"/>
                <w:lang w:val="es-ES"/>
              </w:rPr>
              <w:t xml:space="preserve">` </w:t>
            </w:r>
            <w:r w:rsidRPr="00B56C8E">
              <w:rPr>
                <w:rFonts w:ascii="GHEA Grapalat" w:hAnsi="GHEA Grapalat"/>
                <w:sz w:val="16"/>
              </w:rPr>
              <w:t>ըստ</w:t>
            </w:r>
            <w:r w:rsidRPr="00B56C8E">
              <w:rPr>
                <w:rFonts w:ascii="GHEA Grapalat" w:hAnsi="GHEA Grapalat"/>
                <w:sz w:val="16"/>
                <w:lang w:val="es-ES"/>
              </w:rPr>
              <w:t xml:space="preserve"> </w:t>
            </w:r>
            <w:r w:rsidRPr="00B56C8E">
              <w:rPr>
                <w:rFonts w:ascii="GHEA Grapalat" w:hAnsi="GHEA Grapalat"/>
                <w:sz w:val="16"/>
              </w:rPr>
              <w:t>ԳՄԱ</w:t>
            </w:r>
            <w:r w:rsidRPr="00B56C8E">
              <w:rPr>
                <w:rFonts w:ascii="GHEA Grapalat" w:hAnsi="GHEA Grapalat"/>
                <w:sz w:val="16"/>
                <w:lang w:val="es-ES"/>
              </w:rPr>
              <w:t xml:space="preserve"> </w:t>
            </w:r>
            <w:r w:rsidRPr="00B56C8E">
              <w:rPr>
                <w:rFonts w:ascii="GHEA Grapalat" w:hAnsi="GHEA Grapalat"/>
                <w:sz w:val="16"/>
              </w:rPr>
              <w:t>դասակարգման</w:t>
            </w:r>
            <w:r w:rsidRPr="00B56C8E">
              <w:rPr>
                <w:rFonts w:ascii="GHEA Grapalat" w:hAnsi="GHEA Grapalat"/>
                <w:sz w:val="16"/>
                <w:lang w:val="es-ES"/>
              </w:rPr>
              <w:t xml:space="preserve"> (CPV)</w:t>
            </w:r>
          </w:p>
        </w:tc>
        <w:tc>
          <w:tcPr>
            <w:tcW w:w="3589" w:type="dxa"/>
            <w:vMerge w:val="restart"/>
            <w:vAlign w:val="center"/>
          </w:tcPr>
          <w:p w14:paraId="3EA0339B" w14:textId="77777777" w:rsidR="00B56C8E" w:rsidRPr="00FB1EC7" w:rsidRDefault="00B56C8E" w:rsidP="00545BDE">
            <w:pPr>
              <w:jc w:val="center"/>
              <w:rPr>
                <w:rFonts w:ascii="GHEA Grapalat" w:hAnsi="GHEA Grapalat"/>
                <w:sz w:val="18"/>
                <w:lang w:val="es-ES"/>
              </w:rPr>
            </w:pPr>
            <w:r w:rsidRPr="00FB1EC7">
              <w:rPr>
                <w:rFonts w:ascii="GHEA Grapalat" w:hAnsi="GHEA Grapalat"/>
                <w:sz w:val="18"/>
              </w:rPr>
              <w:t>անվանումը</w:t>
            </w:r>
          </w:p>
        </w:tc>
        <w:tc>
          <w:tcPr>
            <w:tcW w:w="4826" w:type="dxa"/>
            <w:gridSpan w:val="6"/>
            <w:vAlign w:val="center"/>
          </w:tcPr>
          <w:p w14:paraId="22E88738" w14:textId="6B06DE1E" w:rsidR="00B56C8E" w:rsidRPr="00FB1EC7" w:rsidRDefault="00B56C8E" w:rsidP="00E00BEA">
            <w:pPr>
              <w:jc w:val="both"/>
              <w:rPr>
                <w:rFonts w:ascii="GHEA Grapalat" w:hAnsi="GHEA Grapalat"/>
                <w:sz w:val="18"/>
                <w:lang w:val="es-ES"/>
              </w:rPr>
            </w:pPr>
            <w:r w:rsidRPr="00FB1EC7">
              <w:rPr>
                <w:rFonts w:ascii="GHEA Grapalat" w:hAnsi="GHEA Grapalat"/>
                <w:sz w:val="18"/>
                <w:lang w:val="es-ES"/>
              </w:rPr>
              <w:t>դիմաց վճարումները նախատեսվում է իրականացնել 20</w:t>
            </w:r>
            <w:r w:rsidR="0035300A">
              <w:rPr>
                <w:rFonts w:ascii="GHEA Grapalat" w:hAnsi="GHEA Grapalat"/>
                <w:sz w:val="18"/>
                <w:lang w:val="es-ES"/>
              </w:rPr>
              <w:t>2</w:t>
            </w:r>
            <w:r w:rsidR="0035300A">
              <w:rPr>
                <w:rFonts w:ascii="GHEA Grapalat" w:hAnsi="GHEA Grapalat"/>
                <w:sz w:val="18"/>
                <w:lang w:val="hy-AM"/>
              </w:rPr>
              <w:t>3</w:t>
            </w:r>
            <w:r w:rsidRPr="00FB1EC7">
              <w:rPr>
                <w:rFonts w:ascii="GHEA Grapalat" w:hAnsi="GHEA Grapalat"/>
                <w:sz w:val="18"/>
                <w:lang w:val="es-ES"/>
              </w:rPr>
              <w:t>թ-ին` ըստ ամիսների, այդ թվում**</w:t>
            </w:r>
          </w:p>
        </w:tc>
      </w:tr>
      <w:tr w:rsidR="002E0B0F" w:rsidRPr="00FB1EC7" w14:paraId="2193FBDA" w14:textId="77777777" w:rsidTr="00CF4375">
        <w:trPr>
          <w:trHeight w:val="1538"/>
        </w:trPr>
        <w:tc>
          <w:tcPr>
            <w:tcW w:w="1080" w:type="dxa"/>
            <w:vMerge/>
          </w:tcPr>
          <w:p w14:paraId="633164CB" w14:textId="77777777" w:rsidR="002E0B0F" w:rsidRPr="00FB1EC7" w:rsidRDefault="002E0B0F" w:rsidP="00545BDE">
            <w:pPr>
              <w:jc w:val="center"/>
              <w:rPr>
                <w:rFonts w:ascii="GHEA Grapalat" w:hAnsi="GHEA Grapalat"/>
                <w:sz w:val="20"/>
                <w:lang w:val="es-ES"/>
              </w:rPr>
            </w:pPr>
          </w:p>
        </w:tc>
        <w:tc>
          <w:tcPr>
            <w:tcW w:w="1384" w:type="dxa"/>
            <w:vMerge/>
          </w:tcPr>
          <w:p w14:paraId="78F49D67" w14:textId="77777777" w:rsidR="002E0B0F" w:rsidRPr="00FB1EC7" w:rsidRDefault="002E0B0F" w:rsidP="00545BDE">
            <w:pPr>
              <w:jc w:val="center"/>
              <w:rPr>
                <w:rFonts w:ascii="GHEA Grapalat" w:hAnsi="GHEA Grapalat"/>
                <w:sz w:val="20"/>
                <w:lang w:val="es-ES"/>
              </w:rPr>
            </w:pPr>
          </w:p>
        </w:tc>
        <w:tc>
          <w:tcPr>
            <w:tcW w:w="3589" w:type="dxa"/>
            <w:vMerge/>
          </w:tcPr>
          <w:p w14:paraId="5B477A91" w14:textId="77777777" w:rsidR="002E0B0F" w:rsidRPr="00FB1EC7" w:rsidRDefault="002E0B0F" w:rsidP="00545BDE">
            <w:pPr>
              <w:jc w:val="center"/>
              <w:rPr>
                <w:rFonts w:ascii="GHEA Grapalat" w:hAnsi="GHEA Grapalat"/>
                <w:sz w:val="20"/>
                <w:lang w:val="es-ES"/>
              </w:rPr>
            </w:pPr>
          </w:p>
        </w:tc>
        <w:tc>
          <w:tcPr>
            <w:tcW w:w="810" w:type="dxa"/>
            <w:textDirection w:val="btLr"/>
            <w:vAlign w:val="center"/>
          </w:tcPr>
          <w:p w14:paraId="5D6D1EAC" w14:textId="754B2F61" w:rsidR="002E0B0F" w:rsidRPr="006B59F6" w:rsidRDefault="006B59F6" w:rsidP="00545BDE">
            <w:pPr>
              <w:ind w:left="113" w:right="-7"/>
              <w:jc w:val="center"/>
              <w:rPr>
                <w:rFonts w:ascii="GHEA Grapalat" w:hAnsi="GHEA Grapalat"/>
                <w:sz w:val="18"/>
                <w:szCs w:val="22"/>
                <w:lang w:val="hy-AM"/>
              </w:rPr>
            </w:pPr>
            <w:r>
              <w:rPr>
                <w:rFonts w:ascii="GHEA Grapalat" w:hAnsi="GHEA Grapalat"/>
                <w:sz w:val="18"/>
                <w:szCs w:val="22"/>
                <w:lang w:val="hy-AM"/>
              </w:rPr>
              <w:t>օգոստոս</w:t>
            </w:r>
          </w:p>
        </w:tc>
        <w:tc>
          <w:tcPr>
            <w:tcW w:w="810" w:type="dxa"/>
            <w:textDirection w:val="btLr"/>
            <w:vAlign w:val="center"/>
          </w:tcPr>
          <w:p w14:paraId="79674C78" w14:textId="07BA0489" w:rsidR="002E0B0F" w:rsidRPr="00FB1EC7" w:rsidRDefault="002E0B0F" w:rsidP="00545BDE">
            <w:pPr>
              <w:ind w:left="113" w:right="-7"/>
              <w:jc w:val="center"/>
              <w:rPr>
                <w:rFonts w:ascii="GHEA Grapalat" w:hAnsi="GHEA Grapalat"/>
                <w:sz w:val="18"/>
                <w:szCs w:val="22"/>
                <w:lang w:val="pt-BR"/>
              </w:rPr>
            </w:pPr>
            <w:r w:rsidRPr="00FB1EC7">
              <w:rPr>
                <w:rFonts w:ascii="GHEA Grapalat" w:hAnsi="GHEA Grapalat" w:cs="Sylfaen"/>
                <w:sz w:val="18"/>
                <w:szCs w:val="22"/>
                <w:lang w:val="pt-BR"/>
              </w:rPr>
              <w:t>սեպտեմբեր</w:t>
            </w:r>
          </w:p>
        </w:tc>
        <w:tc>
          <w:tcPr>
            <w:tcW w:w="720" w:type="dxa"/>
            <w:textDirection w:val="btLr"/>
            <w:vAlign w:val="center"/>
          </w:tcPr>
          <w:p w14:paraId="0AED87B1" w14:textId="77777777" w:rsidR="002E0B0F" w:rsidRPr="00FB1EC7" w:rsidRDefault="002E0B0F" w:rsidP="00545BDE">
            <w:pPr>
              <w:ind w:left="113" w:right="-7"/>
              <w:jc w:val="center"/>
              <w:rPr>
                <w:rFonts w:ascii="GHEA Grapalat" w:hAnsi="GHEA Grapalat"/>
                <w:sz w:val="18"/>
                <w:szCs w:val="22"/>
                <w:lang w:val="pt-BR"/>
              </w:rPr>
            </w:pPr>
            <w:r w:rsidRPr="00FB1EC7">
              <w:rPr>
                <w:rFonts w:ascii="GHEA Grapalat" w:hAnsi="GHEA Grapalat" w:cs="Sylfaen"/>
                <w:sz w:val="18"/>
                <w:szCs w:val="22"/>
                <w:lang w:val="pt-BR"/>
              </w:rPr>
              <w:t>հոկտեմբեր</w:t>
            </w:r>
          </w:p>
        </w:tc>
        <w:tc>
          <w:tcPr>
            <w:tcW w:w="810" w:type="dxa"/>
            <w:textDirection w:val="btLr"/>
            <w:vAlign w:val="center"/>
          </w:tcPr>
          <w:p w14:paraId="557B3A96" w14:textId="77777777" w:rsidR="002E0B0F" w:rsidRPr="00FB1EC7" w:rsidRDefault="002E0B0F" w:rsidP="00545BDE">
            <w:pPr>
              <w:ind w:left="113" w:right="-7"/>
              <w:jc w:val="center"/>
              <w:rPr>
                <w:rFonts w:ascii="GHEA Grapalat" w:hAnsi="GHEA Grapalat"/>
                <w:sz w:val="18"/>
                <w:szCs w:val="22"/>
                <w:lang w:val="pt-BR"/>
              </w:rPr>
            </w:pPr>
            <w:r w:rsidRPr="00FB1EC7">
              <w:rPr>
                <w:rFonts w:ascii="GHEA Grapalat" w:hAnsi="GHEA Grapalat"/>
                <w:sz w:val="18"/>
              </w:rPr>
              <w:t xml:space="preserve"> </w:t>
            </w:r>
            <w:r w:rsidRPr="00FB1EC7">
              <w:rPr>
                <w:rFonts w:ascii="GHEA Grapalat" w:hAnsi="GHEA Grapalat" w:cs="Sylfaen"/>
                <w:sz w:val="18"/>
                <w:szCs w:val="22"/>
                <w:lang w:val="pt-BR"/>
              </w:rPr>
              <w:t>նոյեմբեր</w:t>
            </w:r>
          </w:p>
        </w:tc>
        <w:tc>
          <w:tcPr>
            <w:tcW w:w="810" w:type="dxa"/>
            <w:textDirection w:val="btLr"/>
            <w:vAlign w:val="center"/>
          </w:tcPr>
          <w:p w14:paraId="7383698D" w14:textId="77777777" w:rsidR="002E0B0F" w:rsidRPr="00FB1EC7" w:rsidRDefault="002E0B0F" w:rsidP="00545BDE">
            <w:pPr>
              <w:ind w:left="113" w:right="-7"/>
              <w:jc w:val="center"/>
              <w:rPr>
                <w:rFonts w:ascii="GHEA Grapalat" w:hAnsi="GHEA Grapalat"/>
                <w:sz w:val="18"/>
                <w:szCs w:val="22"/>
                <w:lang w:val="pt-BR"/>
              </w:rPr>
            </w:pPr>
            <w:r w:rsidRPr="00FB1EC7">
              <w:rPr>
                <w:rFonts w:ascii="GHEA Grapalat" w:hAnsi="GHEA Grapalat" w:cs="Sylfaen"/>
                <w:sz w:val="18"/>
                <w:szCs w:val="22"/>
                <w:lang w:val="pt-BR"/>
              </w:rPr>
              <w:t>դեկտեմբեր</w:t>
            </w:r>
          </w:p>
        </w:tc>
        <w:tc>
          <w:tcPr>
            <w:tcW w:w="866" w:type="dxa"/>
            <w:vAlign w:val="center"/>
          </w:tcPr>
          <w:p w14:paraId="137536FE" w14:textId="2EF5B4F5" w:rsidR="002E0B0F" w:rsidRPr="00FB1EC7" w:rsidRDefault="002E0B0F" w:rsidP="00545BDE">
            <w:pPr>
              <w:ind w:right="-1"/>
              <w:jc w:val="center"/>
              <w:rPr>
                <w:rFonts w:ascii="GHEA Grapalat" w:hAnsi="GHEA Grapalat"/>
                <w:sz w:val="18"/>
                <w:szCs w:val="22"/>
                <w:lang w:val="pt-BR"/>
              </w:rPr>
            </w:pPr>
            <w:r w:rsidRPr="00FB1EC7">
              <w:rPr>
                <w:rFonts w:ascii="GHEA Grapalat" w:hAnsi="GHEA Grapalat" w:cs="Sylfaen"/>
                <w:sz w:val="18"/>
                <w:szCs w:val="22"/>
                <w:lang w:val="pt-BR"/>
              </w:rPr>
              <w:t>Ընդա</w:t>
            </w:r>
            <w:r w:rsidR="00CF4375">
              <w:rPr>
                <w:rFonts w:ascii="GHEA Grapalat" w:hAnsi="GHEA Grapalat" w:cs="Sylfaen"/>
                <w:sz w:val="18"/>
                <w:szCs w:val="22"/>
                <w:lang w:val="hy-AM"/>
              </w:rPr>
              <w:t xml:space="preserve"> </w:t>
            </w:r>
            <w:r w:rsidRPr="00FB1EC7">
              <w:rPr>
                <w:rFonts w:ascii="GHEA Grapalat" w:hAnsi="GHEA Grapalat" w:cs="Sylfaen"/>
                <w:sz w:val="18"/>
                <w:szCs w:val="22"/>
                <w:lang w:val="pt-BR"/>
              </w:rPr>
              <w:t>մենը</w:t>
            </w:r>
          </w:p>
          <w:p w14:paraId="12CB6FFD" w14:textId="77777777" w:rsidR="002E0B0F" w:rsidRPr="00FB1EC7" w:rsidRDefault="002E0B0F" w:rsidP="00545BDE">
            <w:pPr>
              <w:jc w:val="center"/>
              <w:rPr>
                <w:rFonts w:ascii="GHEA Grapalat" w:hAnsi="GHEA Grapalat"/>
                <w:sz w:val="18"/>
                <w:lang w:val="es-ES"/>
              </w:rPr>
            </w:pPr>
          </w:p>
        </w:tc>
      </w:tr>
      <w:tr w:rsidR="00445188" w:rsidRPr="00FB1EC7" w14:paraId="1C31AC64" w14:textId="77777777" w:rsidTr="00CF4375">
        <w:trPr>
          <w:trHeight w:val="2319"/>
        </w:trPr>
        <w:tc>
          <w:tcPr>
            <w:tcW w:w="1080" w:type="dxa"/>
            <w:vAlign w:val="center"/>
          </w:tcPr>
          <w:p w14:paraId="4AEE7DA4" w14:textId="77777777" w:rsidR="00445188" w:rsidRDefault="00445188" w:rsidP="00E30EE1">
            <w:pPr>
              <w:jc w:val="center"/>
              <w:rPr>
                <w:rFonts w:ascii="GHEA Grapalat" w:hAnsi="GHEA Grapalat"/>
                <w:sz w:val="20"/>
                <w:lang w:val="hy-AM"/>
              </w:rPr>
            </w:pPr>
          </w:p>
          <w:p w14:paraId="4531A3DA" w14:textId="6560BAE3" w:rsidR="00445188" w:rsidRPr="00B56C8E" w:rsidRDefault="00445188" w:rsidP="00E30EE1">
            <w:pPr>
              <w:jc w:val="center"/>
              <w:rPr>
                <w:rFonts w:ascii="GHEA Grapalat" w:hAnsi="GHEA Grapalat"/>
                <w:sz w:val="20"/>
                <w:lang w:val="hy-AM"/>
              </w:rPr>
            </w:pPr>
            <w:r>
              <w:rPr>
                <w:rFonts w:ascii="GHEA Grapalat" w:hAnsi="GHEA Grapalat"/>
                <w:sz w:val="20"/>
                <w:lang w:val="hy-AM"/>
              </w:rPr>
              <w:t>1</w:t>
            </w:r>
          </w:p>
        </w:tc>
        <w:tc>
          <w:tcPr>
            <w:tcW w:w="1384" w:type="dxa"/>
            <w:vAlign w:val="center"/>
          </w:tcPr>
          <w:p w14:paraId="1C67AAE1" w14:textId="0C5A9696" w:rsidR="00445188" w:rsidRPr="00E30EE1" w:rsidRDefault="00445188" w:rsidP="00E30EE1">
            <w:pPr>
              <w:jc w:val="center"/>
              <w:rPr>
                <w:rFonts w:ascii="GHEA Grapalat" w:hAnsi="GHEA Grapalat"/>
                <w:sz w:val="20"/>
              </w:rPr>
            </w:pPr>
            <w:r w:rsidRPr="00260D56">
              <w:rPr>
                <w:rFonts w:ascii="GHEA Grapalat" w:hAnsi="GHEA Grapalat"/>
                <w:sz w:val="18"/>
                <w:szCs w:val="18"/>
                <w:lang w:val="hy-AM"/>
              </w:rPr>
              <w:t>45461100/1</w:t>
            </w:r>
          </w:p>
        </w:tc>
        <w:tc>
          <w:tcPr>
            <w:tcW w:w="3589" w:type="dxa"/>
            <w:vAlign w:val="center"/>
          </w:tcPr>
          <w:p w14:paraId="5013348E" w14:textId="1E6E1480" w:rsidR="00445188" w:rsidRPr="00E30EE1" w:rsidRDefault="00445188" w:rsidP="00445188">
            <w:pPr>
              <w:jc w:val="both"/>
              <w:rPr>
                <w:rFonts w:ascii="GHEA Grapalat" w:hAnsi="GHEA Grapalat"/>
                <w:sz w:val="18"/>
                <w:szCs w:val="18"/>
                <w:lang w:val="es-ES"/>
              </w:rPr>
            </w:pPr>
            <w:r w:rsidRPr="00B079F3">
              <w:rPr>
                <w:rFonts w:ascii="GHEA Grapalat" w:hAnsi="GHEA Grapalat" w:cs="Calibri"/>
                <w:color w:val="000000"/>
                <w:sz w:val="20"/>
                <w:szCs w:val="20"/>
                <w:lang w:val="hy-AM"/>
              </w:rPr>
              <w:t>«Քրեակատարողական բժշկության կենտրոն» ՊՈԱԿ-ի վարչական տարածքի ընթացիկ  վերանորոգման աշխատանքների (7 սենյակ` N8`15,6քմ, N10`31,3քմ, N17`14,5քմ, N16/3`17,4քմ, N16/1`5,3քմ, N16/2՝ 10,9քմ, N15՝ 18,3քմ ):</w:t>
            </w:r>
          </w:p>
        </w:tc>
        <w:tc>
          <w:tcPr>
            <w:tcW w:w="810" w:type="dxa"/>
          </w:tcPr>
          <w:p w14:paraId="0965294B" w14:textId="7093229A" w:rsidR="00445188" w:rsidRDefault="00445188" w:rsidP="00E30EE1">
            <w:pPr>
              <w:jc w:val="center"/>
              <w:rPr>
                <w:rFonts w:ascii="GHEA Grapalat" w:hAnsi="GHEA Grapalat"/>
                <w:sz w:val="20"/>
                <w:lang w:val="hy-AM"/>
              </w:rPr>
            </w:pPr>
          </w:p>
          <w:p w14:paraId="77D9B099" w14:textId="77777777" w:rsidR="00445188" w:rsidRDefault="00445188" w:rsidP="00E30EE1">
            <w:pPr>
              <w:jc w:val="center"/>
              <w:rPr>
                <w:rFonts w:ascii="GHEA Grapalat" w:hAnsi="GHEA Grapalat"/>
                <w:sz w:val="20"/>
                <w:lang w:val="hy-AM"/>
              </w:rPr>
            </w:pPr>
          </w:p>
          <w:p w14:paraId="233648CE" w14:textId="48968F3A" w:rsidR="00445188" w:rsidRDefault="00445188" w:rsidP="00E30EE1">
            <w:pPr>
              <w:jc w:val="center"/>
              <w:rPr>
                <w:rFonts w:ascii="GHEA Grapalat" w:hAnsi="GHEA Grapalat"/>
                <w:sz w:val="20"/>
                <w:lang w:val="hy-AM"/>
              </w:rPr>
            </w:pPr>
            <w:r>
              <w:rPr>
                <w:rFonts w:ascii="GHEA Grapalat" w:hAnsi="GHEA Grapalat"/>
                <w:sz w:val="20"/>
                <w:lang w:val="ru-RU"/>
              </w:rPr>
              <w:t>5</w:t>
            </w:r>
            <w:r>
              <w:rPr>
                <w:rFonts w:ascii="GHEA Grapalat" w:hAnsi="GHEA Grapalat"/>
                <w:sz w:val="20"/>
                <w:lang w:val="hy-AM"/>
              </w:rPr>
              <w:t>0</w:t>
            </w:r>
            <w:r w:rsidRPr="00DF56AB">
              <w:rPr>
                <w:rFonts w:ascii="GHEA Grapalat" w:hAnsi="GHEA Grapalat"/>
                <w:sz w:val="20"/>
                <w:lang w:val="hy-AM"/>
              </w:rPr>
              <w:t>%</w:t>
            </w:r>
          </w:p>
        </w:tc>
        <w:tc>
          <w:tcPr>
            <w:tcW w:w="810" w:type="dxa"/>
          </w:tcPr>
          <w:p w14:paraId="51C138B2" w14:textId="77777777" w:rsidR="00445188" w:rsidRDefault="00445188" w:rsidP="00E30EE1">
            <w:pPr>
              <w:jc w:val="center"/>
              <w:rPr>
                <w:rFonts w:ascii="GHEA Grapalat" w:hAnsi="GHEA Grapalat"/>
                <w:sz w:val="20"/>
                <w:lang w:val="hy-AM"/>
              </w:rPr>
            </w:pPr>
          </w:p>
          <w:p w14:paraId="7CA8EEAF" w14:textId="77777777" w:rsidR="00445188" w:rsidRDefault="00445188" w:rsidP="00E30EE1">
            <w:pPr>
              <w:jc w:val="center"/>
              <w:rPr>
                <w:rFonts w:ascii="GHEA Grapalat" w:hAnsi="GHEA Grapalat"/>
                <w:sz w:val="20"/>
                <w:lang w:val="hy-AM"/>
              </w:rPr>
            </w:pPr>
          </w:p>
          <w:p w14:paraId="4B98F6DA" w14:textId="143BB5FC" w:rsidR="00445188" w:rsidRPr="00DF56AB" w:rsidRDefault="00445188" w:rsidP="00E30EE1">
            <w:pPr>
              <w:jc w:val="center"/>
              <w:rPr>
                <w:rFonts w:ascii="GHEA Grapalat" w:hAnsi="GHEA Grapalat"/>
                <w:sz w:val="20"/>
                <w:lang w:val="hy-AM"/>
              </w:rPr>
            </w:pPr>
            <w:r>
              <w:rPr>
                <w:rFonts w:ascii="GHEA Grapalat" w:hAnsi="GHEA Grapalat"/>
                <w:sz w:val="20"/>
                <w:lang w:val="hy-AM"/>
              </w:rPr>
              <w:t>100</w:t>
            </w:r>
            <w:r w:rsidRPr="00DF56AB">
              <w:rPr>
                <w:rFonts w:ascii="GHEA Grapalat" w:hAnsi="GHEA Grapalat"/>
                <w:sz w:val="20"/>
                <w:lang w:val="hy-AM"/>
              </w:rPr>
              <w:t>%</w:t>
            </w:r>
          </w:p>
        </w:tc>
        <w:tc>
          <w:tcPr>
            <w:tcW w:w="720" w:type="dxa"/>
          </w:tcPr>
          <w:p w14:paraId="3FD3AA80" w14:textId="77777777" w:rsidR="00445188" w:rsidRDefault="00445188" w:rsidP="00E30EE1">
            <w:pPr>
              <w:jc w:val="center"/>
              <w:rPr>
                <w:rFonts w:ascii="GHEA Grapalat" w:hAnsi="GHEA Grapalat"/>
                <w:sz w:val="20"/>
                <w:lang w:val="hy-AM"/>
              </w:rPr>
            </w:pPr>
          </w:p>
          <w:p w14:paraId="6CF010AC" w14:textId="77777777" w:rsidR="00445188" w:rsidRDefault="00445188" w:rsidP="00E30EE1">
            <w:pPr>
              <w:jc w:val="center"/>
              <w:rPr>
                <w:rFonts w:ascii="GHEA Grapalat" w:hAnsi="GHEA Grapalat"/>
                <w:sz w:val="20"/>
                <w:lang w:val="hy-AM"/>
              </w:rPr>
            </w:pPr>
          </w:p>
          <w:p w14:paraId="5D644FEA" w14:textId="1A1C9207" w:rsidR="00445188" w:rsidRPr="00FB1EC7" w:rsidRDefault="00445188" w:rsidP="00E30EE1">
            <w:pPr>
              <w:jc w:val="center"/>
              <w:rPr>
                <w:rFonts w:ascii="GHEA Grapalat" w:hAnsi="GHEA Grapalat" w:cs="Arial"/>
                <w:sz w:val="18"/>
                <w:szCs w:val="18"/>
                <w:lang w:val="pt-BR"/>
              </w:rPr>
            </w:pPr>
            <w:r>
              <w:rPr>
                <w:rFonts w:ascii="GHEA Grapalat" w:hAnsi="GHEA Grapalat"/>
                <w:sz w:val="20"/>
                <w:lang w:val="hy-AM"/>
              </w:rPr>
              <w:t>10</w:t>
            </w:r>
            <w:r w:rsidRPr="00D6569D">
              <w:rPr>
                <w:rFonts w:ascii="GHEA Grapalat" w:hAnsi="GHEA Grapalat"/>
                <w:sz w:val="20"/>
                <w:lang w:val="hy-AM"/>
              </w:rPr>
              <w:t>0</w:t>
            </w:r>
            <w:r w:rsidRPr="00D6569D">
              <w:rPr>
                <w:rFonts w:ascii="GHEA Grapalat" w:hAnsi="GHEA Grapalat"/>
                <w:sz w:val="20"/>
                <w:lang w:val="pt-BR"/>
              </w:rPr>
              <w:t>%</w:t>
            </w:r>
          </w:p>
        </w:tc>
        <w:tc>
          <w:tcPr>
            <w:tcW w:w="810" w:type="dxa"/>
          </w:tcPr>
          <w:p w14:paraId="6E8328F5" w14:textId="77777777" w:rsidR="00445188" w:rsidRDefault="00445188" w:rsidP="00E30EE1">
            <w:pPr>
              <w:jc w:val="center"/>
              <w:rPr>
                <w:rFonts w:ascii="GHEA Grapalat" w:hAnsi="GHEA Grapalat"/>
                <w:sz w:val="20"/>
                <w:lang w:val="hy-AM"/>
              </w:rPr>
            </w:pPr>
          </w:p>
          <w:p w14:paraId="4C6C619F" w14:textId="77777777" w:rsidR="00445188" w:rsidRDefault="00445188" w:rsidP="00E30EE1">
            <w:pPr>
              <w:jc w:val="center"/>
              <w:rPr>
                <w:rFonts w:ascii="GHEA Grapalat" w:hAnsi="GHEA Grapalat"/>
                <w:sz w:val="20"/>
                <w:lang w:val="hy-AM"/>
              </w:rPr>
            </w:pPr>
          </w:p>
          <w:p w14:paraId="48D6384B" w14:textId="551AC4C6" w:rsidR="00445188" w:rsidRPr="00FB1EC7" w:rsidRDefault="00445188" w:rsidP="00E30EE1">
            <w:pPr>
              <w:jc w:val="center"/>
              <w:rPr>
                <w:rFonts w:ascii="GHEA Grapalat" w:hAnsi="GHEA Grapalat" w:cs="Arial"/>
                <w:sz w:val="18"/>
                <w:szCs w:val="18"/>
                <w:lang w:val="pt-BR"/>
              </w:rPr>
            </w:pPr>
            <w:r>
              <w:rPr>
                <w:rFonts w:ascii="GHEA Grapalat" w:hAnsi="GHEA Grapalat"/>
                <w:sz w:val="20"/>
                <w:lang w:val="hy-AM"/>
              </w:rPr>
              <w:t>10</w:t>
            </w:r>
            <w:r w:rsidRPr="00D6569D">
              <w:rPr>
                <w:rFonts w:ascii="GHEA Grapalat" w:hAnsi="GHEA Grapalat"/>
                <w:sz w:val="20"/>
                <w:lang w:val="hy-AM"/>
              </w:rPr>
              <w:t>0</w:t>
            </w:r>
            <w:r w:rsidRPr="00D6569D">
              <w:rPr>
                <w:rFonts w:ascii="GHEA Grapalat" w:hAnsi="GHEA Grapalat"/>
                <w:sz w:val="20"/>
                <w:lang w:val="pt-BR"/>
              </w:rPr>
              <w:t>%</w:t>
            </w:r>
          </w:p>
        </w:tc>
        <w:tc>
          <w:tcPr>
            <w:tcW w:w="810" w:type="dxa"/>
          </w:tcPr>
          <w:p w14:paraId="1BB4A7B9" w14:textId="77777777" w:rsidR="00445188" w:rsidRDefault="00445188" w:rsidP="00E30EE1">
            <w:pPr>
              <w:jc w:val="center"/>
              <w:rPr>
                <w:rFonts w:ascii="GHEA Grapalat" w:hAnsi="GHEA Grapalat"/>
                <w:sz w:val="20"/>
                <w:lang w:val="hy-AM"/>
              </w:rPr>
            </w:pPr>
          </w:p>
          <w:p w14:paraId="327C00B0" w14:textId="77777777" w:rsidR="00445188" w:rsidRDefault="00445188" w:rsidP="00E30EE1">
            <w:pPr>
              <w:jc w:val="center"/>
              <w:rPr>
                <w:rFonts w:ascii="GHEA Grapalat" w:hAnsi="GHEA Grapalat"/>
                <w:sz w:val="20"/>
                <w:lang w:val="hy-AM"/>
              </w:rPr>
            </w:pPr>
          </w:p>
          <w:p w14:paraId="66BAC204" w14:textId="7EFBBC8A" w:rsidR="00445188" w:rsidRPr="00FB1EC7" w:rsidRDefault="00445188" w:rsidP="00E30EE1">
            <w:pPr>
              <w:jc w:val="center"/>
              <w:rPr>
                <w:rFonts w:ascii="GHEA Grapalat" w:hAnsi="GHEA Grapalat" w:cs="Arial"/>
                <w:sz w:val="18"/>
                <w:szCs w:val="18"/>
                <w:lang w:val="pt-BR"/>
              </w:rPr>
            </w:pPr>
            <w:r>
              <w:rPr>
                <w:rFonts w:ascii="GHEA Grapalat" w:hAnsi="GHEA Grapalat"/>
                <w:sz w:val="20"/>
                <w:lang w:val="hy-AM"/>
              </w:rPr>
              <w:t>10</w:t>
            </w:r>
            <w:r w:rsidRPr="00D6569D">
              <w:rPr>
                <w:rFonts w:ascii="GHEA Grapalat" w:hAnsi="GHEA Grapalat"/>
                <w:sz w:val="20"/>
                <w:lang w:val="hy-AM"/>
              </w:rPr>
              <w:t>0</w:t>
            </w:r>
            <w:r w:rsidRPr="00D6569D">
              <w:rPr>
                <w:rFonts w:ascii="GHEA Grapalat" w:hAnsi="GHEA Grapalat"/>
                <w:sz w:val="20"/>
                <w:lang w:val="pt-BR"/>
              </w:rPr>
              <w:t>%</w:t>
            </w:r>
          </w:p>
        </w:tc>
        <w:tc>
          <w:tcPr>
            <w:tcW w:w="866" w:type="dxa"/>
          </w:tcPr>
          <w:p w14:paraId="25B1FB75" w14:textId="77777777" w:rsidR="00445188" w:rsidRPr="00FB1EC7" w:rsidRDefault="00445188" w:rsidP="00E30EE1">
            <w:pPr>
              <w:jc w:val="center"/>
              <w:rPr>
                <w:rFonts w:ascii="GHEA Grapalat" w:hAnsi="GHEA Grapalat"/>
                <w:sz w:val="20"/>
                <w:lang w:val="pt-BR"/>
              </w:rPr>
            </w:pPr>
          </w:p>
          <w:p w14:paraId="38086F7A" w14:textId="77777777" w:rsidR="00445188" w:rsidRPr="00FB1EC7" w:rsidRDefault="00445188" w:rsidP="00E30EE1">
            <w:pPr>
              <w:jc w:val="center"/>
              <w:rPr>
                <w:rFonts w:ascii="GHEA Grapalat" w:hAnsi="GHEA Grapalat"/>
                <w:sz w:val="20"/>
                <w:lang w:val="pt-BR"/>
              </w:rPr>
            </w:pPr>
          </w:p>
          <w:p w14:paraId="36A96919" w14:textId="1A7CE775" w:rsidR="00445188" w:rsidRPr="00FB1EC7" w:rsidRDefault="00445188" w:rsidP="00E30EE1">
            <w:pPr>
              <w:jc w:val="center"/>
              <w:rPr>
                <w:rFonts w:ascii="GHEA Grapalat" w:hAnsi="GHEA Grapalat"/>
                <w:b/>
                <w:lang w:val="pt-BR"/>
              </w:rPr>
            </w:pPr>
            <w:r>
              <w:rPr>
                <w:rFonts w:ascii="GHEA Grapalat" w:hAnsi="GHEA Grapalat"/>
                <w:sz w:val="20"/>
                <w:lang w:val="hy-AM"/>
              </w:rPr>
              <w:t>100</w:t>
            </w:r>
            <w:r w:rsidRPr="00FB1EC7">
              <w:rPr>
                <w:rFonts w:ascii="GHEA Grapalat" w:hAnsi="GHEA Grapalat"/>
                <w:sz w:val="20"/>
                <w:lang w:val="pt-BR"/>
              </w:rPr>
              <w:t>%</w:t>
            </w:r>
          </w:p>
        </w:tc>
      </w:tr>
    </w:tbl>
    <w:p w14:paraId="34D11CC2" w14:textId="5FDAB739" w:rsidR="00F02279" w:rsidRPr="00FB1EC7" w:rsidRDefault="00F02279" w:rsidP="00F02279">
      <w:pPr>
        <w:jc w:val="both"/>
        <w:rPr>
          <w:rFonts w:ascii="GHEA Grapalat" w:hAnsi="GHEA Grapalat" w:cs="Sylfaen"/>
          <w:i/>
          <w:sz w:val="18"/>
          <w:szCs w:val="18"/>
          <w:lang w:val="pt-BR"/>
        </w:rPr>
      </w:pPr>
      <w:r w:rsidRPr="00F56F39">
        <w:rPr>
          <w:rFonts w:ascii="GHEA Grapalat" w:hAnsi="GHEA Grapalat"/>
          <w:i/>
          <w:sz w:val="18"/>
          <w:szCs w:val="18"/>
          <w:lang w:val="hy-AM"/>
        </w:rPr>
        <w:t xml:space="preserve">* </w:t>
      </w:r>
      <w:r w:rsidRPr="00FB1EC7">
        <w:rPr>
          <w:rFonts w:ascii="GHEA Grapalat" w:hAnsi="GHEA Grapalat" w:cs="Sylfaen"/>
          <w:i/>
          <w:sz w:val="18"/>
          <w:szCs w:val="18"/>
          <w:lang w:val="pt-BR"/>
        </w:rPr>
        <w:t>Վճարման</w:t>
      </w:r>
      <w:r w:rsidRPr="00F56F39">
        <w:rPr>
          <w:rFonts w:ascii="GHEA Grapalat" w:hAnsi="GHEA Grapalat" w:cs="Times Armenian"/>
          <w:i/>
          <w:sz w:val="18"/>
          <w:szCs w:val="18"/>
          <w:lang w:val="hy-AM"/>
        </w:rPr>
        <w:t xml:space="preserve"> </w:t>
      </w:r>
      <w:r w:rsidRPr="00FB1EC7">
        <w:rPr>
          <w:rFonts w:ascii="GHEA Grapalat" w:hAnsi="GHEA Grapalat" w:cs="Sylfaen"/>
          <w:i/>
          <w:sz w:val="18"/>
          <w:szCs w:val="18"/>
          <w:lang w:val="pt-BR"/>
        </w:rPr>
        <w:t>ենթակա</w:t>
      </w:r>
      <w:r w:rsidRPr="00F56F39">
        <w:rPr>
          <w:rFonts w:ascii="GHEA Grapalat" w:hAnsi="GHEA Grapalat" w:cs="Times Armenian"/>
          <w:i/>
          <w:sz w:val="18"/>
          <w:szCs w:val="18"/>
          <w:lang w:val="hy-AM"/>
        </w:rPr>
        <w:t xml:space="preserve"> </w:t>
      </w:r>
      <w:r w:rsidRPr="00FB1EC7">
        <w:rPr>
          <w:rFonts w:ascii="GHEA Grapalat" w:hAnsi="GHEA Grapalat" w:cs="Sylfaen"/>
          <w:i/>
          <w:sz w:val="18"/>
          <w:szCs w:val="18"/>
          <w:lang w:val="pt-BR"/>
        </w:rPr>
        <w:t>գումարները</w:t>
      </w:r>
      <w:r w:rsidRPr="00F56F39">
        <w:rPr>
          <w:rFonts w:ascii="GHEA Grapalat" w:hAnsi="GHEA Grapalat" w:cs="Times Armenian"/>
          <w:i/>
          <w:sz w:val="18"/>
          <w:szCs w:val="18"/>
          <w:lang w:val="hy-AM"/>
        </w:rPr>
        <w:t xml:space="preserve"> </w:t>
      </w:r>
      <w:r w:rsidRPr="00FB1EC7">
        <w:rPr>
          <w:rFonts w:ascii="GHEA Grapalat" w:hAnsi="GHEA Grapalat" w:cs="Sylfaen"/>
          <w:i/>
          <w:sz w:val="18"/>
          <w:szCs w:val="18"/>
          <w:lang w:val="pt-BR"/>
        </w:rPr>
        <w:t>ներկայացվում են աճողական</w:t>
      </w:r>
      <w:r w:rsidRPr="00F56F39">
        <w:rPr>
          <w:rFonts w:ascii="GHEA Grapalat" w:hAnsi="GHEA Grapalat" w:cs="Times Armenian"/>
          <w:i/>
          <w:sz w:val="18"/>
          <w:szCs w:val="18"/>
          <w:lang w:val="hy-AM"/>
        </w:rPr>
        <w:t xml:space="preserve"> </w:t>
      </w:r>
      <w:r w:rsidRPr="00FB1EC7">
        <w:rPr>
          <w:rFonts w:ascii="GHEA Grapalat" w:hAnsi="GHEA Grapalat" w:cs="Sylfaen"/>
          <w:i/>
          <w:sz w:val="18"/>
          <w:szCs w:val="18"/>
          <w:lang w:val="pt-BR"/>
        </w:rPr>
        <w:t xml:space="preserve">կարգով: </w:t>
      </w:r>
    </w:p>
    <w:p w14:paraId="554901C3" w14:textId="77777777" w:rsidR="00F02279" w:rsidRPr="00FB1EC7" w:rsidRDefault="00F02279" w:rsidP="00F02279">
      <w:pPr>
        <w:jc w:val="both"/>
        <w:rPr>
          <w:rFonts w:ascii="GHEA Grapalat" w:hAnsi="GHEA Grapalat"/>
          <w:i/>
          <w:sz w:val="18"/>
          <w:szCs w:val="18"/>
          <w:lang w:val="pt-BR"/>
        </w:rPr>
      </w:pPr>
      <w:r w:rsidRPr="00FB1EC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FB1EC7" w:rsidRDefault="00F02279" w:rsidP="00F02279">
      <w:pPr>
        <w:jc w:val="center"/>
        <w:rPr>
          <w:rFonts w:ascii="GHEA Grapalat" w:hAnsi="GHEA Grapalat"/>
          <w:sz w:val="20"/>
          <w:lang w:val="es-ES"/>
        </w:rPr>
      </w:pPr>
    </w:p>
    <w:p w14:paraId="53D0F062" w14:textId="77777777" w:rsidR="00F02279" w:rsidRPr="00FB1EC7"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28F50A6D" w14:textId="77777777" w:rsidTr="00545BDE">
        <w:trPr>
          <w:jc w:val="center"/>
        </w:trPr>
        <w:tc>
          <w:tcPr>
            <w:tcW w:w="4536" w:type="dxa"/>
          </w:tcPr>
          <w:p w14:paraId="11A2B027"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4C85C3" w14:textId="77777777" w:rsidR="00F02279" w:rsidRPr="008B555A" w:rsidRDefault="00F02279" w:rsidP="00545BDE">
            <w:pPr>
              <w:rPr>
                <w:rFonts w:ascii="GHEA Grapalat" w:hAnsi="GHEA Grapalat"/>
                <w:sz w:val="22"/>
                <w:szCs w:val="22"/>
                <w:lang w:val="es-ES"/>
              </w:rPr>
            </w:pPr>
          </w:p>
          <w:p w14:paraId="70090638"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«Քրեակատարողական բժշկության կենտրոն» ՊՈԱԿ</w:t>
            </w:r>
          </w:p>
          <w:p w14:paraId="254091CC"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ք. Երևան Կոմիտաս 54 բ</w:t>
            </w:r>
          </w:p>
          <w:p w14:paraId="392617E6"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ՀՎՀՀ 02675763</w:t>
            </w:r>
          </w:p>
          <w:p w14:paraId="056FB5C3" w14:textId="77777777" w:rsidR="008B555A" w:rsidRPr="0001180C" w:rsidRDefault="008B555A" w:rsidP="008B555A">
            <w:pPr>
              <w:jc w:val="center"/>
              <w:rPr>
                <w:rFonts w:ascii="GHEA Grapalat" w:hAnsi="GHEA Grapalat"/>
                <w:sz w:val="20"/>
                <w:lang w:val="pt-BR"/>
              </w:rPr>
            </w:pPr>
            <w:r w:rsidRPr="0001180C">
              <w:rPr>
                <w:rFonts w:ascii="GHEA Grapalat" w:hAnsi="GHEA Grapalat"/>
                <w:sz w:val="20"/>
                <w:lang w:val="pt-BR"/>
              </w:rPr>
              <w:t>ՀՀ ՖՆ կենտրոնական գանձապետարանի գործառնական վարչություն</w:t>
            </w:r>
          </w:p>
          <w:p w14:paraId="299CC033" w14:textId="77777777" w:rsidR="008B555A" w:rsidRPr="0015762A" w:rsidRDefault="008B555A" w:rsidP="008B555A">
            <w:pPr>
              <w:spacing w:line="360" w:lineRule="auto"/>
              <w:jc w:val="center"/>
              <w:rPr>
                <w:rFonts w:ascii="GHEA Grapalat" w:hAnsi="GHEA Grapalat"/>
                <w:color w:val="000000"/>
                <w:sz w:val="20"/>
                <w:szCs w:val="20"/>
                <w:lang w:val="hy-AM"/>
              </w:rPr>
            </w:pPr>
            <w:r w:rsidRPr="0001180C">
              <w:rPr>
                <w:rFonts w:ascii="GHEA Grapalat" w:hAnsi="GHEA Grapalat"/>
                <w:sz w:val="20"/>
                <w:lang w:val="pt-BR"/>
              </w:rPr>
              <w:t xml:space="preserve">ՀՀ </w:t>
            </w:r>
            <w:r w:rsidRPr="0015762A">
              <w:rPr>
                <w:rFonts w:ascii="GHEA Grapalat" w:hAnsi="GHEA Grapalat"/>
                <w:color w:val="000000"/>
                <w:sz w:val="20"/>
                <w:szCs w:val="20"/>
                <w:lang w:val="pt-BR"/>
              </w:rPr>
              <w:t>900018007345</w:t>
            </w:r>
          </w:p>
          <w:p w14:paraId="7D862D81" w14:textId="77777777" w:rsidR="008B555A" w:rsidRPr="00CA4418" w:rsidRDefault="008B555A" w:rsidP="008B555A">
            <w:pPr>
              <w:jc w:val="center"/>
              <w:rPr>
                <w:rFonts w:ascii="GHEA Grapalat" w:hAnsi="GHEA Grapalat"/>
                <w:sz w:val="20"/>
                <w:lang w:val="pt-BR"/>
              </w:rPr>
            </w:pPr>
            <w:r w:rsidRPr="0001180C">
              <w:rPr>
                <w:rFonts w:ascii="GHEA Grapalat" w:hAnsi="GHEA Grapalat"/>
                <w:sz w:val="20"/>
                <w:lang w:val="pt-BR"/>
              </w:rPr>
              <w:t>էլ. հասցե qrbujpoak1@gmail.com</w:t>
            </w:r>
          </w:p>
          <w:p w14:paraId="1F8CAAEC" w14:textId="77777777" w:rsidR="008B555A" w:rsidRPr="00CA4418" w:rsidRDefault="008B555A" w:rsidP="008B555A">
            <w:pPr>
              <w:jc w:val="center"/>
              <w:rPr>
                <w:rFonts w:ascii="GHEA Grapalat" w:hAnsi="GHEA Grapalat"/>
                <w:b/>
                <w:sz w:val="20"/>
                <w:lang w:val="hy-AM"/>
              </w:rPr>
            </w:pPr>
          </w:p>
          <w:p w14:paraId="7285D95A" w14:textId="77777777" w:rsidR="008B555A" w:rsidRPr="00CA4418" w:rsidRDefault="008B555A" w:rsidP="008B555A">
            <w:pPr>
              <w:jc w:val="center"/>
              <w:rPr>
                <w:rFonts w:ascii="GHEA Grapalat" w:hAnsi="GHEA Grapalat"/>
                <w:b/>
                <w:sz w:val="20"/>
                <w:lang w:val="hy-AM"/>
              </w:rPr>
            </w:pPr>
          </w:p>
          <w:p w14:paraId="13F045B0" w14:textId="77777777" w:rsidR="008B555A" w:rsidRPr="00CA4418" w:rsidRDefault="008B555A" w:rsidP="008B555A">
            <w:pPr>
              <w:jc w:val="center"/>
              <w:rPr>
                <w:rFonts w:ascii="GHEA Grapalat" w:hAnsi="GHEA Grapalat"/>
                <w:sz w:val="20"/>
                <w:lang w:val="hy-AM"/>
              </w:rPr>
            </w:pPr>
            <w:r w:rsidRPr="00CA4418">
              <w:rPr>
                <w:rFonts w:ascii="GHEA Grapalat" w:hAnsi="GHEA Grapalat"/>
                <w:sz w:val="20"/>
                <w:lang w:val="hy-AM"/>
              </w:rPr>
              <w:t>--------------------------------------------</w:t>
            </w:r>
          </w:p>
          <w:p w14:paraId="03AE2B50" w14:textId="77777777" w:rsidR="008B555A" w:rsidRPr="00CA4418" w:rsidRDefault="008B555A" w:rsidP="008B555A">
            <w:pPr>
              <w:jc w:val="center"/>
              <w:rPr>
                <w:rFonts w:ascii="GHEA Grapalat" w:hAnsi="GHEA Grapalat"/>
                <w:b/>
                <w:sz w:val="20"/>
                <w:lang w:val="hy-AM"/>
              </w:rPr>
            </w:pPr>
            <w:r w:rsidRPr="00CA4418">
              <w:rPr>
                <w:rFonts w:ascii="GHEA Grapalat" w:hAnsi="GHEA Grapalat"/>
                <w:b/>
                <w:sz w:val="20"/>
                <w:lang w:val="hy-AM"/>
              </w:rPr>
              <w:t>Կ. Մանուկյան</w:t>
            </w:r>
          </w:p>
          <w:p w14:paraId="4BC03C48" w14:textId="77777777" w:rsidR="008B555A" w:rsidRPr="00CA4418" w:rsidRDefault="008B555A" w:rsidP="008B555A">
            <w:pPr>
              <w:jc w:val="center"/>
              <w:rPr>
                <w:rFonts w:ascii="GHEA Grapalat" w:hAnsi="GHEA Grapalat"/>
                <w:sz w:val="20"/>
                <w:lang w:val="pt-BR"/>
              </w:rPr>
            </w:pPr>
            <w:r w:rsidRPr="00CA4418">
              <w:rPr>
                <w:rFonts w:ascii="GHEA Grapalat" w:hAnsi="GHEA Grapalat"/>
                <w:sz w:val="20"/>
                <w:lang w:val="pt-BR"/>
              </w:rPr>
              <w:t>(ստորագրություն)</w:t>
            </w:r>
          </w:p>
          <w:p w14:paraId="28D5740B" w14:textId="77777777" w:rsidR="008B555A" w:rsidRPr="00CA4418" w:rsidRDefault="008B555A" w:rsidP="008B555A">
            <w:pPr>
              <w:jc w:val="center"/>
              <w:rPr>
                <w:rFonts w:ascii="GHEA Grapalat" w:hAnsi="GHEA Grapalat"/>
                <w:sz w:val="22"/>
                <w:szCs w:val="22"/>
                <w:lang w:val="pt-BR"/>
              </w:rPr>
            </w:pPr>
            <w:r w:rsidRPr="00CA4418">
              <w:rPr>
                <w:rFonts w:ascii="GHEA Grapalat" w:hAnsi="GHEA Grapalat"/>
                <w:sz w:val="20"/>
                <w:lang w:val="pt-BR"/>
              </w:rPr>
              <w:t>Կ.Տ.</w:t>
            </w:r>
          </w:p>
          <w:p w14:paraId="1FD19454" w14:textId="77777777" w:rsidR="008B555A" w:rsidRPr="00CA4418" w:rsidRDefault="008B555A" w:rsidP="008B555A">
            <w:pPr>
              <w:rPr>
                <w:rFonts w:ascii="GHEA Grapalat" w:hAnsi="GHEA Grapalat"/>
                <w:lang w:val="pt-BR"/>
              </w:rPr>
            </w:pPr>
          </w:p>
          <w:p w14:paraId="5B763638" w14:textId="686CBE26" w:rsidR="00F02279" w:rsidRPr="008B555A" w:rsidRDefault="00F02279" w:rsidP="00545BDE">
            <w:pPr>
              <w:jc w:val="center"/>
              <w:rPr>
                <w:rFonts w:ascii="GHEA Grapalat" w:hAnsi="GHEA Grapalat"/>
                <w:sz w:val="18"/>
                <w:szCs w:val="18"/>
                <w:lang w:val="pt-BR"/>
              </w:rPr>
            </w:pPr>
          </w:p>
        </w:tc>
        <w:tc>
          <w:tcPr>
            <w:tcW w:w="760" w:type="dxa"/>
          </w:tcPr>
          <w:p w14:paraId="610AE120" w14:textId="77777777" w:rsidR="00F02279" w:rsidRPr="008B555A" w:rsidRDefault="00F02279" w:rsidP="00545BDE">
            <w:pPr>
              <w:spacing w:line="360" w:lineRule="auto"/>
              <w:jc w:val="center"/>
              <w:rPr>
                <w:rFonts w:ascii="GHEA Grapalat" w:hAnsi="GHEA Grapalat"/>
                <w:lang w:val="hy-AM"/>
              </w:rPr>
            </w:pPr>
          </w:p>
        </w:tc>
        <w:tc>
          <w:tcPr>
            <w:tcW w:w="4343" w:type="dxa"/>
          </w:tcPr>
          <w:p w14:paraId="796B8035"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2C226D90" w14:textId="77777777" w:rsidR="00F02279" w:rsidRPr="00FB1EC7" w:rsidRDefault="00F02279" w:rsidP="00545BDE">
            <w:pPr>
              <w:jc w:val="center"/>
              <w:rPr>
                <w:rFonts w:ascii="GHEA Grapalat" w:hAnsi="GHEA Grapalat"/>
                <w:lang w:val="ru-RU"/>
              </w:rPr>
            </w:pPr>
          </w:p>
          <w:p w14:paraId="3FD1EDFA" w14:textId="77777777" w:rsidR="00F02279" w:rsidRDefault="00F02279" w:rsidP="00545BDE">
            <w:pPr>
              <w:jc w:val="center"/>
              <w:rPr>
                <w:rFonts w:ascii="GHEA Grapalat" w:hAnsi="GHEA Grapalat"/>
                <w:lang w:val="hy-AM"/>
              </w:rPr>
            </w:pPr>
          </w:p>
          <w:p w14:paraId="4634152F" w14:textId="77777777" w:rsidR="008B555A" w:rsidRDefault="008B555A" w:rsidP="00545BDE">
            <w:pPr>
              <w:jc w:val="center"/>
              <w:rPr>
                <w:rFonts w:ascii="GHEA Grapalat" w:hAnsi="GHEA Grapalat"/>
                <w:lang w:val="hy-AM"/>
              </w:rPr>
            </w:pPr>
          </w:p>
          <w:p w14:paraId="571D8E87" w14:textId="77777777" w:rsidR="008B555A" w:rsidRDefault="008B555A" w:rsidP="00545BDE">
            <w:pPr>
              <w:jc w:val="center"/>
              <w:rPr>
                <w:rFonts w:ascii="GHEA Grapalat" w:hAnsi="GHEA Grapalat"/>
                <w:lang w:val="hy-AM"/>
              </w:rPr>
            </w:pPr>
          </w:p>
          <w:p w14:paraId="23F1C4CF" w14:textId="77777777" w:rsidR="008B555A" w:rsidRDefault="008B555A" w:rsidP="00545BDE">
            <w:pPr>
              <w:jc w:val="center"/>
              <w:rPr>
                <w:rFonts w:ascii="GHEA Grapalat" w:hAnsi="GHEA Grapalat"/>
                <w:lang w:val="hy-AM"/>
              </w:rPr>
            </w:pPr>
          </w:p>
          <w:p w14:paraId="0D180508" w14:textId="77777777" w:rsidR="008B555A" w:rsidRDefault="008B555A" w:rsidP="00545BDE">
            <w:pPr>
              <w:jc w:val="center"/>
              <w:rPr>
                <w:rFonts w:ascii="GHEA Grapalat" w:hAnsi="GHEA Grapalat"/>
                <w:lang w:val="hy-AM"/>
              </w:rPr>
            </w:pPr>
          </w:p>
          <w:p w14:paraId="6D85B07C" w14:textId="77777777" w:rsidR="008B555A" w:rsidRDefault="008B555A" w:rsidP="00545BDE">
            <w:pPr>
              <w:jc w:val="center"/>
              <w:rPr>
                <w:rFonts w:ascii="GHEA Grapalat" w:hAnsi="GHEA Grapalat"/>
                <w:lang w:val="hy-AM"/>
              </w:rPr>
            </w:pPr>
          </w:p>
          <w:p w14:paraId="3CD0882C" w14:textId="77777777" w:rsidR="008B555A" w:rsidRDefault="008B555A" w:rsidP="00545BDE">
            <w:pPr>
              <w:jc w:val="center"/>
              <w:rPr>
                <w:rFonts w:ascii="GHEA Grapalat" w:hAnsi="GHEA Grapalat"/>
                <w:lang w:val="hy-AM"/>
              </w:rPr>
            </w:pPr>
          </w:p>
          <w:p w14:paraId="2704D508" w14:textId="77777777" w:rsidR="008B555A" w:rsidRDefault="008B555A" w:rsidP="00545BDE">
            <w:pPr>
              <w:jc w:val="center"/>
              <w:rPr>
                <w:rFonts w:ascii="GHEA Grapalat" w:hAnsi="GHEA Grapalat"/>
                <w:lang w:val="hy-AM"/>
              </w:rPr>
            </w:pPr>
          </w:p>
          <w:p w14:paraId="0A3E5F04" w14:textId="77777777" w:rsidR="00C83BBD" w:rsidRDefault="00C83BBD" w:rsidP="00545BDE">
            <w:pPr>
              <w:jc w:val="center"/>
              <w:rPr>
                <w:rFonts w:ascii="GHEA Grapalat" w:hAnsi="GHEA Grapalat"/>
                <w:lang w:val="hy-AM"/>
              </w:rPr>
            </w:pPr>
            <w:bookmarkStart w:id="11" w:name="_GoBack"/>
            <w:bookmarkEnd w:id="11"/>
          </w:p>
          <w:p w14:paraId="73A3604A" w14:textId="329B1137" w:rsidR="00F02279" w:rsidRPr="00FB1EC7" w:rsidRDefault="008B555A" w:rsidP="008B555A">
            <w:pPr>
              <w:rPr>
                <w:rFonts w:ascii="GHEA Grapalat" w:hAnsi="GHEA Grapalat"/>
                <w:lang w:val="ru-RU"/>
              </w:rPr>
            </w:pPr>
            <w:r>
              <w:rPr>
                <w:rFonts w:ascii="GHEA Grapalat" w:hAnsi="GHEA Grapalat"/>
                <w:lang w:val="hy-AM"/>
              </w:rPr>
              <w:t xml:space="preserve">         </w:t>
            </w:r>
            <w:r w:rsidR="00F02279" w:rsidRPr="00FB1EC7">
              <w:rPr>
                <w:rFonts w:ascii="GHEA Grapalat" w:hAnsi="GHEA Grapalat"/>
                <w:lang w:val="ru-RU"/>
              </w:rPr>
              <w:t>--------------------------------</w:t>
            </w:r>
          </w:p>
          <w:p w14:paraId="5DB1FA3B" w14:textId="2B56F2CB"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r w:rsidR="00C13BA3" w:rsidRPr="00FB1EC7">
              <w:rPr>
                <w:rFonts w:ascii="GHEA Grapalat" w:hAnsi="GHEA Grapalat" w:cs="Sylfaen"/>
                <w:sz w:val="18"/>
                <w:szCs w:val="18"/>
                <w:lang w:val="ru-RU"/>
              </w:rPr>
              <w:t xml:space="preserve"> Կ</w:t>
            </w:r>
            <w:r w:rsidR="00C13BA3" w:rsidRPr="00FB1EC7">
              <w:rPr>
                <w:rFonts w:ascii="GHEA Grapalat" w:hAnsi="GHEA Grapalat"/>
                <w:sz w:val="18"/>
                <w:szCs w:val="18"/>
                <w:lang w:val="ru-RU"/>
              </w:rPr>
              <w:t>.</w:t>
            </w:r>
            <w:r w:rsidR="00C13BA3" w:rsidRPr="00FB1EC7">
              <w:rPr>
                <w:rFonts w:ascii="GHEA Grapalat" w:hAnsi="GHEA Grapalat" w:cs="Sylfaen"/>
                <w:sz w:val="18"/>
                <w:szCs w:val="18"/>
                <w:lang w:val="ru-RU"/>
              </w:rPr>
              <w:t>Տ</w:t>
            </w:r>
          </w:p>
          <w:p w14:paraId="0FD9934F" w14:textId="63835EE2" w:rsidR="00F02279" w:rsidRPr="00FB1EC7" w:rsidRDefault="00F02279" w:rsidP="00545BDE">
            <w:pPr>
              <w:jc w:val="center"/>
              <w:rPr>
                <w:rFonts w:ascii="GHEA Grapalat" w:hAnsi="GHEA Grapalat"/>
                <w:sz w:val="22"/>
                <w:szCs w:val="22"/>
                <w:lang w:val="ru-RU"/>
              </w:rPr>
            </w:pPr>
          </w:p>
        </w:tc>
      </w:tr>
    </w:tbl>
    <w:p w14:paraId="5B9DD16F" w14:textId="77777777" w:rsidR="00F02279" w:rsidRPr="00FB1EC7" w:rsidRDefault="00F02279" w:rsidP="00F02279">
      <w:pPr>
        <w:rPr>
          <w:rFonts w:ascii="GHEA Grapalat" w:hAnsi="GHEA Grapalat"/>
          <w:sz w:val="20"/>
          <w:lang w:val="ru-RU"/>
        </w:rPr>
        <w:sectPr w:rsidR="00F02279" w:rsidRPr="00FB1EC7" w:rsidSect="003F62A2">
          <w:footnotePr>
            <w:pos w:val="beneathText"/>
          </w:footnotePr>
          <w:pgSz w:w="11906" w:h="16838" w:code="9"/>
          <w:pgMar w:top="533" w:right="836" w:bottom="567" w:left="1080" w:header="561" w:footer="561" w:gutter="0"/>
          <w:cols w:space="720"/>
        </w:sectPr>
      </w:pPr>
    </w:p>
    <w:p w14:paraId="5078875C"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lastRenderedPageBreak/>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4</w:t>
      </w:r>
    </w:p>
    <w:p w14:paraId="5ED18E23" w14:textId="77777777" w:rsidR="00B57524" w:rsidRPr="00FB1EC7" w:rsidRDefault="00B57524" w:rsidP="00B57524">
      <w:pPr>
        <w:ind w:firstLine="567"/>
        <w:jc w:val="right"/>
        <w:rPr>
          <w:rFonts w:ascii="GHEA Grapalat" w:hAnsi="GHEA Grapalat" w:cs="Arial"/>
          <w:i/>
          <w:sz w:val="20"/>
          <w:szCs w:val="20"/>
          <w:lang w:val="pt-BR"/>
        </w:rPr>
      </w:pPr>
      <w:r w:rsidRPr="00E00BEA">
        <w:rPr>
          <w:rFonts w:ascii="GHEA Grapalat" w:hAnsi="GHEA Grapalat"/>
          <w:i/>
          <w:sz w:val="20"/>
          <w:szCs w:val="20"/>
          <w:lang w:val="hy-AM"/>
        </w:rPr>
        <w:t>«</w:t>
      </w:r>
      <w:r w:rsidRPr="00FB1EC7">
        <w:rPr>
          <w:rFonts w:ascii="GHEA Grapalat" w:hAnsi="GHEA Grapalat"/>
          <w:i/>
          <w:sz w:val="20"/>
          <w:szCs w:val="20"/>
          <w:lang w:val="pt-BR"/>
        </w:rPr>
        <w:t xml:space="preserve">           </w:t>
      </w:r>
      <w:r w:rsidRPr="00E00BE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2846BE84" w14:textId="2EEA01AE" w:rsidR="00B57524" w:rsidRPr="00FB1EC7" w:rsidRDefault="00FD5570" w:rsidP="00B57524">
      <w:pPr>
        <w:jc w:val="right"/>
        <w:rPr>
          <w:rFonts w:ascii="GHEA Grapalat" w:hAnsi="GHEA Grapalat" w:cs="Arial"/>
          <w:i/>
          <w:sz w:val="20"/>
          <w:szCs w:val="20"/>
          <w:lang w:val="pt-BR"/>
        </w:rPr>
      </w:pPr>
      <w:r w:rsidRPr="00B56C8E">
        <w:rPr>
          <w:rFonts w:ascii="GHEA Grapalat" w:hAnsi="GHEA Grapalat" w:cs="Sylfaen"/>
          <w:i/>
          <w:sz w:val="20"/>
          <w:szCs w:val="20"/>
          <w:lang w:val="pt-BR"/>
        </w:rPr>
        <w:t>«</w:t>
      </w:r>
      <w:r>
        <w:rPr>
          <w:rFonts w:ascii="GHEA Grapalat" w:hAnsi="GHEA Grapalat" w:cs="Sylfaen"/>
          <w:i/>
          <w:sz w:val="20"/>
          <w:szCs w:val="20"/>
          <w:lang w:val="hy-AM"/>
        </w:rPr>
        <w:t>ՔԲԿ</w:t>
      </w:r>
      <w:r>
        <w:rPr>
          <w:rFonts w:ascii="GHEA Grapalat" w:hAnsi="GHEA Grapalat" w:cs="Sylfaen"/>
          <w:i/>
          <w:sz w:val="20"/>
          <w:szCs w:val="20"/>
          <w:lang w:val="pt-BR"/>
        </w:rPr>
        <w:t>-ԳՀԱՇՁԲ-2</w:t>
      </w:r>
      <w:r>
        <w:rPr>
          <w:rFonts w:ascii="GHEA Grapalat" w:hAnsi="GHEA Grapalat" w:cs="Sylfaen"/>
          <w:i/>
          <w:sz w:val="20"/>
          <w:szCs w:val="20"/>
          <w:lang w:val="hy-AM"/>
        </w:rPr>
        <w:t>3/2</w:t>
      </w:r>
      <w:r w:rsidR="000D219F">
        <w:rPr>
          <w:rFonts w:ascii="GHEA Grapalat" w:hAnsi="GHEA Grapalat" w:cs="Sylfaen"/>
          <w:i/>
          <w:sz w:val="20"/>
          <w:szCs w:val="20"/>
          <w:lang w:val="hy-AM"/>
        </w:rPr>
        <w:t>7</w:t>
      </w:r>
      <w:r w:rsidRPr="00B56C8E">
        <w:rPr>
          <w:rFonts w:ascii="GHEA Grapalat" w:hAnsi="GHEA Grapalat" w:cs="Sylfaen"/>
          <w:i/>
          <w:sz w:val="20"/>
          <w:szCs w:val="20"/>
          <w:lang w:val="pt-BR"/>
        </w:rPr>
        <w:t>»</w:t>
      </w:r>
      <w:r>
        <w:rPr>
          <w:rFonts w:ascii="GHEA Grapalat" w:hAnsi="GHEA Grapalat" w:cs="Sylfaen"/>
          <w:i/>
          <w:sz w:val="20"/>
          <w:szCs w:val="20"/>
          <w:lang w:val="hy-AM"/>
        </w:rPr>
        <w:t xml:space="preserve"> </w:t>
      </w:r>
      <w:r w:rsidR="00B57524" w:rsidRPr="00FB1EC7">
        <w:rPr>
          <w:rFonts w:ascii="GHEA Grapalat" w:hAnsi="GHEA Grapalat" w:cs="Sylfaen"/>
          <w:i/>
          <w:sz w:val="20"/>
          <w:szCs w:val="20"/>
          <w:lang w:val="pt-BR"/>
        </w:rPr>
        <w:t>ծածկագրով պայմանագրի</w:t>
      </w:r>
    </w:p>
    <w:p w14:paraId="3D079F2D" w14:textId="77777777" w:rsidR="00B57524" w:rsidRPr="00FB1EC7" w:rsidRDefault="00B57524" w:rsidP="00B57524">
      <w:pPr>
        <w:tabs>
          <w:tab w:val="left" w:pos="9540"/>
        </w:tabs>
        <w:rPr>
          <w:rFonts w:ascii="GHEA Grapalat" w:hAnsi="GHEA Grapalat"/>
          <w:sz w:val="20"/>
          <w:lang w:val="pt-BR"/>
        </w:rPr>
      </w:pPr>
    </w:p>
    <w:p w14:paraId="51705B22" w14:textId="77777777" w:rsidR="00F02279" w:rsidRPr="00FB1EC7" w:rsidRDefault="00F02279" w:rsidP="00F02279">
      <w:pPr>
        <w:ind w:firstLine="567"/>
        <w:jc w:val="right"/>
        <w:rPr>
          <w:rFonts w:ascii="GHEA Grapalat" w:hAnsi="GHEA Grapalat" w:cs="Sylfaen"/>
          <w:i/>
          <w:sz w:val="22"/>
          <w:szCs w:val="22"/>
          <w:lang w:val="pt-BR"/>
        </w:rPr>
      </w:pPr>
    </w:p>
    <w:p w14:paraId="5E6519B1" w14:textId="77777777" w:rsidR="00F02279" w:rsidRPr="00B4220F" w:rsidRDefault="00F02279" w:rsidP="00F02279">
      <w:pPr>
        <w:ind w:left="-142" w:firstLine="142"/>
        <w:jc w:val="center"/>
        <w:rPr>
          <w:rFonts w:ascii="GHEA Grapalat" w:hAnsi="GHEA Grapalat" w:cs="Sylfaen"/>
          <w:b/>
          <w:lang w:val="pt-BR"/>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0D219F" w14:paraId="5BEC65D9" w14:textId="77777777" w:rsidTr="00545BDE">
        <w:trPr>
          <w:tblCellSpacing w:w="7" w:type="dxa"/>
          <w:jc w:val="center"/>
        </w:trPr>
        <w:tc>
          <w:tcPr>
            <w:tcW w:w="0" w:type="auto"/>
            <w:vAlign w:val="center"/>
          </w:tcPr>
          <w:p w14:paraId="67977C2E" w14:textId="77777777" w:rsidR="00F02279" w:rsidRPr="00FB1EC7" w:rsidRDefault="00254AA2" w:rsidP="00545BDE">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62DC057"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F02279" w:rsidRPr="00FB1EC7">
              <w:rPr>
                <w:rFonts w:ascii="GHEA Grapalat" w:hAnsi="GHEA Grapalat"/>
                <w:iCs/>
                <w:color w:val="000000"/>
                <w:sz w:val="21"/>
                <w:szCs w:val="21"/>
              </w:rPr>
              <w:t>Պայմանագրի</w:t>
            </w:r>
            <w:r w:rsidR="00F02279" w:rsidRPr="00FB1EC7">
              <w:rPr>
                <w:rFonts w:ascii="GHEA Grapalat" w:hAnsi="GHEA Grapalat"/>
                <w:iCs/>
                <w:color w:val="000000"/>
                <w:sz w:val="21"/>
                <w:szCs w:val="21"/>
                <w:lang w:val="pt-BR"/>
              </w:rPr>
              <w:t xml:space="preserve"> </w:t>
            </w:r>
            <w:r w:rsidR="00F02279" w:rsidRPr="00FB1EC7">
              <w:rPr>
                <w:rFonts w:ascii="GHEA Grapalat" w:hAnsi="GHEA Grapalat"/>
                <w:iCs/>
                <w:color w:val="000000"/>
                <w:sz w:val="21"/>
                <w:szCs w:val="21"/>
              </w:rPr>
              <w:t>կողմ</w:t>
            </w:r>
            <w:r w:rsidR="00F02279" w:rsidRPr="00FB1EC7">
              <w:rPr>
                <w:rFonts w:ascii="GHEA Grapalat" w:hAnsi="GHEA Grapalat"/>
                <w:iCs/>
                <w:color w:val="000000"/>
                <w:sz w:val="21"/>
                <w:szCs w:val="21"/>
                <w:lang w:val="pt-BR"/>
              </w:rPr>
              <w:t xml:space="preserve"> </w:t>
            </w:r>
          </w:p>
          <w:p w14:paraId="3983EB9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14F1FBD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2258185E"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գտնվելու</w:t>
            </w:r>
            <w:r w:rsidRPr="00FB1EC7">
              <w:rPr>
                <w:rFonts w:ascii="GHEA Grapalat" w:hAnsi="GHEA Grapalat"/>
                <w:iCs/>
                <w:color w:val="000000"/>
                <w:sz w:val="21"/>
                <w:szCs w:val="21"/>
                <w:lang w:val="pt-BR"/>
              </w:rPr>
              <w:t xml:space="preserve"> </w:t>
            </w:r>
            <w:r w:rsidRPr="00FB1EC7">
              <w:rPr>
                <w:rFonts w:ascii="GHEA Grapalat" w:hAnsi="GHEA Grapalat"/>
                <w:iCs/>
                <w:color w:val="000000"/>
                <w:sz w:val="21"/>
                <w:szCs w:val="21"/>
              </w:rPr>
              <w:t>վայրը</w:t>
            </w:r>
            <w:r w:rsidRPr="00FB1EC7">
              <w:rPr>
                <w:rFonts w:ascii="GHEA Grapalat" w:hAnsi="GHEA Grapalat"/>
                <w:iCs/>
                <w:color w:val="000000"/>
                <w:sz w:val="21"/>
                <w:szCs w:val="21"/>
                <w:lang w:val="pt-BR"/>
              </w:rPr>
              <w:t xml:space="preserve"> ______________</w:t>
            </w:r>
          </w:p>
          <w:p w14:paraId="28AB81C7"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հհ</w:t>
            </w:r>
            <w:r w:rsidRPr="00FB1EC7">
              <w:rPr>
                <w:rFonts w:ascii="GHEA Grapalat" w:hAnsi="GHEA Grapalat"/>
                <w:iCs/>
                <w:color w:val="000000"/>
                <w:sz w:val="21"/>
                <w:szCs w:val="21"/>
                <w:lang w:val="pt-BR"/>
              </w:rPr>
              <w:t xml:space="preserve"> _________________________ </w:t>
            </w:r>
          </w:p>
          <w:p w14:paraId="569E688A"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հվհհ</w:t>
            </w:r>
            <w:r w:rsidRPr="00FB1EC7">
              <w:rPr>
                <w:rFonts w:ascii="GHEA Grapalat" w:hAnsi="GHEA Grapalat"/>
                <w:iCs/>
                <w:color w:val="000000"/>
                <w:sz w:val="21"/>
                <w:szCs w:val="21"/>
                <w:lang w:val="pt-BR"/>
              </w:rPr>
              <w:t xml:space="preserve"> _______________________ </w:t>
            </w:r>
          </w:p>
        </w:tc>
        <w:tc>
          <w:tcPr>
            <w:tcW w:w="0" w:type="auto"/>
            <w:vAlign w:val="center"/>
          </w:tcPr>
          <w:p w14:paraId="161D474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Պատվիրատու</w:t>
            </w:r>
          </w:p>
          <w:p w14:paraId="7C446421"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66C2310F"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42E0FC05"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գտնվելու</w:t>
            </w:r>
            <w:r w:rsidRPr="00FB1EC7">
              <w:rPr>
                <w:rFonts w:ascii="GHEA Grapalat" w:hAnsi="GHEA Grapalat"/>
                <w:iCs/>
                <w:color w:val="000000"/>
                <w:sz w:val="21"/>
                <w:szCs w:val="21"/>
                <w:lang w:val="pt-BR"/>
              </w:rPr>
              <w:t xml:space="preserve"> </w:t>
            </w:r>
            <w:r w:rsidRPr="00FB1EC7">
              <w:rPr>
                <w:rFonts w:ascii="GHEA Grapalat" w:hAnsi="GHEA Grapalat"/>
                <w:iCs/>
                <w:color w:val="000000"/>
                <w:sz w:val="21"/>
                <w:szCs w:val="21"/>
              </w:rPr>
              <w:t>վայրը</w:t>
            </w:r>
            <w:r w:rsidRPr="00FB1EC7">
              <w:rPr>
                <w:rFonts w:ascii="GHEA Grapalat" w:hAnsi="GHEA Grapalat"/>
                <w:iCs/>
                <w:color w:val="000000"/>
                <w:sz w:val="21"/>
                <w:szCs w:val="21"/>
                <w:lang w:val="pt-BR"/>
              </w:rPr>
              <w:t xml:space="preserve"> _________________</w:t>
            </w:r>
          </w:p>
          <w:p w14:paraId="4C31110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հհ</w:t>
            </w:r>
            <w:r w:rsidRPr="00FB1EC7">
              <w:rPr>
                <w:rFonts w:ascii="GHEA Grapalat" w:hAnsi="GHEA Grapalat"/>
                <w:iCs/>
                <w:color w:val="000000"/>
                <w:sz w:val="21"/>
                <w:szCs w:val="21"/>
                <w:lang w:val="pt-BR"/>
              </w:rPr>
              <w:t>____________________________</w:t>
            </w:r>
          </w:p>
          <w:p w14:paraId="1167F345"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հվհհ</w:t>
            </w:r>
            <w:r w:rsidRPr="00FB1EC7">
              <w:rPr>
                <w:rFonts w:ascii="GHEA Grapalat" w:hAnsi="GHEA Grapalat"/>
                <w:iCs/>
                <w:color w:val="000000"/>
                <w:sz w:val="21"/>
                <w:szCs w:val="21"/>
                <w:lang w:val="pt-BR"/>
              </w:rPr>
              <w:t>___________________________</w:t>
            </w:r>
          </w:p>
        </w:tc>
      </w:tr>
    </w:tbl>
    <w:p w14:paraId="170C1020" w14:textId="77777777" w:rsidR="00F02279" w:rsidRPr="00FB1EC7" w:rsidRDefault="00F02279" w:rsidP="00F02279">
      <w:pPr>
        <w:ind w:firstLine="375"/>
        <w:rPr>
          <w:rFonts w:ascii="Arial" w:hAnsi="Arial" w:cs="Arial"/>
          <w:iCs/>
          <w:color w:val="000000"/>
          <w:sz w:val="21"/>
          <w:szCs w:val="21"/>
          <w:lang w:val="pt-BR"/>
        </w:rPr>
      </w:pPr>
      <w:r w:rsidRPr="00FB1EC7">
        <w:rPr>
          <w:rFonts w:ascii="Arial" w:hAnsi="Arial" w:cs="Arial"/>
          <w:iCs/>
          <w:color w:val="000000"/>
          <w:sz w:val="21"/>
          <w:szCs w:val="21"/>
          <w:lang w:val="pt-BR"/>
        </w:rPr>
        <w:t>  </w:t>
      </w:r>
    </w:p>
    <w:p w14:paraId="44D34A61" w14:textId="77777777" w:rsidR="00F02279" w:rsidRPr="00FB1EC7" w:rsidRDefault="00F02279" w:rsidP="00F02279">
      <w:pPr>
        <w:ind w:firstLine="375"/>
        <w:rPr>
          <w:rFonts w:ascii="GHEA Grapalat" w:hAnsi="GHEA Grapalat"/>
          <w:iCs/>
          <w:color w:val="000000"/>
          <w:sz w:val="15"/>
          <w:szCs w:val="21"/>
          <w:lang w:val="pt-BR"/>
        </w:rPr>
      </w:pPr>
    </w:p>
    <w:p w14:paraId="78D95243" w14:textId="77777777" w:rsidR="00F02279" w:rsidRPr="00FB1EC7" w:rsidRDefault="00F02279" w:rsidP="00F02279">
      <w:pPr>
        <w:ind w:firstLine="375"/>
        <w:jc w:val="center"/>
        <w:rPr>
          <w:rFonts w:ascii="GHEA Grapalat" w:hAnsi="GHEA Grapalat"/>
          <w:iCs/>
          <w:color w:val="000000"/>
          <w:sz w:val="22"/>
          <w:szCs w:val="22"/>
          <w:lang w:val="pt-BR"/>
        </w:rPr>
      </w:pPr>
      <w:r w:rsidRPr="00FB1EC7">
        <w:rPr>
          <w:rFonts w:ascii="GHEA Grapalat" w:hAnsi="GHEA Grapalat"/>
          <w:b/>
          <w:bCs/>
          <w:iCs/>
          <w:color w:val="000000"/>
          <w:sz w:val="22"/>
          <w:szCs w:val="22"/>
        </w:rPr>
        <w:t>ԱՐՁԱՆԱԳՐՈՒԹՅՈՒՆ</w:t>
      </w:r>
      <w:r w:rsidRPr="00FB1EC7">
        <w:rPr>
          <w:rFonts w:ascii="GHEA Grapalat" w:hAnsi="GHEA Grapalat"/>
          <w:b/>
          <w:bCs/>
          <w:iCs/>
          <w:color w:val="000000"/>
          <w:sz w:val="22"/>
          <w:szCs w:val="22"/>
          <w:lang w:val="pt-BR"/>
        </w:rPr>
        <w:t xml:space="preserve"> N</w:t>
      </w:r>
    </w:p>
    <w:p w14:paraId="4435CB2D" w14:textId="77777777" w:rsidR="00F02279" w:rsidRPr="00FB1EC7" w:rsidRDefault="00F02279" w:rsidP="00F02279">
      <w:pPr>
        <w:ind w:firstLine="375"/>
        <w:jc w:val="center"/>
        <w:rPr>
          <w:rFonts w:ascii="GHEA Grapalat" w:hAnsi="GHEA Grapalat"/>
          <w:b/>
          <w:bCs/>
          <w:iCs/>
          <w:color w:val="000000"/>
          <w:sz w:val="22"/>
          <w:szCs w:val="22"/>
          <w:lang w:val="pt-BR"/>
        </w:rPr>
      </w:pPr>
      <w:r w:rsidRPr="00FB1EC7">
        <w:rPr>
          <w:rFonts w:ascii="GHEA Grapalat" w:hAnsi="GHEA Grapalat"/>
          <w:b/>
          <w:bCs/>
          <w:iCs/>
          <w:color w:val="000000"/>
          <w:sz w:val="22"/>
          <w:szCs w:val="22"/>
        </w:rPr>
        <w:t>ՊԱՅՄԱՆԱԳՐԻ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ԿԱՄ</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ԴՐԱ</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ՄԱՍԻ</w:t>
      </w:r>
      <w:r w:rsidRPr="00FB1EC7">
        <w:rPr>
          <w:rFonts w:ascii="GHEA Grapalat" w:hAnsi="GHEA Grapalat"/>
          <w:b/>
          <w:bCs/>
          <w:iCs/>
          <w:color w:val="000000"/>
          <w:sz w:val="22"/>
          <w:szCs w:val="22"/>
          <w:lang w:val="pt-BR"/>
        </w:rPr>
        <w:t xml:space="preserve"> ԿԱՏԱՐՄԱՆ ԱՐԴՅՈՒՆՔՆԵՐԻ </w:t>
      </w:r>
    </w:p>
    <w:p w14:paraId="5EC05A7B" w14:textId="77777777" w:rsidR="00F02279" w:rsidRPr="00FB1EC7" w:rsidRDefault="00F02279" w:rsidP="00F02279">
      <w:pPr>
        <w:ind w:firstLine="375"/>
        <w:jc w:val="center"/>
        <w:rPr>
          <w:rFonts w:ascii="Arial Unicode" w:hAnsi="Arial Unicode"/>
          <w:iCs/>
          <w:color w:val="000000"/>
          <w:sz w:val="22"/>
          <w:szCs w:val="22"/>
          <w:lang w:val="pt-BR"/>
        </w:rPr>
      </w:pPr>
      <w:r w:rsidRPr="00FB1EC7">
        <w:rPr>
          <w:rFonts w:ascii="GHEA Grapalat" w:hAnsi="GHEA Grapalat"/>
          <w:b/>
          <w:bCs/>
          <w:iCs/>
          <w:color w:val="000000"/>
          <w:sz w:val="22"/>
          <w:szCs w:val="22"/>
        </w:rPr>
        <w:t>ՀԱՆՁՆՄԱՆ</w:t>
      </w:r>
      <w:r w:rsidRPr="00FB1EC7">
        <w:rPr>
          <w:rFonts w:ascii="GHEA Grapalat" w:hAnsi="GHEA Grapalat"/>
          <w:b/>
          <w:bCs/>
          <w:iCs/>
          <w:color w:val="000000"/>
          <w:sz w:val="22"/>
          <w:szCs w:val="22"/>
          <w:lang w:val="pt-BR"/>
        </w:rPr>
        <w:t>-</w:t>
      </w:r>
      <w:r w:rsidRPr="00FB1EC7">
        <w:rPr>
          <w:rFonts w:ascii="GHEA Grapalat" w:hAnsi="GHEA Grapalat"/>
          <w:b/>
          <w:bCs/>
          <w:iCs/>
          <w:color w:val="000000"/>
          <w:sz w:val="22"/>
          <w:szCs w:val="22"/>
        </w:rPr>
        <w:t>ԸՆԴՈՒՆՄԱՆ</w:t>
      </w:r>
    </w:p>
    <w:p w14:paraId="145C186C" w14:textId="77777777" w:rsidR="00F02279" w:rsidRPr="00FB1EC7" w:rsidRDefault="00F02279" w:rsidP="00F02279">
      <w:pPr>
        <w:pStyle w:val="a3"/>
        <w:spacing w:line="240" w:lineRule="auto"/>
        <w:ind w:firstLine="0"/>
        <w:jc w:val="center"/>
        <w:rPr>
          <w:b/>
          <w:bCs/>
          <w:iCs/>
          <w:lang w:val="es-ES"/>
        </w:rPr>
      </w:pPr>
    </w:p>
    <w:p w14:paraId="2C21A4C1" w14:textId="77777777" w:rsidR="00F02279" w:rsidRPr="00FB1EC7" w:rsidRDefault="00F02279" w:rsidP="00F02279">
      <w:pPr>
        <w:pStyle w:val="a3"/>
        <w:spacing w:line="240" w:lineRule="auto"/>
        <w:ind w:firstLine="540"/>
        <w:rPr>
          <w:iCs/>
          <w:lang w:val="es-ES"/>
        </w:rPr>
      </w:pPr>
      <w:r w:rsidRPr="00FB1EC7">
        <w:rPr>
          <w:rFonts w:ascii="GHEA Grapalat" w:hAnsi="GHEA Grapalat"/>
          <w:color w:val="000000"/>
          <w:sz w:val="21"/>
          <w:szCs w:val="21"/>
          <w:lang w:val="es-ES" w:eastAsia="ru-RU"/>
        </w:rPr>
        <w:t>«      » «              »</w:t>
      </w:r>
      <w:r w:rsidRPr="00FB1EC7">
        <w:rPr>
          <w:iCs/>
          <w:lang w:val="es-ES"/>
        </w:rPr>
        <w:t xml:space="preserve">  </w:t>
      </w:r>
      <w:r w:rsidRPr="00FB1EC7">
        <w:rPr>
          <w:rFonts w:ascii="GHEA Grapalat" w:hAnsi="GHEA Grapalat"/>
          <w:color w:val="000000"/>
          <w:sz w:val="21"/>
          <w:szCs w:val="21"/>
          <w:lang w:val="es-ES" w:eastAsia="ru-RU"/>
        </w:rPr>
        <w:t xml:space="preserve">20    </w:t>
      </w:r>
      <w:r w:rsidRPr="00FB1EC7">
        <w:rPr>
          <w:rFonts w:ascii="GHEA Grapalat" w:hAnsi="GHEA Grapalat"/>
          <w:color w:val="000000"/>
          <w:sz w:val="21"/>
          <w:szCs w:val="21"/>
          <w:lang w:eastAsia="ru-RU"/>
        </w:rPr>
        <w:t>թ</w:t>
      </w:r>
      <w:r w:rsidRPr="00FB1EC7">
        <w:rPr>
          <w:rFonts w:ascii="GHEA Grapalat" w:hAnsi="GHEA Grapalat"/>
          <w:color w:val="000000"/>
          <w:sz w:val="21"/>
          <w:szCs w:val="21"/>
          <w:lang w:val="es-ES" w:eastAsia="ru-RU"/>
        </w:rPr>
        <w:t>.</w:t>
      </w:r>
    </w:p>
    <w:p w14:paraId="21BA3876" w14:textId="77777777" w:rsidR="00F02279" w:rsidRPr="00FB1EC7" w:rsidRDefault="00F02279" w:rsidP="00F02279">
      <w:pPr>
        <w:pStyle w:val="a3"/>
        <w:spacing w:line="240" w:lineRule="auto"/>
        <w:ind w:firstLine="0"/>
        <w:rPr>
          <w:iCs/>
          <w:lang w:val="es-ES"/>
        </w:rPr>
      </w:pPr>
    </w:p>
    <w:p w14:paraId="0014D120" w14:textId="77777777" w:rsidR="00F02279" w:rsidRPr="00FB1EC7" w:rsidRDefault="00F02279" w:rsidP="00F02279">
      <w:pPr>
        <w:pStyle w:val="af4"/>
        <w:spacing w:before="0" w:beforeAutospacing="0" w:after="0" w:afterAutospacing="0"/>
        <w:rPr>
          <w:rFonts w:ascii="GHEA Grapalat" w:hAnsi="GHEA Grapalat"/>
          <w:color w:val="000000"/>
          <w:sz w:val="21"/>
          <w:szCs w:val="21"/>
          <w:lang w:val="es-ES"/>
        </w:rPr>
      </w:pP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այսուհետ</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Պայմանագիր</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անվանումը</w:t>
      </w:r>
      <w:r w:rsidRPr="00FB1EC7">
        <w:rPr>
          <w:rFonts w:ascii="GHEA Grapalat" w:hAnsi="GHEA Grapalat"/>
          <w:color w:val="000000"/>
          <w:sz w:val="21"/>
          <w:szCs w:val="21"/>
          <w:lang w:val="es-ES"/>
        </w:rPr>
        <w:t>` ____________________________________________________________________________________________</w:t>
      </w:r>
    </w:p>
    <w:p w14:paraId="39A76C54" w14:textId="77777777" w:rsidR="00F02279" w:rsidRPr="00FB1EC7" w:rsidRDefault="00F02279" w:rsidP="00F02279">
      <w:pPr>
        <w:pStyle w:val="af4"/>
        <w:spacing w:before="0" w:beforeAutospacing="0" w:after="0" w:afterAutospacing="0"/>
        <w:rPr>
          <w:rFonts w:ascii="GHEA Grapalat" w:hAnsi="GHEA Grapalat"/>
          <w:color w:val="000000"/>
          <w:sz w:val="21"/>
          <w:szCs w:val="21"/>
          <w:lang w:val="es-ES"/>
        </w:rPr>
      </w:pPr>
      <w:proofErr w:type="gramStart"/>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կնքման</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ամսաթիվը</w:t>
      </w:r>
      <w:r w:rsidRPr="00FB1EC7">
        <w:rPr>
          <w:rFonts w:ascii="GHEA Grapalat" w:hAnsi="GHEA Grapalat"/>
          <w:color w:val="000000"/>
          <w:sz w:val="21"/>
          <w:szCs w:val="21"/>
          <w:lang w:val="es-ES"/>
        </w:rPr>
        <w:t xml:space="preserve">` «____» «__________________» 20 </w:t>
      </w:r>
      <w:r w:rsidRPr="00FB1EC7">
        <w:rPr>
          <w:rFonts w:ascii="GHEA Grapalat" w:hAnsi="GHEA Grapalat"/>
          <w:color w:val="000000"/>
          <w:sz w:val="21"/>
          <w:szCs w:val="21"/>
        </w:rPr>
        <w:t>թ</w:t>
      </w:r>
      <w:r w:rsidRPr="00FB1EC7">
        <w:rPr>
          <w:rFonts w:ascii="GHEA Grapalat" w:hAnsi="GHEA Grapalat"/>
          <w:color w:val="000000"/>
          <w:sz w:val="21"/>
          <w:szCs w:val="21"/>
          <w:lang w:val="es-ES"/>
        </w:rPr>
        <w:t>.</w:t>
      </w:r>
      <w:proofErr w:type="gramEnd"/>
    </w:p>
    <w:p w14:paraId="66F392BA" w14:textId="77777777" w:rsidR="00F02279" w:rsidRPr="00FB1EC7" w:rsidRDefault="00F02279" w:rsidP="00F02279">
      <w:pPr>
        <w:pStyle w:val="af4"/>
        <w:spacing w:before="0" w:beforeAutospacing="0" w:after="0" w:afterAutospacing="0"/>
        <w:rPr>
          <w:rFonts w:ascii="GHEA Grapalat" w:hAnsi="GHEA Grapalat"/>
          <w:color w:val="000000"/>
          <w:sz w:val="21"/>
          <w:szCs w:val="21"/>
          <w:lang w:val="es-ES"/>
        </w:rPr>
      </w:pP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համարը</w:t>
      </w:r>
      <w:r w:rsidRPr="00FB1EC7">
        <w:rPr>
          <w:rFonts w:ascii="GHEA Grapalat" w:hAnsi="GHEA Grapalat"/>
          <w:color w:val="000000"/>
          <w:sz w:val="21"/>
          <w:szCs w:val="21"/>
          <w:lang w:val="es-ES"/>
        </w:rPr>
        <w:t>`    __________</w:t>
      </w:r>
    </w:p>
    <w:p w14:paraId="2950EA99" w14:textId="77777777" w:rsidR="00F02279" w:rsidRPr="00FB1EC7" w:rsidRDefault="00F02279" w:rsidP="00F02279">
      <w:pPr>
        <w:jc w:val="both"/>
        <w:rPr>
          <w:rFonts w:ascii="GHEA Grapalat" w:hAnsi="GHEA Grapalat" w:cs="Sylfaen"/>
          <w:iCs/>
          <w:lang w:val="es-ES"/>
        </w:rPr>
      </w:pPr>
      <w:proofErr w:type="gramStart"/>
      <w:r w:rsidRPr="00FB1EC7">
        <w:rPr>
          <w:rFonts w:ascii="GHEA Grapalat" w:hAnsi="GHEA Grapalat"/>
          <w:iCs/>
          <w:color w:val="000000"/>
          <w:sz w:val="21"/>
          <w:szCs w:val="21"/>
        </w:rPr>
        <w:t>Պատվիրատուն</w:t>
      </w:r>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և</w:t>
      </w:r>
      <w:proofErr w:type="gramEnd"/>
      <w:r w:rsidRPr="00FB1EC7">
        <w:rPr>
          <w:rFonts w:ascii="GHEA Grapalat" w:hAnsi="GHEA Grapalat"/>
          <w:iCs/>
          <w:color w:val="000000"/>
          <w:sz w:val="21"/>
          <w:szCs w:val="21"/>
          <w:lang w:val="es-ES"/>
        </w:rPr>
        <w:t xml:space="preserve">  </w:t>
      </w: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կողմը՝</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հիմք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ընդունելով</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պայմանագրի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կատարման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վերաբերյալ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20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թ. դուրս գրված </w:t>
      </w:r>
      <w:r w:rsidRPr="00FB1EC7">
        <w:rPr>
          <w:rFonts w:ascii="GHEA Grapalat" w:hAnsi="GHEA Grapalat"/>
          <w:color w:val="000000"/>
          <w:sz w:val="21"/>
          <w:szCs w:val="21"/>
          <w:lang w:val="es-ES"/>
        </w:rPr>
        <w:t xml:space="preserve">N ___   </w:t>
      </w:r>
      <w:r w:rsidRPr="00FB1EC7">
        <w:rPr>
          <w:rFonts w:ascii="GHEA Grapalat" w:hAnsi="GHEA Grapalat"/>
          <w:color w:val="000000"/>
          <w:sz w:val="21"/>
          <w:szCs w:val="21"/>
          <w:lang w:val="hy-AM"/>
        </w:rPr>
        <w:t xml:space="preserve">հաշիվ ապրանքագիրը, </w:t>
      </w:r>
      <w:r w:rsidRPr="00FB1EC7">
        <w:rPr>
          <w:rFonts w:ascii="GHEA Grapalat" w:hAnsi="GHEA Grapalat"/>
          <w:color w:val="000000"/>
          <w:sz w:val="21"/>
          <w:szCs w:val="21"/>
          <w:lang w:val="es-ES"/>
        </w:rPr>
        <w:t>կազմեցին սույն արձանագրությունը հետևյալի մասին.</w:t>
      </w:r>
    </w:p>
    <w:p w14:paraId="2044C12E" w14:textId="77777777" w:rsidR="00F02279" w:rsidRPr="00FB1EC7" w:rsidRDefault="00F02279" w:rsidP="00F02279">
      <w:pPr>
        <w:jc w:val="both"/>
        <w:rPr>
          <w:rFonts w:ascii="GHEA Grapalat" w:hAnsi="GHEA Grapalat"/>
          <w:iCs/>
          <w:color w:val="000000"/>
          <w:sz w:val="21"/>
          <w:szCs w:val="21"/>
          <w:lang w:val="hy-AM"/>
        </w:rPr>
      </w:pPr>
      <w:r w:rsidRPr="00FB1EC7">
        <w:rPr>
          <w:rFonts w:ascii="GHEA Grapalat" w:hAnsi="GHEA Grapalat"/>
          <w:iCs/>
          <w:color w:val="000000"/>
          <w:sz w:val="21"/>
          <w:szCs w:val="21"/>
        </w:rPr>
        <w:t>Պայմանագրի</w:t>
      </w:r>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շրջանակներում</w:t>
      </w:r>
      <w:r w:rsidRPr="00FB1EC7">
        <w:rPr>
          <w:rFonts w:ascii="GHEA Grapalat" w:hAnsi="GHEA Grapalat"/>
          <w:iCs/>
          <w:color w:val="000000"/>
          <w:sz w:val="21"/>
          <w:szCs w:val="21"/>
          <w:lang w:val="es-ES"/>
        </w:rPr>
        <w:t xml:space="preserve"> </w:t>
      </w:r>
      <w:r w:rsidRPr="00FB1EC7">
        <w:rPr>
          <w:rFonts w:ascii="GHEA Grapalat" w:hAnsi="GHEA Grapalat"/>
          <w:iCs/>
          <w:snapToGrid w:val="0"/>
          <w:color w:val="000000"/>
          <w:sz w:val="21"/>
          <w:szCs w:val="21"/>
          <w:lang w:val="es-ES"/>
        </w:rPr>
        <w:t xml:space="preserve">Պայմանագրի </w:t>
      </w:r>
      <w:proofErr w:type="gramStart"/>
      <w:r w:rsidRPr="00FB1EC7">
        <w:rPr>
          <w:rFonts w:ascii="GHEA Grapalat" w:hAnsi="GHEA Grapalat"/>
          <w:iCs/>
          <w:snapToGrid w:val="0"/>
          <w:color w:val="000000"/>
          <w:sz w:val="21"/>
          <w:szCs w:val="21"/>
          <w:lang w:val="es-ES"/>
        </w:rPr>
        <w:t>կողմը  կատարել</w:t>
      </w:r>
      <w:proofErr w:type="gramEnd"/>
      <w:r w:rsidRPr="00FB1EC7">
        <w:rPr>
          <w:rFonts w:ascii="GHEA Grapalat" w:hAnsi="GHEA Grapalat"/>
          <w:iCs/>
          <w:color w:val="000000"/>
          <w:sz w:val="21"/>
          <w:szCs w:val="21"/>
          <w:lang w:val="es-ES"/>
        </w:rPr>
        <w:t xml:space="preserve"> է հետևյալ աշխատանքները</w:t>
      </w:r>
      <w:r w:rsidRPr="00FB1EC7">
        <w:rPr>
          <w:rFonts w:ascii="GHEA Grapalat" w:hAnsi="GHEA Grapalat"/>
          <w:iCs/>
          <w:color w:val="000000"/>
          <w:sz w:val="21"/>
          <w:szCs w:val="21"/>
        </w:rPr>
        <w:t>՝</w:t>
      </w:r>
    </w:p>
    <w:p w14:paraId="08B3D423" w14:textId="77777777" w:rsidR="00F02279" w:rsidRPr="00FB1EC7"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FB1EC7" w14:paraId="4FEAA96E" w14:textId="77777777" w:rsidTr="00545BDE">
        <w:trPr>
          <w:jc w:val="right"/>
        </w:trPr>
        <w:tc>
          <w:tcPr>
            <w:tcW w:w="357" w:type="dxa"/>
            <w:vMerge w:val="restart"/>
            <w:shd w:val="clear" w:color="auto" w:fill="auto"/>
            <w:vAlign w:val="center"/>
          </w:tcPr>
          <w:p w14:paraId="75DDEEB2"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N</w:t>
            </w:r>
          </w:p>
        </w:tc>
        <w:tc>
          <w:tcPr>
            <w:tcW w:w="10348" w:type="dxa"/>
            <w:gridSpan w:val="8"/>
            <w:shd w:val="clear" w:color="auto" w:fill="auto"/>
            <w:vAlign w:val="center"/>
          </w:tcPr>
          <w:p w14:paraId="5E1B1467" w14:textId="77777777" w:rsidR="00F02279" w:rsidRPr="00FB1EC7"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FB1EC7">
              <w:rPr>
                <w:rFonts w:ascii="GHEA Grapalat" w:hAnsi="GHEA Grapalat" w:cs="Sylfaen"/>
                <w:sz w:val="18"/>
                <w:szCs w:val="18"/>
              </w:rPr>
              <w:t>Կատարված</w:t>
            </w:r>
            <w:r w:rsidRPr="00FB1EC7">
              <w:rPr>
                <w:rFonts w:ascii="GHEA Grapalat" w:hAnsi="GHEA Grapalat" w:cs="Courier New"/>
                <w:sz w:val="18"/>
                <w:szCs w:val="18"/>
              </w:rPr>
              <w:t xml:space="preserve"> </w:t>
            </w:r>
            <w:r w:rsidRPr="00FB1EC7">
              <w:rPr>
                <w:rFonts w:ascii="GHEA Grapalat" w:hAnsi="GHEA Grapalat" w:cs="Sylfaen"/>
                <w:sz w:val="18"/>
                <w:szCs w:val="18"/>
              </w:rPr>
              <w:t>աշխատանքների</w:t>
            </w:r>
          </w:p>
        </w:tc>
      </w:tr>
      <w:tr w:rsidR="00F02279" w:rsidRPr="00FB1EC7" w14:paraId="07292EE1" w14:textId="77777777" w:rsidTr="00545BDE">
        <w:trPr>
          <w:jc w:val="right"/>
        </w:trPr>
        <w:tc>
          <w:tcPr>
            <w:tcW w:w="357" w:type="dxa"/>
            <w:vMerge/>
            <w:shd w:val="clear" w:color="auto" w:fill="auto"/>
          </w:tcPr>
          <w:p w14:paraId="7872BE05"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4F0B695"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անվանումը</w:t>
            </w:r>
          </w:p>
        </w:tc>
        <w:tc>
          <w:tcPr>
            <w:tcW w:w="1440" w:type="dxa"/>
            <w:vMerge w:val="restart"/>
            <w:shd w:val="clear" w:color="auto" w:fill="auto"/>
            <w:vAlign w:val="center"/>
          </w:tcPr>
          <w:p w14:paraId="01995A35"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3266231"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քանակական ցուցանիշը</w:t>
            </w:r>
          </w:p>
        </w:tc>
        <w:tc>
          <w:tcPr>
            <w:tcW w:w="2976" w:type="dxa"/>
            <w:gridSpan w:val="2"/>
            <w:shd w:val="clear" w:color="auto" w:fill="auto"/>
            <w:vAlign w:val="center"/>
          </w:tcPr>
          <w:p w14:paraId="2291E1D2"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կատարման ժամկետը</w:t>
            </w:r>
          </w:p>
        </w:tc>
        <w:tc>
          <w:tcPr>
            <w:tcW w:w="1168" w:type="dxa"/>
            <w:vMerge w:val="restart"/>
            <w:shd w:val="clear" w:color="auto" w:fill="auto"/>
            <w:vAlign w:val="center"/>
          </w:tcPr>
          <w:p w14:paraId="51910995"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429803B"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Վճարման ժամկետը /ըստ վճարման ժամանակացույցի/</w:t>
            </w:r>
          </w:p>
        </w:tc>
      </w:tr>
      <w:tr w:rsidR="00F02279" w:rsidRPr="00FB1EC7"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6F9AE56"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1DB7B"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36DC70B"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5799DCD"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5A7B323"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D9034B0" w14:textId="77777777" w:rsidR="00F02279" w:rsidRPr="00FB1EC7" w:rsidRDefault="00F02279" w:rsidP="00545BDE">
            <w:pPr>
              <w:pStyle w:val="af4"/>
              <w:spacing w:before="0" w:beforeAutospacing="0" w:after="0" w:afterAutospacing="0"/>
              <w:jc w:val="center"/>
              <w:rPr>
                <w:rFonts w:ascii="GHEA Grapalat" w:hAnsi="GHEA Grapalat"/>
                <w:sz w:val="18"/>
                <w:szCs w:val="18"/>
              </w:rPr>
            </w:pPr>
            <w:r w:rsidRPr="00FB1EC7">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041F7CA"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DCBCE89"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r>
      <w:tr w:rsidR="00F02279" w:rsidRPr="00FB1EC7" w14:paraId="32BE5277" w14:textId="77777777" w:rsidTr="00545BDE">
        <w:trPr>
          <w:jc w:val="right"/>
        </w:trPr>
        <w:tc>
          <w:tcPr>
            <w:tcW w:w="357" w:type="dxa"/>
            <w:shd w:val="clear" w:color="auto" w:fill="auto"/>
            <w:vAlign w:val="center"/>
          </w:tcPr>
          <w:p w14:paraId="159D71B0"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41F2715"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A2B28AB"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4C4125E"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018FB8"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3F34B27"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796F1AF"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4C28A3C"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263DFA76" w14:textId="77777777" w:rsidR="00F02279" w:rsidRPr="00FB1EC7" w:rsidRDefault="00F02279" w:rsidP="00545BDE">
            <w:pPr>
              <w:pStyle w:val="af4"/>
              <w:spacing w:before="0" w:beforeAutospacing="0" w:after="0" w:afterAutospacing="0"/>
              <w:jc w:val="center"/>
              <w:rPr>
                <w:rFonts w:ascii="GHEA Grapalat" w:hAnsi="GHEA Grapalat"/>
                <w:sz w:val="18"/>
                <w:szCs w:val="18"/>
              </w:rPr>
            </w:pPr>
          </w:p>
        </w:tc>
      </w:tr>
      <w:tr w:rsidR="00F02279" w:rsidRPr="00FB1EC7" w14:paraId="43380F66" w14:textId="77777777" w:rsidTr="00545BDE">
        <w:trPr>
          <w:jc w:val="right"/>
        </w:trPr>
        <w:tc>
          <w:tcPr>
            <w:tcW w:w="357" w:type="dxa"/>
            <w:shd w:val="clear" w:color="auto" w:fill="auto"/>
          </w:tcPr>
          <w:p w14:paraId="4A6E71A7" w14:textId="77777777" w:rsidR="00F02279" w:rsidRPr="00FB1EC7"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0A0AE605" w14:textId="77777777" w:rsidR="00F02279" w:rsidRPr="00FB1EC7"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5F26F2D4" w14:textId="77777777" w:rsidR="00F02279" w:rsidRPr="00FB1EC7"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743EA4E0" w14:textId="77777777" w:rsidR="00F02279" w:rsidRPr="00FB1EC7"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22481ADD" w14:textId="77777777" w:rsidR="00F02279" w:rsidRPr="00FB1EC7"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33B62EE" w14:textId="77777777" w:rsidR="00F02279" w:rsidRPr="00FB1EC7"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584F2BB6" w14:textId="77777777" w:rsidR="00F02279" w:rsidRPr="00FB1EC7"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704CCA7E" w14:textId="77777777" w:rsidR="00F02279" w:rsidRPr="00FB1EC7"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4D013AC2" w14:textId="77777777" w:rsidR="00F02279" w:rsidRPr="00FB1EC7" w:rsidRDefault="00F02279" w:rsidP="00545BDE">
            <w:pPr>
              <w:pStyle w:val="af4"/>
              <w:spacing w:before="0" w:beforeAutospacing="0" w:after="0" w:afterAutospacing="0"/>
              <w:jc w:val="center"/>
              <w:rPr>
                <w:rFonts w:ascii="GHEA Grapalat" w:hAnsi="GHEA Grapalat"/>
              </w:rPr>
            </w:pPr>
          </w:p>
        </w:tc>
      </w:tr>
    </w:tbl>
    <w:p w14:paraId="58B39D9C" w14:textId="77777777" w:rsidR="00F02279" w:rsidRPr="00FB1EC7" w:rsidRDefault="00F02279" w:rsidP="00F02279">
      <w:pPr>
        <w:ind w:firstLine="375"/>
        <w:jc w:val="both"/>
        <w:rPr>
          <w:rFonts w:ascii="Arial" w:hAnsi="Arial" w:cs="Arial"/>
          <w:iCs/>
          <w:color w:val="000000"/>
          <w:sz w:val="21"/>
          <w:szCs w:val="21"/>
          <w:lang w:val="es-ES"/>
        </w:rPr>
      </w:pPr>
      <w:r w:rsidRPr="00FB1EC7">
        <w:rPr>
          <w:rFonts w:ascii="Arial" w:hAnsi="Arial" w:cs="Arial"/>
          <w:iCs/>
          <w:color w:val="000000"/>
          <w:sz w:val="21"/>
          <w:szCs w:val="21"/>
          <w:lang w:val="es-ES"/>
        </w:rPr>
        <w:t> </w:t>
      </w:r>
    </w:p>
    <w:p w14:paraId="7DB2568A" w14:textId="77777777" w:rsidR="00F02279" w:rsidRPr="00FB1EC7" w:rsidRDefault="00F02279" w:rsidP="00F02279">
      <w:pPr>
        <w:ind w:firstLine="375"/>
        <w:jc w:val="both"/>
        <w:rPr>
          <w:rFonts w:ascii="GHEA Grapalat" w:hAnsi="GHEA Grapalat"/>
          <w:iCs/>
          <w:snapToGrid w:val="0"/>
          <w:color w:val="000000"/>
          <w:sz w:val="21"/>
          <w:szCs w:val="21"/>
          <w:lang w:val="es-ES"/>
        </w:rPr>
      </w:pPr>
      <w:r w:rsidRPr="00FB1EC7">
        <w:rPr>
          <w:rFonts w:ascii="Arial" w:hAnsi="Arial" w:cs="Arial"/>
          <w:iCs/>
          <w:color w:val="000000"/>
          <w:sz w:val="21"/>
          <w:szCs w:val="21"/>
          <w:lang w:val="es-ES"/>
        </w:rPr>
        <w:t> </w:t>
      </w:r>
      <w:r w:rsidRPr="00FB1EC7">
        <w:rPr>
          <w:rFonts w:ascii="GHEA Grapalat" w:hAnsi="GHEA Grapalat"/>
          <w:iCs/>
          <w:snapToGrid w:val="0"/>
          <w:color w:val="000000"/>
          <w:sz w:val="21"/>
          <w:szCs w:val="21"/>
          <w:lang w:val="hy-AM"/>
        </w:rPr>
        <w:t xml:space="preserve">Սույն </w:t>
      </w:r>
      <w:r w:rsidRPr="00FB1EC7">
        <w:rPr>
          <w:rFonts w:ascii="GHEA Grapalat" w:hAnsi="GHEA Grapalat"/>
          <w:iCs/>
          <w:snapToGrid w:val="0"/>
          <w:color w:val="000000"/>
          <w:sz w:val="21"/>
          <w:szCs w:val="21"/>
        </w:rPr>
        <w:t>արձանագրության</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երկկողմ</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հաստատման համար հիմք հանդիսացած</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հաշիվ</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ապրանքագիրը</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և</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 xml:space="preserve">դրական </w:t>
      </w:r>
      <w:r w:rsidRPr="00FB1EC7">
        <w:rPr>
          <w:rFonts w:ascii="GHEA Grapalat" w:hAnsi="GHEA Grapalat"/>
          <w:color w:val="000000"/>
          <w:sz w:val="21"/>
          <w:szCs w:val="21"/>
          <w:lang w:val="es-ES"/>
        </w:rPr>
        <w:t>եզրակացությունը</w:t>
      </w:r>
      <w:r w:rsidRPr="00FB1EC7">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3DAEE96A" w14:textId="77777777" w:rsidR="00F02279" w:rsidRPr="00FB1EC7" w:rsidRDefault="00F02279" w:rsidP="00F02279">
      <w:pPr>
        <w:ind w:firstLine="375"/>
        <w:jc w:val="both"/>
        <w:rPr>
          <w:rFonts w:ascii="GHEA Grapalat" w:hAnsi="GHEA Grapalat"/>
          <w:iCs/>
          <w:snapToGrid w:val="0"/>
          <w:color w:val="000000"/>
          <w:sz w:val="21"/>
          <w:szCs w:val="21"/>
          <w:lang w:val="es-ES"/>
        </w:rPr>
      </w:pPr>
    </w:p>
    <w:p w14:paraId="7A3D55F4" w14:textId="77777777" w:rsidR="00F02279" w:rsidRPr="00FB1EC7" w:rsidRDefault="00F02279" w:rsidP="00F02279">
      <w:pPr>
        <w:ind w:firstLine="375"/>
        <w:jc w:val="both"/>
        <w:rPr>
          <w:rFonts w:ascii="GHEA Grapalat" w:hAnsi="GHEA Grapalat"/>
          <w:iCs/>
          <w:snapToGrid w:val="0"/>
          <w:color w:val="000000"/>
          <w:sz w:val="2"/>
          <w:szCs w:val="21"/>
          <w:lang w:val="es-ES"/>
        </w:rPr>
      </w:pPr>
    </w:p>
    <w:p w14:paraId="1E1778AA" w14:textId="77777777" w:rsidR="00F02279" w:rsidRPr="00FB1EC7" w:rsidRDefault="00F02279" w:rsidP="00F02279">
      <w:pPr>
        <w:ind w:firstLine="375"/>
        <w:rPr>
          <w:rFonts w:ascii="GHEA Grapalat" w:hAnsi="GHEA Grapalat"/>
          <w:iCs/>
          <w:snapToGrid w:val="0"/>
          <w:color w:val="000000"/>
          <w:sz w:val="2"/>
          <w:szCs w:val="21"/>
          <w:lang w:val="es-ES"/>
        </w:rPr>
      </w:pPr>
      <w:r w:rsidRPr="00FB1EC7">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FB1EC7" w14:paraId="3B488B0D" w14:textId="77777777" w:rsidTr="00545BDE">
        <w:trPr>
          <w:trHeight w:val="266"/>
          <w:tblCellSpacing w:w="7" w:type="dxa"/>
          <w:jc w:val="center"/>
        </w:trPr>
        <w:tc>
          <w:tcPr>
            <w:tcW w:w="0" w:type="auto"/>
            <w:vAlign w:val="center"/>
          </w:tcPr>
          <w:p w14:paraId="057CD187" w14:textId="77777777" w:rsidR="00F02279" w:rsidRPr="00FB1EC7" w:rsidRDefault="00F02279" w:rsidP="00545BDE">
            <w:pPr>
              <w:jc w:val="center"/>
              <w:rPr>
                <w:rFonts w:ascii="GHEA Grapalat" w:hAnsi="GHEA Grapalat"/>
                <w:iCs/>
                <w:color w:val="000000"/>
                <w:sz w:val="21"/>
                <w:szCs w:val="21"/>
              </w:rPr>
            </w:pPr>
            <w:r w:rsidRPr="00FB1EC7">
              <w:rPr>
                <w:rFonts w:ascii="GHEA Grapalat" w:hAnsi="GHEA Grapalat"/>
                <w:iCs/>
                <w:color w:val="000000"/>
                <w:sz w:val="21"/>
                <w:szCs w:val="21"/>
              </w:rPr>
              <w:t xml:space="preserve">Աշխատանքը հանձնեց </w:t>
            </w:r>
          </w:p>
        </w:tc>
        <w:tc>
          <w:tcPr>
            <w:tcW w:w="0" w:type="auto"/>
            <w:vAlign w:val="center"/>
          </w:tcPr>
          <w:p w14:paraId="207ECB43" w14:textId="77777777" w:rsidR="00F02279" w:rsidRPr="00FB1EC7" w:rsidRDefault="00F02279" w:rsidP="00545BDE">
            <w:pPr>
              <w:jc w:val="center"/>
              <w:rPr>
                <w:rFonts w:ascii="GHEA Grapalat" w:hAnsi="GHEA Grapalat"/>
                <w:iCs/>
                <w:color w:val="000000"/>
                <w:sz w:val="21"/>
                <w:szCs w:val="21"/>
              </w:rPr>
            </w:pPr>
            <w:r w:rsidRPr="00FB1EC7">
              <w:rPr>
                <w:rFonts w:ascii="GHEA Grapalat" w:hAnsi="GHEA Grapalat"/>
                <w:iCs/>
                <w:color w:val="000000"/>
                <w:sz w:val="21"/>
                <w:szCs w:val="21"/>
              </w:rPr>
              <w:t>Աշխատանքը ընդունեց</w:t>
            </w:r>
          </w:p>
        </w:tc>
      </w:tr>
      <w:tr w:rsidR="00F02279" w:rsidRPr="00FB1EC7" w14:paraId="1E1A6676" w14:textId="77777777" w:rsidTr="00545BDE">
        <w:trPr>
          <w:trHeight w:val="473"/>
          <w:tblCellSpacing w:w="7" w:type="dxa"/>
          <w:jc w:val="center"/>
        </w:trPr>
        <w:tc>
          <w:tcPr>
            <w:tcW w:w="0" w:type="auto"/>
            <w:vAlign w:val="center"/>
          </w:tcPr>
          <w:p w14:paraId="690B570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73167132"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 xml:space="preserve">ստորագրություն </w:t>
            </w:r>
          </w:p>
        </w:tc>
        <w:tc>
          <w:tcPr>
            <w:tcW w:w="0" w:type="auto"/>
            <w:vAlign w:val="center"/>
          </w:tcPr>
          <w:p w14:paraId="3F017A35"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36BA249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 xml:space="preserve">ստորագրություն </w:t>
            </w:r>
          </w:p>
        </w:tc>
      </w:tr>
      <w:tr w:rsidR="00F02279" w:rsidRPr="00FB1EC7" w14:paraId="0D366F0A" w14:textId="77777777" w:rsidTr="00545BDE">
        <w:trPr>
          <w:trHeight w:val="503"/>
          <w:tblCellSpacing w:w="7" w:type="dxa"/>
          <w:jc w:val="center"/>
        </w:trPr>
        <w:tc>
          <w:tcPr>
            <w:tcW w:w="0" w:type="auto"/>
            <w:vAlign w:val="center"/>
          </w:tcPr>
          <w:p w14:paraId="75D979C8"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3321E159"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ազգանուն, անուն</w:t>
            </w:r>
          </w:p>
        </w:tc>
        <w:tc>
          <w:tcPr>
            <w:tcW w:w="0" w:type="auto"/>
            <w:vAlign w:val="center"/>
          </w:tcPr>
          <w:p w14:paraId="35CED831"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5B48A6DE"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ազգանուն, անուն</w:t>
            </w:r>
          </w:p>
        </w:tc>
      </w:tr>
      <w:tr w:rsidR="00F02279" w:rsidRPr="00FB1EC7" w14:paraId="5428A902" w14:textId="77777777" w:rsidTr="00545BDE">
        <w:trPr>
          <w:trHeight w:val="281"/>
          <w:tblCellSpacing w:w="7" w:type="dxa"/>
          <w:jc w:val="center"/>
        </w:trPr>
        <w:tc>
          <w:tcPr>
            <w:tcW w:w="0" w:type="auto"/>
            <w:vAlign w:val="center"/>
          </w:tcPr>
          <w:p w14:paraId="7C4E84AE" w14:textId="77777777" w:rsidR="00F02279" w:rsidRPr="00FB1EC7" w:rsidRDefault="00F02279" w:rsidP="00545BDE">
            <w:pPr>
              <w:rPr>
                <w:rFonts w:ascii="GHEA Grapalat" w:hAnsi="GHEA Grapalat"/>
                <w:iCs/>
                <w:color w:val="000000"/>
                <w:sz w:val="21"/>
                <w:szCs w:val="21"/>
              </w:rPr>
            </w:pPr>
            <w:r w:rsidRPr="00FB1EC7">
              <w:rPr>
                <w:rFonts w:ascii="GHEA Grapalat" w:hAnsi="GHEA Grapalat"/>
                <w:iCs/>
                <w:color w:val="000000"/>
                <w:sz w:val="21"/>
                <w:szCs w:val="21"/>
              </w:rPr>
              <w:t xml:space="preserve">                              Կ.Տ.</w:t>
            </w:r>
            <w:r w:rsidRPr="00FB1EC7">
              <w:rPr>
                <w:rFonts w:ascii="Arial" w:hAnsi="Arial" w:cs="Arial"/>
                <w:iCs/>
                <w:color w:val="000000"/>
                <w:sz w:val="21"/>
                <w:szCs w:val="21"/>
              </w:rPr>
              <w:t xml:space="preserve">                                                                                 </w:t>
            </w:r>
          </w:p>
        </w:tc>
        <w:tc>
          <w:tcPr>
            <w:tcW w:w="0" w:type="auto"/>
            <w:vAlign w:val="center"/>
          </w:tcPr>
          <w:p w14:paraId="6B45144C" w14:textId="77777777" w:rsidR="00F02279" w:rsidRPr="00FB1EC7" w:rsidRDefault="00F02279" w:rsidP="00545BDE">
            <w:pPr>
              <w:rPr>
                <w:rFonts w:ascii="GHEA Grapalat" w:hAnsi="GHEA Grapalat"/>
                <w:iCs/>
                <w:color w:val="000000"/>
                <w:sz w:val="21"/>
                <w:szCs w:val="21"/>
              </w:rPr>
            </w:pPr>
            <w:r w:rsidRPr="00FB1EC7">
              <w:rPr>
                <w:rFonts w:ascii="Arial" w:hAnsi="Arial" w:cs="Arial"/>
                <w:iCs/>
                <w:color w:val="000000"/>
                <w:sz w:val="21"/>
                <w:szCs w:val="21"/>
              </w:rPr>
              <w:t xml:space="preserve">                                     </w:t>
            </w:r>
            <w:r w:rsidRPr="00FB1EC7">
              <w:rPr>
                <w:rFonts w:ascii="GHEA Grapalat" w:hAnsi="GHEA Grapalat"/>
                <w:iCs/>
                <w:color w:val="000000"/>
                <w:sz w:val="21"/>
                <w:szCs w:val="21"/>
              </w:rPr>
              <w:t>Կ.Տ.</w:t>
            </w:r>
          </w:p>
        </w:tc>
      </w:tr>
    </w:tbl>
    <w:p w14:paraId="36E8A63E" w14:textId="77777777" w:rsidR="00F02279" w:rsidRPr="00FB1EC7" w:rsidRDefault="00F02279" w:rsidP="00F02279">
      <w:pPr>
        <w:ind w:left="-142" w:firstLine="142"/>
        <w:jc w:val="center"/>
        <w:rPr>
          <w:rFonts w:ascii="GHEA Grapalat" w:hAnsi="GHEA Grapalat" w:cs="Sylfaen"/>
          <w:b/>
        </w:rPr>
      </w:pPr>
    </w:p>
    <w:p w14:paraId="163E5D4F" w14:textId="77777777" w:rsidR="00F02279" w:rsidRPr="00FB1EC7" w:rsidRDefault="00F02279" w:rsidP="00F02279">
      <w:pPr>
        <w:ind w:left="-142" w:firstLine="142"/>
        <w:jc w:val="center"/>
        <w:rPr>
          <w:rFonts w:ascii="GHEA Grapalat" w:hAnsi="GHEA Grapalat" w:cs="Sylfaen"/>
          <w:b/>
        </w:rPr>
      </w:pPr>
    </w:p>
    <w:p w14:paraId="718E6FCB" w14:textId="77777777" w:rsidR="00F02279" w:rsidRPr="00FB1EC7" w:rsidRDefault="00F02279" w:rsidP="00F02279">
      <w:pPr>
        <w:ind w:left="-142" w:firstLine="142"/>
        <w:jc w:val="center"/>
        <w:rPr>
          <w:rFonts w:ascii="GHEA Grapalat" w:hAnsi="GHEA Grapalat" w:cs="Sylfaen"/>
          <w:b/>
        </w:rPr>
      </w:pPr>
    </w:p>
    <w:p w14:paraId="0EA11671"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4.1</w:t>
      </w:r>
    </w:p>
    <w:p w14:paraId="6872574A" w14:textId="77777777" w:rsidR="00B57524" w:rsidRPr="00FB1EC7" w:rsidRDefault="00B57524" w:rsidP="00B57524">
      <w:pPr>
        <w:ind w:firstLine="567"/>
        <w:jc w:val="right"/>
        <w:rPr>
          <w:rFonts w:ascii="GHEA Grapalat" w:hAnsi="GHEA Grapalat" w:cs="Arial"/>
          <w:i/>
          <w:sz w:val="20"/>
          <w:szCs w:val="20"/>
          <w:lang w:val="pt-BR"/>
        </w:rPr>
      </w:pPr>
      <w:r w:rsidRPr="00E00BEA">
        <w:rPr>
          <w:rFonts w:ascii="GHEA Grapalat" w:hAnsi="GHEA Grapalat"/>
          <w:i/>
          <w:sz w:val="20"/>
          <w:szCs w:val="20"/>
          <w:lang w:val="hy-AM"/>
        </w:rPr>
        <w:t>«</w:t>
      </w:r>
      <w:r w:rsidRPr="00FB1EC7">
        <w:rPr>
          <w:rFonts w:ascii="GHEA Grapalat" w:hAnsi="GHEA Grapalat"/>
          <w:i/>
          <w:sz w:val="20"/>
          <w:szCs w:val="20"/>
          <w:lang w:val="pt-BR"/>
        </w:rPr>
        <w:t xml:space="preserve">           </w:t>
      </w:r>
      <w:r w:rsidRPr="00E00BE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58B98D7" w14:textId="147461F2" w:rsidR="00B57524" w:rsidRPr="00FB1EC7" w:rsidRDefault="00FD5570" w:rsidP="00B57524">
      <w:pPr>
        <w:jc w:val="right"/>
        <w:rPr>
          <w:rFonts w:ascii="GHEA Grapalat" w:hAnsi="GHEA Grapalat" w:cs="Arial"/>
          <w:i/>
          <w:sz w:val="20"/>
          <w:szCs w:val="20"/>
          <w:lang w:val="pt-BR"/>
        </w:rPr>
      </w:pPr>
      <w:r w:rsidRPr="00B56C8E">
        <w:rPr>
          <w:rFonts w:ascii="GHEA Grapalat" w:hAnsi="GHEA Grapalat" w:cs="Sylfaen"/>
          <w:i/>
          <w:sz w:val="20"/>
          <w:szCs w:val="20"/>
          <w:lang w:val="pt-BR"/>
        </w:rPr>
        <w:t>«</w:t>
      </w:r>
      <w:r>
        <w:rPr>
          <w:rFonts w:ascii="GHEA Grapalat" w:hAnsi="GHEA Grapalat" w:cs="Sylfaen"/>
          <w:i/>
          <w:sz w:val="20"/>
          <w:szCs w:val="20"/>
          <w:lang w:val="hy-AM"/>
        </w:rPr>
        <w:t>ՔԲԿ</w:t>
      </w:r>
      <w:r>
        <w:rPr>
          <w:rFonts w:ascii="GHEA Grapalat" w:hAnsi="GHEA Grapalat" w:cs="Sylfaen"/>
          <w:i/>
          <w:sz w:val="20"/>
          <w:szCs w:val="20"/>
          <w:lang w:val="pt-BR"/>
        </w:rPr>
        <w:t>-ԳՀԱՇՁԲ-2</w:t>
      </w:r>
      <w:r>
        <w:rPr>
          <w:rFonts w:ascii="GHEA Grapalat" w:hAnsi="GHEA Grapalat" w:cs="Sylfaen"/>
          <w:i/>
          <w:sz w:val="20"/>
          <w:szCs w:val="20"/>
          <w:lang w:val="hy-AM"/>
        </w:rPr>
        <w:t>3/2</w:t>
      </w:r>
      <w:r w:rsidR="000D219F">
        <w:rPr>
          <w:rFonts w:ascii="GHEA Grapalat" w:hAnsi="GHEA Grapalat" w:cs="Sylfaen"/>
          <w:i/>
          <w:sz w:val="20"/>
          <w:szCs w:val="20"/>
          <w:lang w:val="hy-AM"/>
        </w:rPr>
        <w:t>7</w:t>
      </w:r>
      <w:r w:rsidRPr="00B56C8E">
        <w:rPr>
          <w:rFonts w:ascii="GHEA Grapalat" w:hAnsi="GHEA Grapalat" w:cs="Sylfaen"/>
          <w:i/>
          <w:sz w:val="20"/>
          <w:szCs w:val="20"/>
          <w:lang w:val="pt-BR"/>
        </w:rPr>
        <w:t>»</w:t>
      </w:r>
      <w:r>
        <w:rPr>
          <w:rFonts w:ascii="GHEA Grapalat" w:hAnsi="GHEA Grapalat" w:cs="Sylfaen"/>
          <w:i/>
          <w:sz w:val="20"/>
          <w:szCs w:val="20"/>
          <w:lang w:val="hy-AM"/>
        </w:rPr>
        <w:t xml:space="preserve"> </w:t>
      </w:r>
      <w:r w:rsidR="00B57524" w:rsidRPr="00FB1EC7">
        <w:rPr>
          <w:rFonts w:ascii="GHEA Grapalat" w:hAnsi="GHEA Grapalat" w:cs="Sylfaen"/>
          <w:i/>
          <w:sz w:val="20"/>
          <w:szCs w:val="20"/>
          <w:lang w:val="pt-BR"/>
        </w:rPr>
        <w:t>ծածկագրով պայմանագրի</w:t>
      </w:r>
    </w:p>
    <w:p w14:paraId="5773133F" w14:textId="77777777" w:rsidR="00B57524" w:rsidRPr="00FB1EC7" w:rsidRDefault="00B57524" w:rsidP="00B57524">
      <w:pPr>
        <w:tabs>
          <w:tab w:val="left" w:pos="9540"/>
        </w:tabs>
        <w:rPr>
          <w:rFonts w:ascii="GHEA Grapalat" w:hAnsi="GHEA Grapalat"/>
          <w:sz w:val="20"/>
          <w:lang w:val="pt-BR"/>
        </w:rPr>
      </w:pPr>
    </w:p>
    <w:p w14:paraId="03890726" w14:textId="77777777" w:rsidR="00F02279" w:rsidRPr="00294CEC"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294CEC" w:rsidRDefault="00F02279" w:rsidP="00F02279">
      <w:pPr>
        <w:tabs>
          <w:tab w:val="left" w:pos="360"/>
          <w:tab w:val="left" w:pos="540"/>
        </w:tabs>
        <w:jc w:val="center"/>
        <w:rPr>
          <w:rFonts w:ascii="Sylfaen" w:hAnsi="Sylfaen" w:cs="Sylfaen"/>
          <w:b/>
          <w:bCs/>
          <w:lang w:val="pt-BR"/>
        </w:rPr>
      </w:pPr>
    </w:p>
    <w:p w14:paraId="57269913" w14:textId="77777777" w:rsidR="00F02279" w:rsidRPr="00294CEC" w:rsidRDefault="00F02279" w:rsidP="00F02279">
      <w:pPr>
        <w:tabs>
          <w:tab w:val="left" w:pos="360"/>
          <w:tab w:val="left" w:pos="540"/>
        </w:tabs>
        <w:rPr>
          <w:rFonts w:ascii="GHEA Grapalat" w:hAnsi="GHEA Grapalat" w:cs="Sylfaen"/>
          <w:sz w:val="22"/>
          <w:szCs w:val="22"/>
          <w:lang w:val="pt-BR"/>
        </w:rPr>
      </w:pPr>
    </w:p>
    <w:p w14:paraId="7ECB578C" w14:textId="77777777" w:rsidR="00F02279" w:rsidRPr="007118F5"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FB1EC7">
        <w:rPr>
          <w:rFonts w:ascii="GHEA Grapalat" w:hAnsi="GHEA Grapalat" w:cs="Sylfaen"/>
          <w:bCs/>
          <w:sz w:val="18"/>
          <w:szCs w:val="18"/>
        </w:rPr>
        <w:t>ԱԿՏ</w:t>
      </w:r>
      <w:r w:rsidRPr="007118F5">
        <w:rPr>
          <w:rFonts w:ascii="GHEA Grapalat" w:hAnsi="GHEA Grapalat" w:cs="Sylfaen"/>
          <w:bCs/>
          <w:sz w:val="18"/>
          <w:szCs w:val="18"/>
          <w:lang w:val="pt-BR"/>
        </w:rPr>
        <w:t xml:space="preserve">  N</w:t>
      </w:r>
      <w:proofErr w:type="gramEnd"/>
      <w:r w:rsidRPr="007118F5">
        <w:rPr>
          <w:rFonts w:ascii="GHEA Grapalat" w:hAnsi="GHEA Grapalat" w:cs="Sylfaen"/>
          <w:bCs/>
          <w:sz w:val="18"/>
          <w:szCs w:val="18"/>
          <w:lang w:val="pt-BR"/>
        </w:rPr>
        <w:t xml:space="preserve">    </w:t>
      </w:r>
    </w:p>
    <w:p w14:paraId="59EA9A68" w14:textId="77777777" w:rsidR="00F02279" w:rsidRPr="007118F5"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gramStart"/>
      <w:r w:rsidRPr="00FB1EC7">
        <w:rPr>
          <w:rFonts w:ascii="GHEA Grapalat" w:hAnsi="GHEA Grapalat" w:cs="Sylfaen"/>
          <w:bCs/>
          <w:sz w:val="18"/>
          <w:szCs w:val="18"/>
        </w:rPr>
        <w:t>պայմանագրի</w:t>
      </w:r>
      <w:proofErr w:type="gramEnd"/>
      <w:r w:rsidRPr="007118F5">
        <w:rPr>
          <w:rFonts w:ascii="GHEA Grapalat" w:hAnsi="GHEA Grapalat" w:cs="Sylfaen"/>
          <w:bCs/>
          <w:sz w:val="18"/>
          <w:szCs w:val="18"/>
          <w:lang w:val="pt-BR"/>
        </w:rPr>
        <w:t xml:space="preserve"> </w:t>
      </w:r>
      <w:r w:rsidRPr="00FB1EC7">
        <w:rPr>
          <w:rFonts w:ascii="GHEA Grapalat" w:hAnsi="GHEA Grapalat" w:cs="Sylfaen"/>
          <w:bCs/>
          <w:sz w:val="18"/>
          <w:szCs w:val="18"/>
        </w:rPr>
        <w:t>արդյունքը</w:t>
      </w:r>
      <w:r w:rsidRPr="007118F5">
        <w:rPr>
          <w:rFonts w:ascii="GHEA Grapalat" w:hAnsi="GHEA Grapalat" w:cs="Sylfaen"/>
          <w:bCs/>
          <w:sz w:val="18"/>
          <w:szCs w:val="18"/>
          <w:lang w:val="pt-BR"/>
        </w:rPr>
        <w:t xml:space="preserve"> </w:t>
      </w:r>
      <w:r w:rsidRPr="00FB1EC7">
        <w:rPr>
          <w:rFonts w:ascii="GHEA Grapalat" w:hAnsi="GHEA Grapalat" w:cs="Sylfaen"/>
          <w:bCs/>
          <w:sz w:val="18"/>
          <w:szCs w:val="18"/>
        </w:rPr>
        <w:t>Պատվիրատուին</w:t>
      </w:r>
      <w:r w:rsidRPr="007118F5">
        <w:rPr>
          <w:rFonts w:ascii="GHEA Grapalat" w:hAnsi="GHEA Grapalat" w:cs="Sylfaen"/>
          <w:bCs/>
          <w:sz w:val="18"/>
          <w:szCs w:val="18"/>
          <w:lang w:val="pt-BR"/>
        </w:rPr>
        <w:t xml:space="preserve"> </w:t>
      </w:r>
      <w:r w:rsidRPr="00FB1EC7">
        <w:rPr>
          <w:rFonts w:ascii="GHEA Grapalat" w:hAnsi="GHEA Grapalat" w:cs="Sylfaen"/>
          <w:bCs/>
          <w:sz w:val="18"/>
          <w:szCs w:val="18"/>
        </w:rPr>
        <w:t>հանձնելու</w:t>
      </w:r>
      <w:r w:rsidRPr="007118F5">
        <w:rPr>
          <w:rFonts w:ascii="GHEA Grapalat" w:hAnsi="GHEA Grapalat" w:cs="Sylfaen"/>
          <w:bCs/>
          <w:sz w:val="18"/>
          <w:szCs w:val="18"/>
          <w:lang w:val="pt-BR"/>
        </w:rPr>
        <w:t xml:space="preserve"> </w:t>
      </w:r>
      <w:r w:rsidRPr="00FB1EC7">
        <w:rPr>
          <w:rFonts w:ascii="GHEA Grapalat" w:hAnsi="GHEA Grapalat" w:cs="Sylfaen"/>
          <w:bCs/>
          <w:sz w:val="18"/>
          <w:szCs w:val="18"/>
        </w:rPr>
        <w:t>փաստը</w:t>
      </w:r>
      <w:r w:rsidRPr="007118F5">
        <w:rPr>
          <w:rFonts w:ascii="GHEA Grapalat" w:hAnsi="GHEA Grapalat" w:cs="Sylfaen"/>
          <w:bCs/>
          <w:sz w:val="18"/>
          <w:szCs w:val="18"/>
          <w:lang w:val="pt-BR"/>
        </w:rPr>
        <w:t xml:space="preserve"> </w:t>
      </w:r>
      <w:r w:rsidRPr="00FB1EC7">
        <w:rPr>
          <w:rFonts w:ascii="GHEA Grapalat" w:hAnsi="GHEA Grapalat" w:cs="Sylfaen"/>
          <w:bCs/>
          <w:sz w:val="18"/>
          <w:szCs w:val="18"/>
        </w:rPr>
        <w:t>ֆիքսելու</w:t>
      </w:r>
      <w:r w:rsidRPr="007118F5">
        <w:rPr>
          <w:rFonts w:ascii="GHEA Grapalat" w:hAnsi="GHEA Grapalat" w:cs="Sylfaen"/>
          <w:bCs/>
          <w:sz w:val="18"/>
          <w:szCs w:val="18"/>
          <w:lang w:val="pt-BR"/>
        </w:rPr>
        <w:t xml:space="preserve"> </w:t>
      </w:r>
      <w:r w:rsidRPr="00FB1EC7">
        <w:rPr>
          <w:rFonts w:ascii="GHEA Grapalat" w:hAnsi="GHEA Grapalat" w:cs="Sylfaen"/>
          <w:bCs/>
          <w:sz w:val="18"/>
          <w:szCs w:val="18"/>
        </w:rPr>
        <w:t>վերաբերյալ</w:t>
      </w:r>
      <w:r w:rsidRPr="007118F5">
        <w:rPr>
          <w:rFonts w:ascii="GHEA Grapalat" w:hAnsi="GHEA Grapalat" w:cs="Sylfaen"/>
          <w:bCs/>
          <w:sz w:val="18"/>
          <w:szCs w:val="18"/>
          <w:lang w:val="pt-BR"/>
        </w:rPr>
        <w:t xml:space="preserve">                                                                                                                               </w:t>
      </w:r>
    </w:p>
    <w:p w14:paraId="18326E10" w14:textId="77777777" w:rsidR="00F02279" w:rsidRPr="007118F5" w:rsidRDefault="00F02279" w:rsidP="00F02279">
      <w:pPr>
        <w:tabs>
          <w:tab w:val="left" w:pos="360"/>
          <w:tab w:val="left" w:pos="540"/>
        </w:tabs>
        <w:rPr>
          <w:rFonts w:ascii="GHEA Grapalat" w:hAnsi="GHEA Grapalat" w:cs="Sylfaen"/>
          <w:sz w:val="22"/>
          <w:szCs w:val="22"/>
          <w:lang w:val="pt-BR"/>
        </w:rPr>
      </w:pPr>
    </w:p>
    <w:p w14:paraId="61B50CF7" w14:textId="77777777" w:rsidR="00F02279" w:rsidRPr="007118F5" w:rsidRDefault="00F02279" w:rsidP="00F02279">
      <w:pPr>
        <w:tabs>
          <w:tab w:val="left" w:pos="360"/>
          <w:tab w:val="left" w:pos="540"/>
        </w:tabs>
        <w:rPr>
          <w:rFonts w:ascii="GHEA Grapalat" w:hAnsi="GHEA Grapalat" w:cs="Sylfaen"/>
          <w:sz w:val="22"/>
          <w:szCs w:val="22"/>
          <w:lang w:val="pt-BR"/>
        </w:rPr>
      </w:pPr>
    </w:p>
    <w:p w14:paraId="79BF3F90" w14:textId="77777777" w:rsidR="00F02279" w:rsidRPr="007118F5" w:rsidRDefault="00F02279" w:rsidP="00F02279">
      <w:pPr>
        <w:tabs>
          <w:tab w:val="left" w:pos="360"/>
          <w:tab w:val="left" w:pos="540"/>
        </w:tabs>
        <w:ind w:left="-540" w:firstLine="180"/>
        <w:jc w:val="both"/>
        <w:rPr>
          <w:rFonts w:ascii="GHEA Grapalat" w:hAnsi="GHEA Grapalat" w:cs="Sylfaen"/>
          <w:sz w:val="20"/>
          <w:szCs w:val="20"/>
          <w:lang w:val="pt-BR"/>
        </w:rPr>
      </w:pPr>
      <w:r w:rsidRPr="007118F5">
        <w:rPr>
          <w:rFonts w:ascii="GHEA Grapalat" w:hAnsi="GHEA Grapalat" w:cs="Sylfaen"/>
          <w:lang w:val="pt-BR"/>
        </w:rPr>
        <w:tab/>
      </w:r>
      <w:r w:rsidRPr="00FB1EC7">
        <w:rPr>
          <w:rFonts w:ascii="GHEA Grapalat" w:hAnsi="GHEA Grapalat" w:cs="Sylfaen"/>
          <w:sz w:val="20"/>
          <w:szCs w:val="20"/>
          <w:lang w:val="hy-AM"/>
        </w:rPr>
        <w:t xml:space="preserve">Սույնով </w:t>
      </w:r>
      <w:r w:rsidRPr="00FB1EC7">
        <w:rPr>
          <w:rFonts w:ascii="GHEA Grapalat" w:hAnsi="GHEA Grapalat" w:cs="Sylfaen"/>
          <w:sz w:val="20"/>
          <w:szCs w:val="20"/>
        </w:rPr>
        <w:t>արձանագրվում</w:t>
      </w:r>
      <w:r w:rsidRPr="007118F5">
        <w:rPr>
          <w:rFonts w:ascii="GHEA Grapalat" w:hAnsi="GHEA Grapalat" w:cs="Sylfaen"/>
          <w:sz w:val="20"/>
          <w:szCs w:val="20"/>
          <w:lang w:val="pt-BR"/>
        </w:rPr>
        <w:t xml:space="preserve"> </w:t>
      </w:r>
      <w:r w:rsidRPr="00FB1EC7">
        <w:rPr>
          <w:rFonts w:ascii="GHEA Grapalat" w:hAnsi="GHEA Grapalat" w:cs="Sylfaen"/>
          <w:sz w:val="20"/>
          <w:szCs w:val="20"/>
        </w:rPr>
        <w:t>է</w:t>
      </w:r>
      <w:r w:rsidRPr="00FB1EC7">
        <w:rPr>
          <w:rFonts w:ascii="GHEA Grapalat" w:hAnsi="GHEA Grapalat" w:cs="Sylfaen"/>
          <w:sz w:val="20"/>
          <w:szCs w:val="20"/>
          <w:lang w:val="hy-AM"/>
        </w:rPr>
        <w:t>, որ</w:t>
      </w:r>
      <w:r w:rsidRPr="00FB1EC7">
        <w:rPr>
          <w:rFonts w:ascii="GHEA Grapalat" w:hAnsi="GHEA Grapalat" w:cs="Sylfaen"/>
          <w:lang w:val="hy-AM"/>
        </w:rPr>
        <w:t xml:space="preserve"> </w:t>
      </w:r>
      <w:r w:rsidRPr="007118F5">
        <w:rPr>
          <w:rFonts w:ascii="GHEA Grapalat" w:hAnsi="GHEA Grapalat" w:cs="Sylfaen"/>
          <w:sz w:val="20"/>
          <w:u w:val="single"/>
          <w:lang w:val="pt-BR"/>
        </w:rPr>
        <w:tab/>
      </w:r>
      <w:r w:rsidRPr="007118F5">
        <w:rPr>
          <w:rFonts w:ascii="GHEA Grapalat" w:hAnsi="GHEA Grapalat" w:cs="Sylfaen"/>
          <w:sz w:val="20"/>
          <w:u w:val="single"/>
          <w:lang w:val="pt-BR"/>
        </w:rPr>
        <w:tab/>
        <w:t xml:space="preserve">        </w:t>
      </w:r>
      <w:r w:rsidRPr="007118F5">
        <w:rPr>
          <w:rFonts w:ascii="GHEA Grapalat" w:hAnsi="GHEA Grapalat" w:cs="Sylfaen"/>
          <w:sz w:val="20"/>
          <w:lang w:val="pt-BR"/>
        </w:rPr>
        <w:t>-</w:t>
      </w:r>
      <w:r w:rsidRPr="00FB1EC7">
        <w:rPr>
          <w:rFonts w:ascii="GHEA Grapalat" w:hAnsi="GHEA Grapalat" w:cs="Sylfaen"/>
          <w:sz w:val="20"/>
        </w:rPr>
        <w:t>ի</w:t>
      </w:r>
      <w:r w:rsidRPr="007118F5">
        <w:rPr>
          <w:rFonts w:ascii="GHEA Grapalat" w:hAnsi="GHEA Grapalat" w:cs="Sylfaen"/>
          <w:lang w:val="pt-BR"/>
        </w:rPr>
        <w:t xml:space="preserve"> </w:t>
      </w:r>
      <w:r w:rsidRPr="007118F5">
        <w:rPr>
          <w:rFonts w:ascii="GHEA Grapalat" w:hAnsi="GHEA Grapalat" w:cs="Sylfaen"/>
          <w:sz w:val="20"/>
          <w:szCs w:val="20"/>
          <w:lang w:val="pt-BR"/>
        </w:rPr>
        <w:t>(</w:t>
      </w:r>
      <w:r w:rsidRPr="00FB1EC7">
        <w:rPr>
          <w:rFonts w:ascii="GHEA Grapalat" w:hAnsi="GHEA Grapalat" w:cs="Sylfaen"/>
          <w:sz w:val="20"/>
          <w:szCs w:val="20"/>
        </w:rPr>
        <w:t>այսուհետ</w:t>
      </w:r>
      <w:r w:rsidRPr="007118F5">
        <w:rPr>
          <w:rFonts w:ascii="GHEA Grapalat" w:hAnsi="GHEA Grapalat" w:cs="Sylfaen"/>
          <w:sz w:val="20"/>
          <w:szCs w:val="20"/>
          <w:lang w:val="pt-BR"/>
        </w:rPr>
        <w:t xml:space="preserve">` </w:t>
      </w:r>
      <w:r w:rsidRPr="00FB1EC7">
        <w:rPr>
          <w:rFonts w:ascii="GHEA Grapalat" w:hAnsi="GHEA Grapalat" w:cs="Sylfaen"/>
          <w:sz w:val="20"/>
          <w:szCs w:val="20"/>
        </w:rPr>
        <w:t>Պատվիրատու</w:t>
      </w:r>
      <w:r w:rsidRPr="007118F5">
        <w:rPr>
          <w:rFonts w:ascii="GHEA Grapalat" w:hAnsi="GHEA Grapalat" w:cs="Sylfaen"/>
          <w:sz w:val="20"/>
          <w:szCs w:val="20"/>
          <w:lang w:val="pt-BR"/>
        </w:rPr>
        <w:t xml:space="preserve">)   </w:t>
      </w:r>
      <w:r w:rsidRPr="00FB1EC7">
        <w:rPr>
          <w:rFonts w:ascii="GHEA Grapalat" w:hAnsi="GHEA Grapalat" w:cs="Sylfaen"/>
          <w:sz w:val="20"/>
          <w:szCs w:val="20"/>
        </w:rPr>
        <w:t>և</w:t>
      </w:r>
      <w:r w:rsidRPr="00FB1EC7">
        <w:rPr>
          <w:rFonts w:ascii="GHEA Grapalat" w:hAnsi="GHEA Grapalat" w:cs="Sylfaen"/>
          <w:sz w:val="20"/>
          <w:szCs w:val="20"/>
          <w:lang w:val="hy-AM"/>
        </w:rPr>
        <w:t xml:space="preserve"> </w:t>
      </w:r>
      <w:r w:rsidRPr="007118F5">
        <w:rPr>
          <w:rFonts w:ascii="GHEA Grapalat" w:hAnsi="GHEA Grapalat" w:cs="Sylfaen"/>
          <w:sz w:val="20"/>
          <w:u w:val="single"/>
          <w:lang w:val="pt-BR"/>
        </w:rPr>
        <w:tab/>
      </w:r>
      <w:r w:rsidRPr="007118F5">
        <w:rPr>
          <w:rFonts w:ascii="GHEA Grapalat" w:hAnsi="GHEA Grapalat" w:cs="Sylfaen"/>
          <w:sz w:val="20"/>
          <w:u w:val="single"/>
          <w:lang w:val="pt-BR"/>
        </w:rPr>
        <w:tab/>
        <w:t xml:space="preserve">        </w:t>
      </w:r>
      <w:r w:rsidRPr="007118F5">
        <w:rPr>
          <w:rFonts w:ascii="GHEA Grapalat" w:hAnsi="GHEA Grapalat" w:cs="Sylfaen"/>
          <w:sz w:val="20"/>
          <w:lang w:val="pt-BR"/>
        </w:rPr>
        <w:t>-</w:t>
      </w:r>
      <w:r w:rsidRPr="00FB1EC7">
        <w:rPr>
          <w:rFonts w:ascii="GHEA Grapalat" w:hAnsi="GHEA Grapalat" w:cs="Sylfaen"/>
          <w:sz w:val="20"/>
        </w:rPr>
        <w:t>ի</w:t>
      </w:r>
    </w:p>
    <w:p w14:paraId="38F65D5E" w14:textId="77777777" w:rsidR="00F02279" w:rsidRPr="007118F5" w:rsidRDefault="00F02279" w:rsidP="00F02279">
      <w:pPr>
        <w:tabs>
          <w:tab w:val="left" w:pos="360"/>
          <w:tab w:val="left" w:pos="540"/>
        </w:tabs>
        <w:ind w:right="-360"/>
        <w:jc w:val="both"/>
        <w:rPr>
          <w:rFonts w:ascii="GHEA Grapalat" w:hAnsi="GHEA Grapalat" w:cs="Sylfaen"/>
          <w:sz w:val="12"/>
          <w:szCs w:val="12"/>
          <w:lang w:val="pt-BR"/>
        </w:rPr>
      </w:pPr>
      <w:r w:rsidRPr="007118F5">
        <w:rPr>
          <w:rFonts w:ascii="GHEA Grapalat" w:hAnsi="GHEA Grapalat" w:cs="Sylfaen"/>
          <w:lang w:val="pt-BR"/>
        </w:rPr>
        <w:t xml:space="preserve">                                           </w:t>
      </w:r>
      <w:r w:rsidRPr="00FB1EC7">
        <w:rPr>
          <w:rFonts w:ascii="GHEA Grapalat" w:hAnsi="GHEA Grapalat" w:cs="Sylfaen"/>
          <w:sz w:val="12"/>
          <w:szCs w:val="12"/>
        </w:rPr>
        <w:t>Պատվիրատուի</w:t>
      </w:r>
      <w:r w:rsidRPr="007118F5">
        <w:rPr>
          <w:rFonts w:ascii="GHEA Grapalat" w:hAnsi="GHEA Grapalat" w:cs="Sylfaen"/>
          <w:sz w:val="12"/>
          <w:szCs w:val="12"/>
          <w:lang w:val="pt-BR"/>
        </w:rPr>
        <w:t xml:space="preserve"> </w:t>
      </w:r>
      <w:r w:rsidRPr="00FB1EC7">
        <w:rPr>
          <w:rFonts w:ascii="GHEA Grapalat" w:hAnsi="GHEA Grapalat" w:cs="Sylfaen"/>
          <w:sz w:val="12"/>
          <w:szCs w:val="12"/>
        </w:rPr>
        <w:t>անունը</w:t>
      </w:r>
      <w:r w:rsidRPr="007118F5">
        <w:rPr>
          <w:rFonts w:ascii="GHEA Grapalat" w:hAnsi="GHEA Grapalat" w:cs="Sylfaen"/>
          <w:sz w:val="12"/>
          <w:szCs w:val="12"/>
          <w:lang w:val="pt-BR"/>
        </w:rPr>
        <w:t xml:space="preserve">                                                                                                 </w:t>
      </w:r>
      <w:r w:rsidRPr="00FB1EC7">
        <w:rPr>
          <w:rFonts w:ascii="GHEA Grapalat" w:hAnsi="GHEA Grapalat" w:cs="Sylfaen"/>
          <w:sz w:val="12"/>
          <w:szCs w:val="12"/>
        </w:rPr>
        <w:t>Կապալառուի</w:t>
      </w:r>
      <w:r w:rsidRPr="007118F5">
        <w:rPr>
          <w:rFonts w:ascii="GHEA Grapalat" w:hAnsi="GHEA Grapalat" w:cs="Sylfaen"/>
          <w:sz w:val="12"/>
          <w:szCs w:val="12"/>
          <w:lang w:val="pt-BR"/>
        </w:rPr>
        <w:t xml:space="preserve"> </w:t>
      </w:r>
      <w:r w:rsidRPr="00FB1EC7">
        <w:rPr>
          <w:rFonts w:ascii="GHEA Grapalat" w:hAnsi="GHEA Grapalat" w:cs="Sylfaen"/>
          <w:sz w:val="12"/>
          <w:szCs w:val="12"/>
        </w:rPr>
        <w:t>անունը</w:t>
      </w:r>
    </w:p>
    <w:p w14:paraId="5E68A1E8"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20"/>
          <w:szCs w:val="20"/>
          <w:lang w:val="hy-AM"/>
        </w:rPr>
        <w:t>(այսուհետ` Կ</w:t>
      </w:r>
      <w:r w:rsidRPr="00FB1EC7">
        <w:rPr>
          <w:rFonts w:ascii="GHEA Grapalat" w:hAnsi="GHEA Grapalat" w:cs="Sylfaen"/>
          <w:sz w:val="20"/>
          <w:szCs w:val="20"/>
        </w:rPr>
        <w:t>ապալառու</w:t>
      </w:r>
      <w:r w:rsidRPr="00FB1EC7">
        <w:rPr>
          <w:rFonts w:ascii="GHEA Grapalat" w:hAnsi="GHEA Grapalat" w:cs="Sylfaen"/>
          <w:sz w:val="20"/>
          <w:szCs w:val="20"/>
          <w:lang w:val="hy-AM"/>
        </w:rPr>
        <w:t>)</w:t>
      </w:r>
      <w:r w:rsidRPr="007118F5">
        <w:rPr>
          <w:rFonts w:ascii="GHEA Grapalat" w:hAnsi="GHEA Grapalat" w:cs="Sylfaen"/>
          <w:sz w:val="20"/>
          <w:szCs w:val="20"/>
          <w:lang w:val="pt-BR"/>
        </w:rPr>
        <w:t xml:space="preserve"> </w:t>
      </w:r>
      <w:r w:rsidRPr="00FB1EC7">
        <w:rPr>
          <w:rFonts w:ascii="GHEA Grapalat" w:hAnsi="GHEA Grapalat" w:cs="Sylfaen"/>
          <w:sz w:val="20"/>
          <w:szCs w:val="20"/>
        </w:rPr>
        <w:t>միջև</w:t>
      </w:r>
      <w:r w:rsidRPr="007118F5">
        <w:rPr>
          <w:rFonts w:ascii="GHEA Grapalat" w:hAnsi="GHEA Grapalat" w:cs="Sylfaen"/>
          <w:lang w:val="pt-BR"/>
        </w:rPr>
        <w:t xml:space="preserve"> </w:t>
      </w:r>
      <w:r w:rsidRPr="007118F5">
        <w:rPr>
          <w:rFonts w:ascii="GHEA Grapalat" w:hAnsi="GHEA Grapalat" w:cs="Sylfaen"/>
          <w:sz w:val="20"/>
          <w:lang w:val="pt-BR"/>
        </w:rPr>
        <w:t xml:space="preserve">20     </w:t>
      </w:r>
      <w:r w:rsidRPr="00FB1EC7">
        <w:rPr>
          <w:rFonts w:ascii="GHEA Grapalat" w:hAnsi="GHEA Grapalat" w:cs="Sylfaen"/>
          <w:sz w:val="20"/>
        </w:rPr>
        <w:t>թ</w:t>
      </w:r>
      <w:r w:rsidRPr="007118F5">
        <w:rPr>
          <w:rFonts w:ascii="GHEA Grapalat" w:hAnsi="GHEA Grapalat" w:cs="Sylfaen"/>
          <w:sz w:val="20"/>
          <w:lang w:val="pt-BR"/>
        </w:rPr>
        <w:t xml:space="preserve">. </w:t>
      </w:r>
      <w:r w:rsidRPr="007118F5">
        <w:rPr>
          <w:rFonts w:ascii="GHEA Grapalat" w:hAnsi="GHEA Grapalat" w:cs="Sylfaen"/>
          <w:sz w:val="20"/>
          <w:u w:val="single"/>
          <w:lang w:val="pt-BR"/>
        </w:rPr>
        <w:tab/>
      </w:r>
      <w:r w:rsidRPr="007118F5">
        <w:rPr>
          <w:rFonts w:ascii="GHEA Grapalat" w:hAnsi="GHEA Grapalat" w:cs="Sylfaen"/>
          <w:sz w:val="20"/>
          <w:u w:val="single"/>
          <w:lang w:val="pt-BR"/>
        </w:rPr>
        <w:tab/>
      </w:r>
      <w:r w:rsidRPr="007118F5">
        <w:rPr>
          <w:rFonts w:ascii="GHEA Grapalat" w:hAnsi="GHEA Grapalat" w:cs="Sylfaen"/>
          <w:sz w:val="20"/>
          <w:u w:val="single"/>
          <w:lang w:val="pt-BR"/>
        </w:rPr>
        <w:tab/>
      </w:r>
      <w:r w:rsidRPr="007118F5">
        <w:rPr>
          <w:rFonts w:ascii="GHEA Grapalat" w:hAnsi="GHEA Grapalat" w:cs="Sylfaen"/>
          <w:sz w:val="20"/>
          <w:u w:val="single"/>
          <w:lang w:val="pt-BR"/>
        </w:rPr>
        <w:tab/>
      </w:r>
      <w:r w:rsidRPr="00FB1EC7">
        <w:rPr>
          <w:rFonts w:ascii="GHEA Grapalat" w:hAnsi="GHEA Grapalat" w:cs="Sylfaen"/>
          <w:sz w:val="20"/>
          <w:lang w:val="hy-AM"/>
        </w:rPr>
        <w:t xml:space="preserve"> -ին կնքված N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p>
    <w:p w14:paraId="6F183B69"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12"/>
          <w:szCs w:val="16"/>
          <w:lang w:val="hy-AM"/>
        </w:rPr>
        <w:t xml:space="preserve">                                                                                                պայմանագրի կնքման ամսաթիվը</w:t>
      </w:r>
      <w:r w:rsidRPr="00FB1EC7">
        <w:rPr>
          <w:rFonts w:ascii="GHEA Grapalat" w:hAnsi="GHEA Grapalat" w:cs="Sylfaen"/>
          <w:sz w:val="12"/>
          <w:szCs w:val="16"/>
          <w:lang w:val="hy-AM"/>
        </w:rPr>
        <w:tab/>
      </w:r>
      <w:r w:rsidRPr="00FB1EC7">
        <w:rPr>
          <w:rFonts w:ascii="GHEA Grapalat" w:hAnsi="GHEA Grapalat" w:cs="Sylfaen"/>
          <w:sz w:val="12"/>
          <w:szCs w:val="16"/>
          <w:lang w:val="hy-AM"/>
        </w:rPr>
        <w:tab/>
      </w:r>
      <w:r w:rsidRPr="00FB1EC7">
        <w:rPr>
          <w:rFonts w:ascii="GHEA Grapalat" w:hAnsi="GHEA Grapalat" w:cs="Sylfaen"/>
          <w:sz w:val="12"/>
          <w:szCs w:val="16"/>
          <w:lang w:val="hy-AM"/>
        </w:rPr>
        <w:tab/>
        <w:t xml:space="preserve">                             պայմանագրի համարը</w:t>
      </w:r>
    </w:p>
    <w:p w14:paraId="0FAC2E33" w14:textId="77777777" w:rsidR="00F02279" w:rsidRPr="00FB1EC7" w:rsidRDefault="00F02279" w:rsidP="00F02279">
      <w:pPr>
        <w:tabs>
          <w:tab w:val="left" w:pos="360"/>
          <w:tab w:val="left" w:pos="540"/>
        </w:tabs>
        <w:spacing w:line="360" w:lineRule="auto"/>
        <w:jc w:val="both"/>
        <w:rPr>
          <w:rFonts w:ascii="GHEA Grapalat" w:hAnsi="GHEA Grapalat" w:cs="Sylfaen"/>
          <w:lang w:val="hy-AM"/>
        </w:rPr>
      </w:pPr>
      <w:r w:rsidRPr="00FB1EC7">
        <w:rPr>
          <w:rFonts w:ascii="GHEA Grapalat" w:hAnsi="GHEA Grapalat" w:cs="Sylfaen"/>
          <w:sz w:val="20"/>
          <w:szCs w:val="20"/>
          <w:lang w:val="hy-AM"/>
        </w:rPr>
        <w:t>գնման պայմանագրի շրջանակներում Կապալառուն</w:t>
      </w:r>
      <w:r w:rsidRPr="00FB1EC7">
        <w:rPr>
          <w:rFonts w:ascii="GHEA Grapalat" w:hAnsi="GHEA Grapalat" w:cs="Sylfaen"/>
          <w:lang w:val="hy-AM"/>
        </w:rPr>
        <w:t xml:space="preserve">  </w:t>
      </w:r>
      <w:r w:rsidRPr="00FB1EC7">
        <w:rPr>
          <w:rFonts w:ascii="GHEA Grapalat" w:hAnsi="GHEA Grapalat" w:cs="Sylfaen"/>
          <w:sz w:val="20"/>
          <w:lang w:val="hy-AM"/>
        </w:rPr>
        <w:t xml:space="preserve">20  թ.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lang w:val="hy-AM"/>
        </w:rPr>
        <w:t xml:space="preserve">-ին </w:t>
      </w:r>
      <w:r w:rsidRPr="00FB1EC7">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FB1EC7" w:rsidRDefault="00F02279" w:rsidP="00F02279">
      <w:pPr>
        <w:tabs>
          <w:tab w:val="left" w:pos="360"/>
          <w:tab w:val="left" w:pos="540"/>
        </w:tabs>
        <w:ind w:left="-540" w:firstLine="180"/>
        <w:jc w:val="both"/>
        <w:rPr>
          <w:rFonts w:ascii="GHEA Grapalat" w:hAnsi="GHEA Grapalat" w:cs="Sylfaen"/>
          <w:lang w:val="hy-AM"/>
        </w:rPr>
      </w:pPr>
      <w:r w:rsidRPr="00FB1EC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FB1EC7"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FB1EC7" w:rsidRDefault="00F02279" w:rsidP="00545BDE">
            <w:pPr>
              <w:jc w:val="center"/>
              <w:rPr>
                <w:rFonts w:ascii="GHEA Grapalat" w:hAnsi="GHEA Grapalat" w:cs="Sylfaen"/>
                <w:bCs/>
                <w:sz w:val="18"/>
                <w:szCs w:val="18"/>
                <w:lang w:val="ru-RU" w:eastAsia="ru-RU"/>
              </w:rPr>
            </w:pPr>
            <w:r w:rsidRPr="00FB1EC7">
              <w:rPr>
                <w:rFonts w:ascii="GHEA Grapalat" w:hAnsi="GHEA Grapalat" w:cs="Sylfaen"/>
                <w:sz w:val="18"/>
                <w:szCs w:val="18"/>
              </w:rPr>
              <w:t>Աշխատանքի</w:t>
            </w:r>
          </w:p>
        </w:tc>
      </w:tr>
      <w:tr w:rsidR="00F02279" w:rsidRPr="00FB1EC7"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քանակը</w:t>
            </w:r>
            <w:r w:rsidRPr="00FB1EC7">
              <w:rPr>
                <w:rFonts w:ascii="GHEA Grapalat" w:hAnsi="GHEA Grapalat"/>
                <w:sz w:val="18"/>
                <w:szCs w:val="18"/>
              </w:rPr>
              <w:t xml:space="preserve"> (</w:t>
            </w:r>
            <w:r w:rsidRPr="00FB1EC7">
              <w:rPr>
                <w:rFonts w:ascii="GHEA Grapalat" w:hAnsi="GHEA Grapalat" w:cs="Sylfaen"/>
                <w:sz w:val="18"/>
                <w:szCs w:val="18"/>
              </w:rPr>
              <w:t>փաստացի</w:t>
            </w:r>
            <w:r w:rsidRPr="00FB1EC7">
              <w:rPr>
                <w:rFonts w:ascii="GHEA Grapalat" w:hAnsi="GHEA Grapalat"/>
                <w:sz w:val="18"/>
                <w:szCs w:val="18"/>
              </w:rPr>
              <w:t>)</w:t>
            </w:r>
          </w:p>
        </w:tc>
      </w:tr>
      <w:tr w:rsidR="00F02279" w:rsidRPr="00FB1EC7"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FB1EC7" w:rsidRDefault="00F02279" w:rsidP="00545BDE">
            <w:pPr>
              <w:rPr>
                <w:rFonts w:ascii="GHEA Grapalat" w:hAnsi="GHEA Grapalat" w:cs="Sylfaen"/>
                <w:sz w:val="18"/>
                <w:szCs w:val="18"/>
                <w:lang w:val="ru-RU" w:eastAsia="ru-RU"/>
              </w:rPr>
            </w:pPr>
          </w:p>
        </w:tc>
      </w:tr>
      <w:tr w:rsidR="00F02279" w:rsidRPr="00FB1EC7"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FB1EC7" w:rsidRDefault="00F02279" w:rsidP="00545BDE">
            <w:pPr>
              <w:rPr>
                <w:rFonts w:ascii="GHEA Grapalat" w:hAnsi="GHEA Grapalat" w:cs="Sylfaen"/>
                <w:sz w:val="18"/>
                <w:szCs w:val="18"/>
                <w:lang w:val="ru-RU" w:eastAsia="ru-RU"/>
              </w:rPr>
            </w:pPr>
          </w:p>
        </w:tc>
      </w:tr>
    </w:tbl>
    <w:p w14:paraId="47CC61EE" w14:textId="77777777" w:rsidR="00F02279" w:rsidRPr="00FB1EC7" w:rsidRDefault="00F02279" w:rsidP="00F02279">
      <w:pPr>
        <w:tabs>
          <w:tab w:val="left" w:pos="360"/>
          <w:tab w:val="left" w:pos="540"/>
        </w:tabs>
        <w:jc w:val="both"/>
        <w:rPr>
          <w:rFonts w:ascii="GHEA Grapalat" w:hAnsi="GHEA Grapalat" w:cs="Sylfaen"/>
          <w:lang w:eastAsia="ru-RU"/>
        </w:rPr>
      </w:pPr>
    </w:p>
    <w:p w14:paraId="06D5B4CA" w14:textId="77777777" w:rsidR="00F02279" w:rsidRPr="00FB1EC7" w:rsidRDefault="00F02279" w:rsidP="00F02279">
      <w:pPr>
        <w:tabs>
          <w:tab w:val="left" w:pos="360"/>
          <w:tab w:val="left" w:pos="540"/>
        </w:tabs>
        <w:jc w:val="both"/>
        <w:rPr>
          <w:rFonts w:ascii="GHEA Grapalat" w:hAnsi="GHEA Grapalat" w:cs="Sylfaen"/>
        </w:rPr>
      </w:pPr>
    </w:p>
    <w:p w14:paraId="4F856E3E" w14:textId="77777777" w:rsidR="00F02279" w:rsidRPr="00FB1EC7" w:rsidRDefault="00F02279" w:rsidP="00F02279">
      <w:pPr>
        <w:tabs>
          <w:tab w:val="left" w:pos="360"/>
          <w:tab w:val="left" w:pos="540"/>
        </w:tabs>
        <w:jc w:val="both"/>
        <w:rPr>
          <w:rFonts w:ascii="GHEA Grapalat" w:hAnsi="GHEA Grapalat" w:cs="Sylfaen"/>
          <w:lang w:val="hy-AM"/>
        </w:rPr>
      </w:pPr>
    </w:p>
    <w:p w14:paraId="4CE31797" w14:textId="77777777" w:rsidR="00F02279" w:rsidRPr="00FB1EC7" w:rsidRDefault="00F02279" w:rsidP="00F02279">
      <w:pPr>
        <w:tabs>
          <w:tab w:val="left" w:pos="360"/>
          <w:tab w:val="left" w:pos="540"/>
        </w:tabs>
        <w:jc w:val="both"/>
        <w:rPr>
          <w:rFonts w:ascii="GHEA Grapalat" w:hAnsi="GHEA Grapalat" w:cs="Sylfaen"/>
          <w:sz w:val="20"/>
          <w:szCs w:val="20"/>
          <w:lang w:val="hy-AM"/>
        </w:rPr>
      </w:pPr>
      <w:r w:rsidRPr="00FB1EC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FB1EC7" w:rsidRDefault="00F02279" w:rsidP="00F02279">
      <w:pPr>
        <w:tabs>
          <w:tab w:val="left" w:pos="360"/>
          <w:tab w:val="left" w:pos="540"/>
        </w:tabs>
        <w:rPr>
          <w:rFonts w:ascii="GHEA Grapalat" w:hAnsi="GHEA Grapalat" w:cs="Sylfaen"/>
          <w:sz w:val="22"/>
          <w:szCs w:val="22"/>
          <w:lang w:val="hy-AM"/>
        </w:rPr>
      </w:pPr>
    </w:p>
    <w:p w14:paraId="6AD09AF0" w14:textId="77777777" w:rsidR="00F02279" w:rsidRPr="00FB1EC7" w:rsidRDefault="00F02279" w:rsidP="00F02279">
      <w:pPr>
        <w:jc w:val="center"/>
        <w:rPr>
          <w:rFonts w:ascii="GHEA Grapalat" w:hAnsi="GHEA Grapalat" w:cs="Sylfaen"/>
          <w:sz w:val="22"/>
          <w:szCs w:val="22"/>
          <w:lang w:val="hy-AM"/>
        </w:rPr>
      </w:pPr>
    </w:p>
    <w:p w14:paraId="5FD4CFEA" w14:textId="77777777" w:rsidR="00F02279" w:rsidRPr="00FB1EC7" w:rsidRDefault="00F02279" w:rsidP="00F02279">
      <w:pPr>
        <w:jc w:val="center"/>
        <w:rPr>
          <w:rFonts w:ascii="GHEA Grapalat" w:hAnsi="GHEA Grapalat" w:cs="Sylfaen"/>
          <w:sz w:val="14"/>
          <w:szCs w:val="14"/>
          <w:lang w:val="hy-AM"/>
        </w:rPr>
      </w:pPr>
    </w:p>
    <w:p w14:paraId="02391F0D" w14:textId="77777777" w:rsidR="00F02279" w:rsidRPr="00FB1EC7" w:rsidRDefault="00F02279" w:rsidP="00F02279">
      <w:pPr>
        <w:jc w:val="center"/>
        <w:rPr>
          <w:rFonts w:ascii="GHEA Grapalat" w:hAnsi="GHEA Grapalat" w:cs="Sylfaen"/>
          <w:sz w:val="22"/>
          <w:szCs w:val="22"/>
          <w:lang w:val="hy-AM"/>
        </w:rPr>
      </w:pPr>
    </w:p>
    <w:p w14:paraId="6468DD6F" w14:textId="77777777" w:rsidR="00F02279" w:rsidRPr="00FB1EC7" w:rsidRDefault="00F02279" w:rsidP="00F02279">
      <w:pPr>
        <w:jc w:val="center"/>
        <w:rPr>
          <w:rFonts w:ascii="GHEA Grapalat" w:hAnsi="GHEA Grapalat" w:cs="Sylfaen"/>
          <w:sz w:val="22"/>
          <w:szCs w:val="22"/>
          <w:lang w:val="hy-AM"/>
        </w:rPr>
      </w:pPr>
      <w:r w:rsidRPr="00FB1EC7">
        <w:rPr>
          <w:rFonts w:ascii="GHEA Grapalat" w:hAnsi="GHEA Grapalat" w:cs="Sylfaen"/>
          <w:sz w:val="22"/>
          <w:szCs w:val="22"/>
          <w:lang w:val="hy-AM"/>
        </w:rPr>
        <w:t>ԿՈՂՄԵՐԸ</w:t>
      </w:r>
    </w:p>
    <w:p w14:paraId="2603CF82" w14:textId="77777777" w:rsidR="00F02279" w:rsidRPr="00FB1EC7" w:rsidRDefault="00F02279" w:rsidP="00F02279">
      <w:pPr>
        <w:jc w:val="center"/>
        <w:rPr>
          <w:rFonts w:ascii="GHEA Grapalat" w:hAnsi="GHEA Grapalat" w:cs="Sylfaen"/>
          <w:sz w:val="22"/>
          <w:szCs w:val="22"/>
          <w:lang w:val="hy-AM"/>
        </w:rPr>
      </w:pPr>
    </w:p>
    <w:p w14:paraId="7B3C7315" w14:textId="77777777" w:rsidR="00F02279" w:rsidRPr="00FB1EC7" w:rsidRDefault="00F02279" w:rsidP="00F02279">
      <w:pPr>
        <w:tabs>
          <w:tab w:val="left" w:pos="360"/>
          <w:tab w:val="left" w:pos="540"/>
        </w:tabs>
        <w:rPr>
          <w:rFonts w:ascii="GHEA Grapalat" w:hAnsi="GHEA Grapalat" w:cs="Sylfaen"/>
          <w:sz w:val="22"/>
          <w:szCs w:val="22"/>
          <w:lang w:val="hy-AM"/>
        </w:rPr>
      </w:pPr>
    </w:p>
    <w:p w14:paraId="5917EA0F" w14:textId="77777777" w:rsidR="00F02279" w:rsidRPr="00FB1EC7"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FB1EC7" w14:paraId="56BF800A" w14:textId="77777777" w:rsidTr="00545BDE">
        <w:tc>
          <w:tcPr>
            <w:tcW w:w="4785" w:type="dxa"/>
          </w:tcPr>
          <w:p w14:paraId="057B1DFD"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Հանձնեց</w:t>
            </w:r>
          </w:p>
        </w:tc>
        <w:tc>
          <w:tcPr>
            <w:tcW w:w="5223" w:type="dxa"/>
          </w:tcPr>
          <w:p w14:paraId="5F3A32E6"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 xml:space="preserve">        Ընդունեց</w:t>
            </w:r>
          </w:p>
        </w:tc>
      </w:tr>
    </w:tbl>
    <w:p w14:paraId="0B9FDB59" w14:textId="77777777" w:rsidR="00F02279" w:rsidRPr="00FB1EC7" w:rsidRDefault="00F02279" w:rsidP="00F02279">
      <w:pPr>
        <w:tabs>
          <w:tab w:val="left" w:pos="360"/>
          <w:tab w:val="left" w:pos="540"/>
        </w:tabs>
        <w:rPr>
          <w:rFonts w:ascii="GHEA Grapalat" w:hAnsi="GHEA Grapalat" w:cs="Sylfaen"/>
          <w:sz w:val="20"/>
          <w:szCs w:val="20"/>
          <w:lang w:val="hy-AM" w:eastAsia="ru-RU"/>
        </w:rPr>
      </w:pPr>
      <w:r w:rsidRPr="00FB1EC7">
        <w:rPr>
          <w:rFonts w:ascii="GHEA Grapalat" w:hAnsi="GHEA Grapalat" w:cs="Sylfaen"/>
          <w:sz w:val="20"/>
          <w:szCs w:val="20"/>
          <w:lang w:val="hy-AM" w:eastAsia="ru-RU"/>
        </w:rPr>
        <w:t xml:space="preserve">                                                                                                  հայտը նախագծած ներկայացուցիչ`</w:t>
      </w:r>
    </w:p>
    <w:p w14:paraId="0EAEA566" w14:textId="77777777" w:rsidR="00F02279" w:rsidRPr="00FB1EC7"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FB1EC7" w14:paraId="1C0558ED" w14:textId="77777777" w:rsidTr="00545BDE">
        <w:trPr>
          <w:tblCellSpacing w:w="7" w:type="dxa"/>
          <w:jc w:val="center"/>
        </w:trPr>
        <w:tc>
          <w:tcPr>
            <w:tcW w:w="0" w:type="auto"/>
            <w:vAlign w:val="center"/>
          </w:tcPr>
          <w:p w14:paraId="5D0BF92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2F61D809"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ազգանուն, անուն</w:t>
            </w:r>
          </w:p>
        </w:tc>
        <w:tc>
          <w:tcPr>
            <w:tcW w:w="0" w:type="auto"/>
            <w:vAlign w:val="center"/>
          </w:tcPr>
          <w:p w14:paraId="57A991B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1F47AEB0"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ազգանուն, անուն</w:t>
            </w:r>
          </w:p>
        </w:tc>
      </w:tr>
      <w:tr w:rsidR="00F02279" w:rsidRPr="00FB1EC7" w14:paraId="0AE6DDC6" w14:textId="77777777" w:rsidTr="00545BDE">
        <w:trPr>
          <w:tblCellSpacing w:w="7" w:type="dxa"/>
          <w:jc w:val="center"/>
        </w:trPr>
        <w:tc>
          <w:tcPr>
            <w:tcW w:w="0" w:type="auto"/>
            <w:vAlign w:val="center"/>
          </w:tcPr>
          <w:p w14:paraId="14313E6A"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40341278"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ստորագրություն</w:t>
            </w:r>
          </w:p>
        </w:tc>
        <w:tc>
          <w:tcPr>
            <w:tcW w:w="0" w:type="auto"/>
            <w:vAlign w:val="center"/>
          </w:tcPr>
          <w:p w14:paraId="28B554A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4F7D099E"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ստորագրություն</w:t>
            </w:r>
          </w:p>
        </w:tc>
      </w:tr>
    </w:tbl>
    <w:p w14:paraId="55D6B392" w14:textId="77777777" w:rsidR="00F02279" w:rsidRPr="00FB1EC7" w:rsidRDefault="00F02279" w:rsidP="00785E88">
      <w:pPr>
        <w:tabs>
          <w:tab w:val="left" w:pos="360"/>
          <w:tab w:val="left" w:pos="540"/>
        </w:tabs>
        <w:jc w:val="center"/>
        <w:rPr>
          <w:rFonts w:ascii="Sylfaen" w:hAnsi="Sylfaen" w:cs="Sylfaen"/>
          <w:b/>
          <w:bCs/>
        </w:rPr>
      </w:pPr>
    </w:p>
    <w:sectPr w:rsidR="00F02279" w:rsidRPr="00FB1EC7"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EBED35" w14:textId="77777777" w:rsidR="00154F74" w:rsidRDefault="00154F74">
      <w:r>
        <w:separator/>
      </w:r>
    </w:p>
  </w:endnote>
  <w:endnote w:type="continuationSeparator" w:id="0">
    <w:p w14:paraId="11AAA85B" w14:textId="77777777" w:rsidR="00154F74" w:rsidRDefault="00154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E462A9" w14:textId="77777777" w:rsidR="00154F74" w:rsidRDefault="00154F74">
      <w:r>
        <w:separator/>
      </w:r>
    </w:p>
  </w:footnote>
  <w:footnote w:type="continuationSeparator" w:id="0">
    <w:p w14:paraId="50B41348" w14:textId="77777777" w:rsidR="00154F74" w:rsidRDefault="00154F74">
      <w:r>
        <w:continuationSeparator/>
      </w:r>
    </w:p>
  </w:footnote>
  <w:footnote w:id="1">
    <w:p w14:paraId="617D3677" w14:textId="77777777" w:rsidR="000D219F" w:rsidRPr="009354D8" w:rsidRDefault="000D219F" w:rsidP="00300CA5">
      <w:pPr>
        <w:pStyle w:val="af2"/>
        <w:rPr>
          <w:rFonts w:ascii="GHEA Grapalat" w:hAnsi="GHEA Grapalat" w:cs="Sylfaen"/>
          <w:sz w:val="16"/>
          <w:szCs w:val="16"/>
        </w:rPr>
      </w:pPr>
      <w:r>
        <w:rPr>
          <w:rStyle w:val="af6"/>
        </w:rPr>
        <w:footnoteRef/>
      </w:r>
      <w:r>
        <w:t xml:space="preserve"> </w:t>
      </w:r>
      <w:r w:rsidRPr="009354D8">
        <w:rPr>
          <w:rFonts w:ascii="GHEA Grapalat" w:hAnsi="GHEA Grapalat" w:cs="Sylfaen"/>
          <w:i/>
          <w:sz w:val="16"/>
          <w:szCs w:val="16"/>
        </w:rPr>
        <w:t>Նախատեսվում է հրավերով, եթե կիրառելի է:</w:t>
      </w:r>
    </w:p>
  </w:footnote>
  <w:footnote w:id="2">
    <w:p w14:paraId="0A743804" w14:textId="77777777" w:rsidR="000D219F" w:rsidRPr="00762340" w:rsidRDefault="000D219F" w:rsidP="00B97B68">
      <w:pPr>
        <w:pStyle w:val="af2"/>
        <w:rPr>
          <w:rFonts w:ascii="Calibri" w:hAnsi="Calibri"/>
        </w:rPr>
      </w:pPr>
      <w:r>
        <w:rPr>
          <w:rStyle w:val="af6"/>
        </w:rPr>
        <w:footnoteRef/>
      </w:r>
      <w:r w:rsidRPr="00F5285F">
        <w:rPr>
          <w:rFonts w:ascii="Calibri" w:hAnsi="Calibri"/>
          <w:vertAlign w:val="superscript"/>
          <w:lang w:val="hy-AM"/>
        </w:rPr>
        <w:t>.1</w:t>
      </w:r>
      <w:r>
        <w:t xml:space="preserve"> </w:t>
      </w:r>
      <w:r w:rsidRPr="00762340">
        <w:rPr>
          <w:rFonts w:ascii="GHEA Grapalat" w:hAnsi="GHEA Grapalat" w:cs="Sylfaen"/>
          <w:szCs w:val="24"/>
          <w:lang w:val="hy-AM" w:eastAsia="en-US"/>
        </w:rPr>
        <w:t>Եթե գնման հայտով տվյալ ընթացակա</w:t>
      </w:r>
      <w:r>
        <w:rPr>
          <w:rFonts w:ascii="GHEA Grapalat" w:hAnsi="GHEA Grapalat" w:cs="Sylfaen"/>
          <w:szCs w:val="24"/>
          <w:lang w:val="hy-AM" w:eastAsia="en-US"/>
        </w:rPr>
        <w:t xml:space="preserve">րգի շրջանակում գնվելիք աշխատանքի </w:t>
      </w:r>
      <w:r w:rsidRPr="00762340">
        <w:rPr>
          <w:rFonts w:ascii="GHEA Grapalat" w:hAnsi="GHEA Grapalat" w:cs="Sylfaen"/>
          <w:szCs w:val="24"/>
          <w:lang w:val="hy-AM" w:eastAsia="en-US"/>
        </w:rPr>
        <w:t>գինը</w:t>
      </w:r>
      <w:r>
        <w:rPr>
          <w:rFonts w:ascii="GHEA Grapalat" w:hAnsi="GHEA Grapalat" w:cs="Sylfaen"/>
          <w:szCs w:val="24"/>
          <w:lang w:val="hy-AM" w:eastAsia="en-US"/>
        </w:rPr>
        <w:t xml:space="preserve"> գերազանցում է գնումների բազային միավորի ութսունապատիկը&lt;&lt;15&gt;&gt; թիվը փոխարինվում է &lt;&lt;30&gt;&gt;թվով։</w:t>
      </w:r>
    </w:p>
  </w:footnote>
  <w:footnote w:id="3">
    <w:p w14:paraId="79B7E3B5" w14:textId="77777777" w:rsidR="000D219F" w:rsidRPr="00EC2CDE" w:rsidRDefault="000D219F" w:rsidP="00EF4630">
      <w:pPr>
        <w:pStyle w:val="af2"/>
        <w:jc w:val="both"/>
        <w:rPr>
          <w:rFonts w:ascii="Sylfaen" w:hAnsi="Sylfaen" w:cs="Sylfaen"/>
          <w:lang w:val="af-ZA"/>
        </w:rPr>
      </w:pPr>
      <w:r w:rsidRPr="005C2865">
        <w:rPr>
          <w:rStyle w:val="af6"/>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4">
    <w:p w14:paraId="113AD702" w14:textId="77777777" w:rsidR="000D219F" w:rsidRPr="00B01C80" w:rsidRDefault="000D219F" w:rsidP="00DF5DFB">
      <w:pPr>
        <w:pStyle w:val="af4"/>
        <w:spacing w:before="0" w:beforeAutospacing="0" w:after="0" w:afterAutospacing="0"/>
        <w:ind w:firstLine="708"/>
        <w:jc w:val="both"/>
        <w:rPr>
          <w:rFonts w:ascii="Calibri" w:hAnsi="Calibri"/>
          <w:sz w:val="20"/>
          <w:szCs w:val="20"/>
          <w:lang w:val="hy-AM" w:eastAsia="ru-RU"/>
        </w:rPr>
      </w:pPr>
      <w:r w:rsidRPr="00915006">
        <w:rPr>
          <w:rFonts w:ascii="Calibri" w:hAnsi="Calibri"/>
          <w:sz w:val="20"/>
          <w:szCs w:val="20"/>
          <w:vertAlign w:val="superscript"/>
          <w:lang w:val="hy-AM" w:eastAsia="ru-RU"/>
        </w:rPr>
        <w:footnoteRef/>
      </w:r>
      <w:r w:rsidRPr="00B01C80">
        <w:rPr>
          <w:rFonts w:ascii="Calibri" w:hAnsi="Calibri"/>
          <w:sz w:val="20"/>
          <w:szCs w:val="20"/>
          <w:lang w:val="hy-AM" w:eastAsia="ru-RU"/>
        </w:rPr>
        <w:t xml:space="preserve"> </w:t>
      </w:r>
      <w:r w:rsidRPr="00915006">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r>
        <w:fldChar w:fldCharType="begin"/>
      </w:r>
      <w:r w:rsidRPr="000D219F">
        <w:rPr>
          <w:lang w:val="af-ZA"/>
        </w:rPr>
        <w:instrText xml:space="preserve"> HYPERLINK "https://ru.wikipedia.org/wiki/Standard_%26_Poor%E2%80%99s" \t "_blank" </w:instrText>
      </w:r>
      <w:r>
        <w:fldChar w:fldCharType="separate"/>
      </w:r>
      <w:r w:rsidRPr="00915006">
        <w:rPr>
          <w:rFonts w:ascii="GHEA Grapalat" w:hAnsi="GHEA Grapalat"/>
          <w:i/>
          <w:sz w:val="16"/>
          <w:szCs w:val="16"/>
          <w:lang w:val="hy-AM" w:eastAsia="ru-RU"/>
        </w:rPr>
        <w:t>Standard &amp; Poor’s</w:t>
      </w:r>
      <w:r>
        <w:rPr>
          <w:rFonts w:ascii="GHEA Grapalat" w:hAnsi="GHEA Grapalat"/>
          <w:i/>
          <w:sz w:val="16"/>
          <w:szCs w:val="16"/>
          <w:lang w:val="hy-AM" w:eastAsia="ru-RU"/>
        </w:rPr>
        <w:fldChar w:fldCharType="end"/>
      </w:r>
      <w:r w:rsidRPr="00915006">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footnote>
  <w:footnote w:id="5">
    <w:p w14:paraId="1957204D" w14:textId="77777777" w:rsidR="000D219F" w:rsidRDefault="000D219F" w:rsidP="00DF5DFB">
      <w:pPr>
        <w:jc w:val="both"/>
        <w:rPr>
          <w:rFonts w:ascii="GHEA Grapalat" w:hAnsi="GHEA Grapalat"/>
          <w:i/>
          <w:sz w:val="16"/>
          <w:szCs w:val="16"/>
          <w:lang w:val="hy-AM" w:eastAsia="ru-RU"/>
        </w:rPr>
      </w:pPr>
      <w:r>
        <w:rPr>
          <w:rFonts w:ascii="GHEA Grapalat" w:hAnsi="GHEA Grapalat"/>
          <w:i/>
          <w:sz w:val="16"/>
          <w:szCs w:val="16"/>
          <w:lang w:val="hy-AM" w:eastAsia="ru-RU"/>
        </w:rPr>
        <w:t xml:space="preserve">** </w:t>
      </w:r>
    </w:p>
    <w:p w14:paraId="3E7EE2C5" w14:textId="77777777" w:rsidR="000D219F" w:rsidRPr="00821851" w:rsidRDefault="000D219F" w:rsidP="00DF5DFB">
      <w:pPr>
        <w:jc w:val="both"/>
        <w:rPr>
          <w:rFonts w:ascii="GHEA Grapalat" w:hAnsi="GHEA Grapalat"/>
          <w:i/>
          <w:sz w:val="16"/>
          <w:szCs w:val="16"/>
          <w:lang w:val="hy-AM" w:eastAsia="ru-RU"/>
        </w:rPr>
      </w:pPr>
      <w:r>
        <w:rPr>
          <w:rFonts w:ascii="GHEA Grapalat" w:hAnsi="GHEA Grapalat"/>
          <w:i/>
          <w:sz w:val="16"/>
          <w:szCs w:val="16"/>
          <w:lang w:val="hy-AM" w:eastAsia="ru-RU"/>
        </w:rPr>
        <w:t xml:space="preserve">- </w:t>
      </w:r>
      <w:r w:rsidRPr="00F049D8">
        <w:rPr>
          <w:rFonts w:ascii="GHEA Grapalat" w:hAnsi="GHEA Grapalat"/>
          <w:i/>
          <w:sz w:val="16"/>
          <w:szCs w:val="16"/>
          <w:lang w:val="hy-AM" w:eastAsia="ru-RU"/>
        </w:rPr>
        <w:t>մա</w:t>
      </w:r>
      <w:r w:rsidRPr="00821851">
        <w:rPr>
          <w:rFonts w:ascii="GHEA Grapalat" w:hAnsi="GHEA Grapalat"/>
          <w:i/>
          <w:sz w:val="16"/>
          <w:szCs w:val="16"/>
          <w:lang w:val="hy-AM" w:eastAsia="ru-RU"/>
        </w:rPr>
        <w:t>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821851">
        <w:rPr>
          <w:rFonts w:ascii="Calibri" w:hAnsi="Calibri" w:cs="Calibri"/>
          <w:i/>
          <w:sz w:val="16"/>
          <w:szCs w:val="16"/>
          <w:lang w:val="hy-AM" w:eastAsia="ru-RU"/>
        </w:rPr>
        <w:t> </w:t>
      </w:r>
      <w:r w:rsidRPr="00821851">
        <w:rPr>
          <w:rFonts w:ascii="GHEA Grapalat" w:hAnsi="GHEA Grapalat" w:cs="GHEA Grapalat"/>
          <w:i/>
          <w:sz w:val="16"/>
          <w:szCs w:val="16"/>
          <w:lang w:val="hy-AM" w:eastAsia="ru-RU"/>
        </w:rPr>
        <w:t>մասին»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օրենքի</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հիման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վրա</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իրական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շահառուների</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վերաբերյալ</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հայտարարագիր</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ներկայացնելու</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պարտականու</w:t>
      </w:r>
      <w:r w:rsidRPr="00821851">
        <w:rPr>
          <w:rFonts w:ascii="GHEA Grapalat" w:hAnsi="GHEA Grapalat"/>
          <w:i/>
          <w:sz w:val="16"/>
          <w:szCs w:val="16"/>
          <w:lang w:val="hy-AM" w:eastAsia="ru-RU"/>
        </w:rPr>
        <w:t xml:space="preserve">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14:paraId="24CE6D45" w14:textId="77777777" w:rsidR="000D219F" w:rsidRPr="00821851" w:rsidRDefault="000D219F" w:rsidP="00DF5DFB">
      <w:pPr>
        <w:jc w:val="both"/>
        <w:rPr>
          <w:rFonts w:ascii="GHEA Grapalat" w:hAnsi="GHEA Grapalat"/>
          <w:i/>
          <w:sz w:val="16"/>
          <w:szCs w:val="16"/>
          <w:lang w:val="hy-AM" w:eastAsia="ru-RU"/>
        </w:rPr>
      </w:pPr>
    </w:p>
    <w:p w14:paraId="1E42B168" w14:textId="77777777" w:rsidR="000D219F" w:rsidRPr="00821851" w:rsidRDefault="000D219F" w:rsidP="00DF5DFB">
      <w:pPr>
        <w:jc w:val="both"/>
        <w:rPr>
          <w:rFonts w:ascii="GHEA Grapalat" w:hAnsi="GHEA Grapalat"/>
          <w:i/>
          <w:sz w:val="16"/>
          <w:szCs w:val="16"/>
          <w:lang w:val="hy-AM" w:eastAsia="ru-RU"/>
        </w:rPr>
      </w:pPr>
      <w:r w:rsidRPr="00821851">
        <w:rPr>
          <w:rFonts w:ascii="GHEA Grapalat" w:hAnsi="GHEA Grapalat"/>
          <w:i/>
          <w:sz w:val="16"/>
          <w:szCs w:val="16"/>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14:paraId="7F9CA53D" w14:textId="77777777" w:rsidR="000D219F" w:rsidRPr="00821851" w:rsidRDefault="000D219F" w:rsidP="00DF5DFB">
      <w:pPr>
        <w:pStyle w:val="af2"/>
        <w:rPr>
          <w:rFonts w:ascii="GHEA Grapalat" w:hAnsi="GHEA Grapalat"/>
          <w:i/>
          <w:sz w:val="16"/>
          <w:szCs w:val="16"/>
          <w:lang w:val="hy-AM"/>
        </w:rPr>
      </w:pPr>
      <w:r w:rsidRPr="00821851">
        <w:rPr>
          <w:rFonts w:ascii="GHEA Grapalat" w:hAnsi="GHEA Grapalat"/>
          <w:i/>
          <w:sz w:val="16"/>
          <w:szCs w:val="16"/>
          <w:lang w:val="hy-AM"/>
        </w:rPr>
        <w:t xml:space="preserve"> ապա դիմում  հայտարարությունը լրացնելիս &lt;&lt; տեղեկություններ պարունակող կայքէջի հղումը՝ &gt;&gt; բառերը փոխարինում է &lt;&lt;հայտա</w:t>
      </w:r>
      <w:r>
        <w:rPr>
          <w:rFonts w:ascii="GHEA Grapalat" w:hAnsi="GHEA Grapalat"/>
          <w:i/>
          <w:sz w:val="16"/>
          <w:szCs w:val="16"/>
          <w:lang w:val="hy-AM"/>
        </w:rPr>
        <w:t>րարագիր՝ համաձայն  հավելված 1</w:t>
      </w:r>
      <w:r>
        <w:rPr>
          <w:rFonts w:ascii="Cambria Math" w:hAnsi="Cambria Math"/>
          <w:i/>
          <w:sz w:val="16"/>
          <w:szCs w:val="16"/>
          <w:lang w:val="hy-AM"/>
        </w:rPr>
        <w:t>․2</w:t>
      </w:r>
      <w:r w:rsidRPr="00821851">
        <w:rPr>
          <w:rFonts w:ascii="GHEA Grapalat" w:hAnsi="GHEA Grapalat"/>
          <w:i/>
          <w:sz w:val="16"/>
          <w:szCs w:val="16"/>
          <w:lang w:val="hy-AM"/>
        </w:rPr>
        <w:t>ի&gt;&gt; բառերով,</w:t>
      </w:r>
    </w:p>
    <w:p w14:paraId="377C19C9" w14:textId="77777777" w:rsidR="000D219F" w:rsidRPr="00821851" w:rsidRDefault="000D219F" w:rsidP="00DF5DFB">
      <w:pPr>
        <w:pStyle w:val="af2"/>
        <w:rPr>
          <w:rFonts w:ascii="GHEA Grapalat" w:hAnsi="GHEA Grapalat"/>
          <w:i/>
          <w:sz w:val="16"/>
          <w:szCs w:val="16"/>
          <w:lang w:val="hy-AM"/>
        </w:rPr>
      </w:pPr>
    </w:p>
    <w:p w14:paraId="2EF5FAFA" w14:textId="77777777" w:rsidR="000D219F" w:rsidRPr="00821851" w:rsidRDefault="000D219F" w:rsidP="00DF5DFB">
      <w:pPr>
        <w:pStyle w:val="af2"/>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2DAA232F" w14:textId="77777777" w:rsidR="000D219F" w:rsidRPr="00821851" w:rsidRDefault="000D219F" w:rsidP="00DF5DFB">
      <w:pPr>
        <w:jc w:val="both"/>
        <w:rPr>
          <w:rFonts w:ascii="GHEA Grapalat" w:hAnsi="GHEA Grapalat"/>
          <w:i/>
          <w:sz w:val="16"/>
          <w:szCs w:val="16"/>
          <w:lang w:val="hy-AM" w:eastAsia="ru-RU"/>
        </w:rPr>
      </w:pPr>
    </w:p>
    <w:p w14:paraId="73149E29" w14:textId="77777777" w:rsidR="000D219F" w:rsidRPr="00821851" w:rsidRDefault="000D219F" w:rsidP="00DF5DFB">
      <w:pPr>
        <w:jc w:val="both"/>
        <w:rPr>
          <w:rFonts w:asciiTheme="minorHAnsi" w:hAnsiTheme="minorHAnsi"/>
          <w:lang w:val="hy-AM"/>
        </w:rPr>
      </w:pPr>
    </w:p>
    <w:p w14:paraId="79046DCC" w14:textId="77777777" w:rsidR="000D219F" w:rsidRDefault="000D219F" w:rsidP="00DF5DFB">
      <w:pPr>
        <w:jc w:val="both"/>
        <w:rPr>
          <w:rFonts w:ascii="GHEA Grapalat" w:hAnsi="GHEA Grapalat" w:cs="Sylfaen"/>
          <w:sz w:val="20"/>
          <w:lang w:val="hy-AM"/>
        </w:rPr>
      </w:pPr>
    </w:p>
    <w:p w14:paraId="25D07A11" w14:textId="77777777" w:rsidR="000D219F" w:rsidRDefault="000D219F" w:rsidP="00DF5DFB">
      <w:pPr>
        <w:jc w:val="both"/>
        <w:rPr>
          <w:rFonts w:ascii="GHEA Grapalat" w:hAnsi="GHEA Grapalat" w:cs="Sylfaen"/>
          <w:sz w:val="20"/>
          <w:lang w:val="hy-AM"/>
        </w:rPr>
      </w:pPr>
    </w:p>
    <w:p w14:paraId="49E7A1E9" w14:textId="77777777" w:rsidR="000D219F" w:rsidRDefault="000D219F" w:rsidP="00DF5DFB">
      <w:pPr>
        <w:jc w:val="both"/>
        <w:rPr>
          <w:rFonts w:ascii="GHEA Grapalat" w:hAnsi="GHEA Grapalat" w:cs="Sylfaen"/>
          <w:sz w:val="20"/>
          <w:lang w:val="hy-AM"/>
        </w:rPr>
      </w:pPr>
    </w:p>
    <w:p w14:paraId="563B4946" w14:textId="77777777" w:rsidR="000D219F" w:rsidRDefault="000D219F" w:rsidP="00DF5DFB">
      <w:pPr>
        <w:jc w:val="both"/>
        <w:rPr>
          <w:rFonts w:ascii="GHEA Grapalat" w:hAnsi="GHEA Grapalat" w:cs="Sylfaen"/>
          <w:sz w:val="20"/>
          <w:lang w:val="hy-AM"/>
        </w:rPr>
      </w:pPr>
    </w:p>
    <w:p w14:paraId="3B76F645" w14:textId="77777777" w:rsidR="000D219F" w:rsidRDefault="000D219F" w:rsidP="00DF5DFB">
      <w:pPr>
        <w:jc w:val="both"/>
        <w:rPr>
          <w:rFonts w:ascii="GHEA Grapalat" w:hAnsi="GHEA Grapalat" w:cs="Sylfaen"/>
          <w:sz w:val="20"/>
          <w:lang w:val="hy-AM"/>
        </w:rPr>
      </w:pPr>
    </w:p>
    <w:p w14:paraId="5DD287DC" w14:textId="77777777" w:rsidR="000D219F" w:rsidRDefault="000D219F" w:rsidP="00DF5DFB">
      <w:pPr>
        <w:jc w:val="both"/>
        <w:rPr>
          <w:rFonts w:ascii="GHEA Grapalat" w:hAnsi="GHEA Grapalat" w:cs="Sylfaen"/>
          <w:sz w:val="20"/>
          <w:lang w:val="hy-AM"/>
        </w:rPr>
      </w:pPr>
    </w:p>
    <w:p w14:paraId="70B2F81B" w14:textId="77777777" w:rsidR="000D219F" w:rsidRDefault="000D219F" w:rsidP="00DF5DFB">
      <w:pPr>
        <w:jc w:val="both"/>
        <w:rPr>
          <w:rFonts w:ascii="GHEA Grapalat" w:hAnsi="GHEA Grapalat" w:cs="Sylfaen"/>
          <w:sz w:val="20"/>
          <w:lang w:val="hy-AM"/>
        </w:rPr>
      </w:pPr>
    </w:p>
    <w:p w14:paraId="1CE5274F" w14:textId="77777777" w:rsidR="000D219F" w:rsidRDefault="000D219F" w:rsidP="00DF5DFB">
      <w:pPr>
        <w:jc w:val="both"/>
        <w:rPr>
          <w:rFonts w:ascii="GHEA Grapalat" w:hAnsi="GHEA Grapalat" w:cs="Sylfaen"/>
          <w:sz w:val="20"/>
          <w:lang w:val="hy-AM"/>
        </w:rPr>
      </w:pPr>
    </w:p>
    <w:p w14:paraId="1E21D326" w14:textId="77777777" w:rsidR="000D219F" w:rsidRDefault="000D219F" w:rsidP="00DF5DFB">
      <w:pPr>
        <w:jc w:val="both"/>
        <w:rPr>
          <w:rFonts w:ascii="GHEA Grapalat" w:hAnsi="GHEA Grapalat" w:cs="Sylfaen"/>
          <w:sz w:val="20"/>
          <w:lang w:val="hy-AM"/>
        </w:rPr>
      </w:pPr>
    </w:p>
    <w:p w14:paraId="12AE1D4B" w14:textId="77777777" w:rsidR="000D219F" w:rsidRDefault="000D219F" w:rsidP="00DF5DFB">
      <w:pPr>
        <w:jc w:val="both"/>
        <w:rPr>
          <w:rFonts w:ascii="GHEA Grapalat" w:hAnsi="GHEA Grapalat" w:cs="Sylfaen"/>
          <w:sz w:val="20"/>
          <w:lang w:val="hy-AM"/>
        </w:rPr>
      </w:pPr>
    </w:p>
    <w:p w14:paraId="3CA67A79" w14:textId="77777777" w:rsidR="000D219F" w:rsidRDefault="000D219F" w:rsidP="00DF5DFB">
      <w:pPr>
        <w:jc w:val="both"/>
        <w:rPr>
          <w:rFonts w:ascii="GHEA Grapalat" w:hAnsi="GHEA Grapalat" w:cs="Sylfaen"/>
          <w:sz w:val="20"/>
          <w:lang w:val="hy-AM"/>
        </w:rPr>
      </w:pPr>
    </w:p>
    <w:p w14:paraId="59B53E96" w14:textId="77777777" w:rsidR="000D219F" w:rsidRDefault="000D219F" w:rsidP="00DF5DFB">
      <w:pPr>
        <w:jc w:val="both"/>
        <w:rPr>
          <w:rFonts w:ascii="GHEA Grapalat" w:hAnsi="GHEA Grapalat" w:cs="Sylfaen"/>
          <w:sz w:val="20"/>
          <w:lang w:val="hy-AM"/>
        </w:rPr>
      </w:pPr>
    </w:p>
    <w:p w14:paraId="192ED709" w14:textId="77777777" w:rsidR="000D219F" w:rsidRDefault="000D219F" w:rsidP="00DF5DFB">
      <w:pPr>
        <w:jc w:val="both"/>
        <w:rPr>
          <w:rFonts w:ascii="GHEA Grapalat" w:hAnsi="GHEA Grapalat" w:cs="Sylfaen"/>
          <w:sz w:val="20"/>
          <w:lang w:val="hy-AM"/>
        </w:rPr>
      </w:pPr>
    </w:p>
    <w:p w14:paraId="34FC463E" w14:textId="77777777" w:rsidR="000D219F" w:rsidRDefault="000D219F" w:rsidP="00DF5DFB">
      <w:pPr>
        <w:jc w:val="both"/>
        <w:rPr>
          <w:rFonts w:ascii="GHEA Grapalat" w:hAnsi="GHEA Grapalat" w:cs="Sylfaen"/>
          <w:sz w:val="20"/>
          <w:lang w:val="hy-AM"/>
        </w:rPr>
      </w:pPr>
    </w:p>
    <w:p w14:paraId="4D1F876C" w14:textId="77777777" w:rsidR="000D219F" w:rsidRDefault="000D219F" w:rsidP="00DF5DFB">
      <w:pPr>
        <w:jc w:val="both"/>
        <w:rPr>
          <w:rFonts w:ascii="GHEA Grapalat" w:hAnsi="GHEA Grapalat" w:cs="Sylfaen"/>
          <w:sz w:val="20"/>
          <w:lang w:val="hy-AM"/>
        </w:rPr>
      </w:pPr>
    </w:p>
    <w:p w14:paraId="4D9B1E57" w14:textId="77777777" w:rsidR="000D219F" w:rsidRDefault="000D219F" w:rsidP="00DF5DFB">
      <w:pPr>
        <w:jc w:val="both"/>
        <w:rPr>
          <w:rFonts w:ascii="GHEA Grapalat" w:hAnsi="GHEA Grapalat" w:cs="Sylfaen"/>
          <w:sz w:val="20"/>
          <w:lang w:val="hy-AM"/>
        </w:rPr>
      </w:pPr>
    </w:p>
    <w:p w14:paraId="52E7BCDB" w14:textId="77777777" w:rsidR="000D219F" w:rsidRDefault="000D219F" w:rsidP="00DF5DFB">
      <w:pPr>
        <w:jc w:val="both"/>
        <w:rPr>
          <w:rFonts w:ascii="GHEA Grapalat" w:hAnsi="GHEA Grapalat" w:cs="Sylfaen"/>
          <w:sz w:val="20"/>
          <w:lang w:val="hy-AM"/>
        </w:rPr>
      </w:pPr>
    </w:p>
    <w:p w14:paraId="1F4501D1" w14:textId="77777777" w:rsidR="000D219F" w:rsidRDefault="000D219F" w:rsidP="00DF5DFB">
      <w:pPr>
        <w:jc w:val="both"/>
        <w:rPr>
          <w:rFonts w:ascii="GHEA Grapalat" w:hAnsi="GHEA Grapalat" w:cs="Sylfaen"/>
          <w:sz w:val="20"/>
          <w:lang w:val="hy-AM"/>
        </w:rPr>
      </w:pPr>
    </w:p>
    <w:p w14:paraId="356363C0" w14:textId="77777777" w:rsidR="000D219F" w:rsidRDefault="000D219F" w:rsidP="00DF5DFB">
      <w:pPr>
        <w:jc w:val="both"/>
        <w:rPr>
          <w:rFonts w:ascii="GHEA Grapalat" w:hAnsi="GHEA Grapalat" w:cs="Sylfaen"/>
          <w:sz w:val="20"/>
          <w:lang w:val="hy-AM"/>
        </w:rPr>
      </w:pPr>
    </w:p>
    <w:p w14:paraId="40F698C3" w14:textId="77777777" w:rsidR="000D219F" w:rsidRDefault="000D219F" w:rsidP="00DF5DFB">
      <w:pPr>
        <w:jc w:val="both"/>
        <w:rPr>
          <w:rFonts w:ascii="GHEA Grapalat" w:hAnsi="GHEA Grapalat" w:cs="Sylfaen"/>
          <w:sz w:val="20"/>
          <w:lang w:val="hy-AM"/>
        </w:rPr>
      </w:pPr>
    </w:p>
    <w:p w14:paraId="4F4F4CC7" w14:textId="77777777" w:rsidR="000D219F" w:rsidRPr="00821851" w:rsidRDefault="000D219F" w:rsidP="00DF5DFB">
      <w:pPr>
        <w:jc w:val="both"/>
        <w:rPr>
          <w:rFonts w:ascii="GHEA Grapalat" w:hAnsi="GHEA Grapalat" w:cs="Sylfaen"/>
          <w:sz w:val="20"/>
          <w:lang w:val="hy-AM"/>
        </w:rPr>
      </w:pPr>
    </w:p>
  </w:footnote>
  <w:footnote w:id="6">
    <w:p w14:paraId="2DDAF6A4" w14:textId="77777777" w:rsidR="000D219F" w:rsidRPr="0015088E" w:rsidRDefault="000D219F" w:rsidP="004B38E4">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DF5DFB">
        <w:rPr>
          <w:rFonts w:ascii="GHEA Grapalat" w:hAnsi="GHEA Grapalat"/>
          <w:i/>
          <w:sz w:val="16"/>
          <w:szCs w:val="16"/>
          <w:lang w:val="hy-AM"/>
        </w:rPr>
        <w:t>եթե</w:t>
      </w:r>
      <w:r w:rsidRPr="001E7733">
        <w:rPr>
          <w:rFonts w:ascii="GHEA Grapalat" w:hAnsi="GHEA Grapalat"/>
          <w:i/>
          <w:sz w:val="16"/>
          <w:szCs w:val="16"/>
          <w:lang w:val="af-ZA"/>
        </w:rPr>
        <w:t xml:space="preserve"> </w:t>
      </w:r>
      <w:r w:rsidRPr="00DF5DFB">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DF5DF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DF5DF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DF5DFB">
        <w:rPr>
          <w:rFonts w:ascii="GHEA Grapalat" w:hAnsi="GHEA Grapalat"/>
          <w:i/>
          <w:sz w:val="16"/>
          <w:szCs w:val="16"/>
          <w:lang w:val="hy-AM"/>
        </w:rPr>
        <w:t>հարկ</w:t>
      </w:r>
      <w:r w:rsidRPr="001E7733">
        <w:rPr>
          <w:rFonts w:ascii="GHEA Grapalat" w:hAnsi="GHEA Grapalat"/>
          <w:i/>
          <w:sz w:val="16"/>
          <w:szCs w:val="16"/>
          <w:lang w:val="af-ZA"/>
        </w:rPr>
        <w:t xml:space="preserve"> </w:t>
      </w:r>
      <w:r w:rsidRPr="00DF5DFB">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DF5DFB">
        <w:rPr>
          <w:rFonts w:ascii="GHEA Grapalat" w:hAnsi="GHEA Grapalat"/>
          <w:i/>
          <w:sz w:val="16"/>
          <w:szCs w:val="16"/>
          <w:lang w:val="hy-AM"/>
        </w:rPr>
        <w:t>է</w:t>
      </w:r>
      <w:r w:rsidRPr="001E7733">
        <w:rPr>
          <w:rFonts w:ascii="GHEA Grapalat" w:hAnsi="GHEA Grapalat"/>
          <w:i/>
          <w:sz w:val="16"/>
          <w:szCs w:val="16"/>
          <w:lang w:val="af-ZA"/>
        </w:rPr>
        <w:t xml:space="preserve">, </w:t>
      </w:r>
      <w:r w:rsidRPr="00DF5DFB">
        <w:rPr>
          <w:rFonts w:ascii="GHEA Grapalat" w:hAnsi="GHEA Grapalat"/>
          <w:i/>
          <w:sz w:val="16"/>
          <w:szCs w:val="16"/>
          <w:lang w:val="hy-AM"/>
        </w:rPr>
        <w:t>ապա</w:t>
      </w:r>
      <w:r w:rsidRPr="001E7733">
        <w:rPr>
          <w:rFonts w:ascii="GHEA Grapalat" w:hAnsi="GHEA Grapalat"/>
          <w:i/>
          <w:sz w:val="16"/>
          <w:szCs w:val="16"/>
          <w:lang w:val="af-ZA"/>
        </w:rPr>
        <w:t xml:space="preserve"> </w:t>
      </w:r>
      <w:r w:rsidRPr="00DF5DFB">
        <w:rPr>
          <w:rFonts w:ascii="GHEA Grapalat" w:hAnsi="GHEA Grapalat"/>
          <w:i/>
          <w:sz w:val="16"/>
          <w:szCs w:val="16"/>
          <w:lang w:val="hy-AM"/>
        </w:rPr>
        <w:t>տվյալ</w:t>
      </w:r>
      <w:r w:rsidRPr="001E7733">
        <w:rPr>
          <w:rFonts w:ascii="GHEA Grapalat" w:hAnsi="GHEA Grapalat"/>
          <w:i/>
          <w:sz w:val="16"/>
          <w:szCs w:val="16"/>
          <w:lang w:val="af-ZA"/>
        </w:rPr>
        <w:t xml:space="preserve"> </w:t>
      </w:r>
      <w:r w:rsidRPr="00DF5DFB">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DF5DFB">
        <w:rPr>
          <w:rFonts w:ascii="GHEA Grapalat" w:hAnsi="GHEA Grapalat"/>
          <w:i/>
          <w:sz w:val="16"/>
          <w:szCs w:val="16"/>
          <w:lang w:val="hy-AM"/>
        </w:rPr>
        <w:t>գծով</w:t>
      </w:r>
      <w:r w:rsidRPr="001E7733">
        <w:rPr>
          <w:rFonts w:ascii="GHEA Grapalat" w:hAnsi="GHEA Grapalat"/>
          <w:i/>
          <w:sz w:val="16"/>
          <w:szCs w:val="16"/>
          <w:lang w:val="af-ZA"/>
        </w:rPr>
        <w:t xml:space="preserve"> </w:t>
      </w:r>
      <w:r w:rsidRPr="00DF5DFB">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DF5DFB">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DF5DFB">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DF5DFB">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DF5DFB">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DF5DF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DF5DF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DF5DFB">
        <w:rPr>
          <w:rFonts w:ascii="GHEA Grapalat" w:hAnsi="GHEA Grapalat"/>
          <w:i/>
          <w:sz w:val="16"/>
          <w:szCs w:val="16"/>
          <w:lang w:val="hy-AM"/>
        </w:rPr>
        <w:t>հարկի</w:t>
      </w:r>
      <w:r w:rsidRPr="001E7733">
        <w:rPr>
          <w:rFonts w:ascii="GHEA Grapalat" w:hAnsi="GHEA Grapalat"/>
          <w:i/>
          <w:sz w:val="16"/>
          <w:szCs w:val="16"/>
          <w:lang w:val="af-ZA"/>
        </w:rPr>
        <w:t xml:space="preserve"> </w:t>
      </w:r>
      <w:r w:rsidRPr="00DF5DFB">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DF5DFB">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DF5DFB">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DF5DFB">
        <w:rPr>
          <w:rFonts w:ascii="GHEA Grapalat" w:hAnsi="GHEA Grapalat"/>
          <w:i/>
          <w:sz w:val="16"/>
          <w:szCs w:val="16"/>
          <w:lang w:val="hy-AM"/>
        </w:rPr>
        <w:t>րդ</w:t>
      </w:r>
      <w:r w:rsidRPr="001E7733">
        <w:rPr>
          <w:rFonts w:ascii="GHEA Grapalat" w:hAnsi="GHEA Grapalat"/>
          <w:i/>
          <w:sz w:val="16"/>
          <w:szCs w:val="16"/>
          <w:lang w:val="af-ZA"/>
        </w:rPr>
        <w:t xml:space="preserve"> </w:t>
      </w:r>
      <w:r w:rsidRPr="00DF5DFB">
        <w:rPr>
          <w:rFonts w:ascii="GHEA Grapalat" w:hAnsi="GHEA Grapalat"/>
          <w:i/>
          <w:sz w:val="16"/>
          <w:szCs w:val="16"/>
          <w:lang w:val="hy-AM"/>
        </w:rPr>
        <w:t>սյունակում։</w:t>
      </w:r>
    </w:p>
    <w:p w14:paraId="4434BC6E" w14:textId="77777777" w:rsidR="000D219F" w:rsidRPr="00A84E3F" w:rsidDel="00856FDE" w:rsidRDefault="000D219F" w:rsidP="004B38E4">
      <w:pPr>
        <w:pStyle w:val="af2"/>
        <w:rPr>
          <w:del w:id="8" w:author="User" w:date="2019-05-26T09:57:00Z"/>
          <w:i/>
          <w:lang w:val="en-US"/>
        </w:rPr>
      </w:pPr>
    </w:p>
  </w:footnote>
  <w:footnote w:id="7">
    <w:p w14:paraId="22470A1E" w14:textId="77777777" w:rsidR="000D219F" w:rsidRPr="002F4827" w:rsidDel="004D0559" w:rsidRDefault="000D219F" w:rsidP="00F02279">
      <w:pPr>
        <w:pStyle w:val="af2"/>
        <w:rPr>
          <w:del w:id="9" w:author="User" w:date="2019-05-26T13:15:00Z"/>
          <w:lang w:val="hy-AM"/>
        </w:rPr>
      </w:pPr>
    </w:p>
  </w:footnote>
  <w:footnote w:id="8">
    <w:p w14:paraId="24EA6FAD" w14:textId="77777777" w:rsidR="000D219F" w:rsidRDefault="000D219F" w:rsidP="0078225D">
      <w:pPr>
        <w:pStyle w:val="af4"/>
        <w:rPr>
          <w:rFonts w:ascii="Sylfaen" w:hAnsi="Sylfaen"/>
          <w:sz w:val="20"/>
          <w:szCs w:val="20"/>
          <w:vertAlign w:val="superscript"/>
          <w:lang w:val="hy-AM" w:eastAsia="ru-RU"/>
        </w:rPr>
      </w:pPr>
      <w:r>
        <w:rPr>
          <w:rStyle w:val="af6"/>
          <w:sz w:val="20"/>
          <w:szCs w:val="20"/>
        </w:rPr>
        <w:footnoteRef/>
      </w:r>
      <w:r w:rsidRPr="0078225D">
        <w:rPr>
          <w:sz w:val="20"/>
          <w:szCs w:val="20"/>
          <w:lang w:val="hy-AM"/>
        </w:rPr>
        <w:t xml:space="preserve"> </w:t>
      </w:r>
      <w:r>
        <w:rPr>
          <w:rFonts w:ascii="GHEA Grapalat" w:hAnsi="GHEA Grapalat"/>
          <w:i/>
          <w:sz w:val="16"/>
          <w:szCs w:val="20"/>
          <w:lang w:val="hy-AM"/>
        </w:rPr>
        <w:t>եթե գնման առարկան չի հանդիսանում շինարարական ծրագիր 6.5.1 կետը հանվում է պայմանագրի  նախագծից, իսկ 1.2 կետից հանվում են «և հաստատված նախագծանախահաշվային » բառերը և 6.4 կետից հանվում է 6.5.1 կետին կատարված հղումը:</w:t>
      </w:r>
    </w:p>
  </w:footnote>
  <w:footnote w:id="9">
    <w:p w14:paraId="75B9A149" w14:textId="05452FF1" w:rsidR="000D219F" w:rsidRPr="00FC4820" w:rsidRDefault="000D219F" w:rsidP="00F02279">
      <w:pPr>
        <w:pStyle w:val="af2"/>
        <w:jc w:val="both"/>
        <w:rPr>
          <w:lang w:val="hy-AM"/>
        </w:rPr>
      </w:pPr>
      <w:r>
        <w:rPr>
          <w:rFonts w:ascii="GHEA Grapalat" w:hAnsi="GHEA Grapalat"/>
          <w:vertAlign w:val="superscript"/>
          <w:lang w:val="hy-AM"/>
        </w:rPr>
        <w:t>՝է</w:t>
      </w:r>
      <w:r>
        <w:rPr>
          <w:rFonts w:ascii="GHEA Grapalat" w:hAnsi="GHEA Grapalat"/>
          <w:vertAlign w:val="superscript"/>
          <w:lang w:val="hy-AM"/>
        </w:rPr>
        <w:tab/>
        <w:t>Ա</w:t>
      </w:r>
      <w:r w:rsidRPr="002B6E22">
        <w:rPr>
          <w:rFonts w:ascii="GHEA Grapalat" w:hAnsi="GHEA Grapalat"/>
          <w:vertAlign w:val="superscript"/>
          <w:lang w:val="hy-AM"/>
        </w:rPr>
        <w:t>33</w:t>
      </w:r>
      <w:r w:rsidRPr="005F723B">
        <w:rPr>
          <w:rFonts w:ascii="GHEA Grapalat" w:hAnsi="GHEA Grapalat"/>
          <w:vertAlign w:val="superscript"/>
          <w:lang w:val="hy-AM"/>
        </w:rP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0">
    <w:p w14:paraId="6D6D63AE" w14:textId="77777777" w:rsidR="000D219F" w:rsidRPr="00FC4820" w:rsidDel="001432D3" w:rsidRDefault="000D219F" w:rsidP="00F02279">
      <w:pPr>
        <w:pStyle w:val="af2"/>
        <w:jc w:val="both"/>
        <w:rPr>
          <w:del w:id="10"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012C75"/>
    <w:multiLevelType w:val="hybridMultilevel"/>
    <w:tmpl w:val="A4387D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726549D"/>
    <w:multiLevelType w:val="multilevel"/>
    <w:tmpl w:val="B14E9D90"/>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2"/>
  </w:num>
  <w:num w:numId="15">
    <w:abstractNumId w:val="26"/>
  </w:num>
  <w:num w:numId="16">
    <w:abstractNumId w:val="15"/>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10"/>
  </w:num>
  <w:num w:numId="30">
    <w:abstractNumId w:val="13"/>
  </w:num>
  <w:num w:numId="31">
    <w:abstractNumId w:val="2"/>
  </w:num>
  <w:num w:numId="32">
    <w:abstractNumId w:val="8"/>
  </w:num>
  <w:num w:numId="33">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3C5"/>
    <w:rsid w:val="00014775"/>
    <w:rsid w:val="000149F3"/>
    <w:rsid w:val="00017484"/>
    <w:rsid w:val="000206DA"/>
    <w:rsid w:val="00020C83"/>
    <w:rsid w:val="000212A8"/>
    <w:rsid w:val="00021831"/>
    <w:rsid w:val="00021C2E"/>
    <w:rsid w:val="00021C9D"/>
    <w:rsid w:val="00023384"/>
    <w:rsid w:val="000238FE"/>
    <w:rsid w:val="000246E6"/>
    <w:rsid w:val="00025353"/>
    <w:rsid w:val="00026351"/>
    <w:rsid w:val="000265BD"/>
    <w:rsid w:val="000275BF"/>
    <w:rsid w:val="00030D40"/>
    <w:rsid w:val="00030E9D"/>
    <w:rsid w:val="000312D9"/>
    <w:rsid w:val="000313A6"/>
    <w:rsid w:val="000330A3"/>
    <w:rsid w:val="00033946"/>
    <w:rsid w:val="00033B20"/>
    <w:rsid w:val="0003466E"/>
    <w:rsid w:val="00034CED"/>
    <w:rsid w:val="000356CC"/>
    <w:rsid w:val="00037DDE"/>
    <w:rsid w:val="000408D8"/>
    <w:rsid w:val="0004323B"/>
    <w:rsid w:val="0004387F"/>
    <w:rsid w:val="000452FA"/>
    <w:rsid w:val="00045603"/>
    <w:rsid w:val="000464A2"/>
    <w:rsid w:val="000464DB"/>
    <w:rsid w:val="00046BAC"/>
    <w:rsid w:val="00047327"/>
    <w:rsid w:val="0005035B"/>
    <w:rsid w:val="00051490"/>
    <w:rsid w:val="00051B7F"/>
    <w:rsid w:val="00052AF7"/>
    <w:rsid w:val="00052F1C"/>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4E1"/>
    <w:rsid w:val="0006311D"/>
    <w:rsid w:val="00065C3B"/>
    <w:rsid w:val="000677B2"/>
    <w:rsid w:val="000704B9"/>
    <w:rsid w:val="00070DBB"/>
    <w:rsid w:val="00071D1C"/>
    <w:rsid w:val="00072A26"/>
    <w:rsid w:val="00072A83"/>
    <w:rsid w:val="00073430"/>
    <w:rsid w:val="000735B0"/>
    <w:rsid w:val="00073A04"/>
    <w:rsid w:val="00073A09"/>
    <w:rsid w:val="00073E90"/>
    <w:rsid w:val="00074248"/>
    <w:rsid w:val="0007468E"/>
    <w:rsid w:val="00075489"/>
    <w:rsid w:val="00075997"/>
    <w:rsid w:val="00077062"/>
    <w:rsid w:val="000777C5"/>
    <w:rsid w:val="00077BB9"/>
    <w:rsid w:val="000802FB"/>
    <w:rsid w:val="00080C4E"/>
    <w:rsid w:val="00080E73"/>
    <w:rsid w:val="000822C1"/>
    <w:rsid w:val="00082ADC"/>
    <w:rsid w:val="00082DE0"/>
    <w:rsid w:val="00082E96"/>
    <w:rsid w:val="000831B3"/>
    <w:rsid w:val="00083558"/>
    <w:rsid w:val="000845F6"/>
    <w:rsid w:val="00084E87"/>
    <w:rsid w:val="00085931"/>
    <w:rsid w:val="000878DB"/>
    <w:rsid w:val="00087A30"/>
    <w:rsid w:val="000911CA"/>
    <w:rsid w:val="0009164D"/>
    <w:rsid w:val="00091EBC"/>
    <w:rsid w:val="00092D0A"/>
    <w:rsid w:val="0009380C"/>
    <w:rsid w:val="0009449B"/>
    <w:rsid w:val="000946A3"/>
    <w:rsid w:val="000952D8"/>
    <w:rsid w:val="00095BC6"/>
    <w:rsid w:val="00095EB1"/>
    <w:rsid w:val="00096865"/>
    <w:rsid w:val="00097DE8"/>
    <w:rsid w:val="000A025B"/>
    <w:rsid w:val="000A2C81"/>
    <w:rsid w:val="000A3471"/>
    <w:rsid w:val="000A37CE"/>
    <w:rsid w:val="000A58EC"/>
    <w:rsid w:val="000A5B16"/>
    <w:rsid w:val="000A6B75"/>
    <w:rsid w:val="000A6F6B"/>
    <w:rsid w:val="000A72AD"/>
    <w:rsid w:val="000A7528"/>
    <w:rsid w:val="000B033F"/>
    <w:rsid w:val="000B1088"/>
    <w:rsid w:val="000B259E"/>
    <w:rsid w:val="000B5AE5"/>
    <w:rsid w:val="000B642F"/>
    <w:rsid w:val="000B700B"/>
    <w:rsid w:val="000B7641"/>
    <w:rsid w:val="000B7C54"/>
    <w:rsid w:val="000C0396"/>
    <w:rsid w:val="000C062F"/>
    <w:rsid w:val="000C0A9D"/>
    <w:rsid w:val="000C12A6"/>
    <w:rsid w:val="000C165F"/>
    <w:rsid w:val="000C36C6"/>
    <w:rsid w:val="000C5A09"/>
    <w:rsid w:val="000C6F81"/>
    <w:rsid w:val="000C72D9"/>
    <w:rsid w:val="000D07E4"/>
    <w:rsid w:val="000D10F1"/>
    <w:rsid w:val="000D16B6"/>
    <w:rsid w:val="000D2054"/>
    <w:rsid w:val="000D219F"/>
    <w:rsid w:val="000D242F"/>
    <w:rsid w:val="000D2527"/>
    <w:rsid w:val="000D3188"/>
    <w:rsid w:val="000D34C8"/>
    <w:rsid w:val="000D3B6D"/>
    <w:rsid w:val="000D4471"/>
    <w:rsid w:val="000D52A5"/>
    <w:rsid w:val="000D5766"/>
    <w:rsid w:val="000D590A"/>
    <w:rsid w:val="000D6A89"/>
    <w:rsid w:val="000D6C21"/>
    <w:rsid w:val="000D701E"/>
    <w:rsid w:val="000D77C1"/>
    <w:rsid w:val="000D7C6B"/>
    <w:rsid w:val="000E10E6"/>
    <w:rsid w:val="000E1C31"/>
    <w:rsid w:val="000E20A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0EE8"/>
    <w:rsid w:val="000F109E"/>
    <w:rsid w:val="000F15C2"/>
    <w:rsid w:val="000F332D"/>
    <w:rsid w:val="000F338E"/>
    <w:rsid w:val="000F3939"/>
    <w:rsid w:val="000F3B31"/>
    <w:rsid w:val="000F3D76"/>
    <w:rsid w:val="000F494F"/>
    <w:rsid w:val="000F4B86"/>
    <w:rsid w:val="000F4D7B"/>
    <w:rsid w:val="000F4F07"/>
    <w:rsid w:val="000F5032"/>
    <w:rsid w:val="000F5900"/>
    <w:rsid w:val="000F660D"/>
    <w:rsid w:val="000F6E48"/>
    <w:rsid w:val="000F7026"/>
    <w:rsid w:val="000F74C4"/>
    <w:rsid w:val="000F7AE0"/>
    <w:rsid w:val="000F7B12"/>
    <w:rsid w:val="0010050E"/>
    <w:rsid w:val="00101445"/>
    <w:rsid w:val="001016D4"/>
    <w:rsid w:val="00101A56"/>
    <w:rsid w:val="00101C9A"/>
    <w:rsid w:val="00101F06"/>
    <w:rsid w:val="00102291"/>
    <w:rsid w:val="0010323D"/>
    <w:rsid w:val="00103DEE"/>
    <w:rsid w:val="00104861"/>
    <w:rsid w:val="0010499E"/>
    <w:rsid w:val="00106365"/>
    <w:rsid w:val="00106D44"/>
    <w:rsid w:val="00106DEE"/>
    <w:rsid w:val="00106F3B"/>
    <w:rsid w:val="00107D79"/>
    <w:rsid w:val="00110D13"/>
    <w:rsid w:val="00113F0D"/>
    <w:rsid w:val="00115905"/>
    <w:rsid w:val="001159FA"/>
    <w:rsid w:val="0011611E"/>
    <w:rsid w:val="00116E47"/>
    <w:rsid w:val="00117020"/>
    <w:rsid w:val="00117328"/>
    <w:rsid w:val="00117964"/>
    <w:rsid w:val="00117DAA"/>
    <w:rsid w:val="001242C4"/>
    <w:rsid w:val="00124461"/>
    <w:rsid w:val="00125157"/>
    <w:rsid w:val="001276C9"/>
    <w:rsid w:val="00130202"/>
    <w:rsid w:val="001305C6"/>
    <w:rsid w:val="00131E9C"/>
    <w:rsid w:val="00132FA8"/>
    <w:rsid w:val="00133A5A"/>
    <w:rsid w:val="00133A7E"/>
    <w:rsid w:val="00133CE4"/>
    <w:rsid w:val="00134D6E"/>
    <w:rsid w:val="00134DC5"/>
    <w:rsid w:val="001355F9"/>
    <w:rsid w:val="00135840"/>
    <w:rsid w:val="001366A9"/>
    <w:rsid w:val="001369CB"/>
    <w:rsid w:val="001377BA"/>
    <w:rsid w:val="00137A5C"/>
    <w:rsid w:val="001402B5"/>
    <w:rsid w:val="00142496"/>
    <w:rsid w:val="00143BD7"/>
    <w:rsid w:val="00143E8C"/>
    <w:rsid w:val="0014472E"/>
    <w:rsid w:val="00144A19"/>
    <w:rsid w:val="00144F73"/>
    <w:rsid w:val="0014555E"/>
    <w:rsid w:val="001458D6"/>
    <w:rsid w:val="00145BD2"/>
    <w:rsid w:val="00145CC3"/>
    <w:rsid w:val="00146493"/>
    <w:rsid w:val="00146DBB"/>
    <w:rsid w:val="00147CD0"/>
    <w:rsid w:val="00147F14"/>
    <w:rsid w:val="00150CBE"/>
    <w:rsid w:val="001514D1"/>
    <w:rsid w:val="001515DE"/>
    <w:rsid w:val="001522CE"/>
    <w:rsid w:val="00152564"/>
    <w:rsid w:val="001537B4"/>
    <w:rsid w:val="00153A85"/>
    <w:rsid w:val="00153C87"/>
    <w:rsid w:val="00153F3F"/>
    <w:rsid w:val="00154F74"/>
    <w:rsid w:val="00155173"/>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C7A"/>
    <w:rsid w:val="00174FE1"/>
    <w:rsid w:val="00175F8F"/>
    <w:rsid w:val="00175FDC"/>
    <w:rsid w:val="001763F5"/>
    <w:rsid w:val="00176A38"/>
    <w:rsid w:val="00176A92"/>
    <w:rsid w:val="00177245"/>
    <w:rsid w:val="00177A5C"/>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7D9C"/>
    <w:rsid w:val="00191D5F"/>
    <w:rsid w:val="00191E1D"/>
    <w:rsid w:val="00192590"/>
    <w:rsid w:val="00192606"/>
    <w:rsid w:val="001926E8"/>
    <w:rsid w:val="00192A1F"/>
    <w:rsid w:val="001932A7"/>
    <w:rsid w:val="001937E9"/>
    <w:rsid w:val="00193871"/>
    <w:rsid w:val="0019419E"/>
    <w:rsid w:val="00194598"/>
    <w:rsid w:val="00194DBD"/>
    <w:rsid w:val="00195835"/>
    <w:rsid w:val="00195F24"/>
    <w:rsid w:val="00196487"/>
    <w:rsid w:val="0019755C"/>
    <w:rsid w:val="001A1DE4"/>
    <w:rsid w:val="001A23A6"/>
    <w:rsid w:val="001A2579"/>
    <w:rsid w:val="001A2F72"/>
    <w:rsid w:val="001A352F"/>
    <w:rsid w:val="001A3FEC"/>
    <w:rsid w:val="001A43A4"/>
    <w:rsid w:val="001A4EF7"/>
    <w:rsid w:val="001A5BC8"/>
    <w:rsid w:val="001A5C02"/>
    <w:rsid w:val="001B0D9A"/>
    <w:rsid w:val="001B12D4"/>
    <w:rsid w:val="001B130B"/>
    <w:rsid w:val="001B1370"/>
    <w:rsid w:val="001B1FC4"/>
    <w:rsid w:val="001B21A3"/>
    <w:rsid w:val="001B37D2"/>
    <w:rsid w:val="001B45A9"/>
    <w:rsid w:val="001B478E"/>
    <w:rsid w:val="001B6056"/>
    <w:rsid w:val="001B6591"/>
    <w:rsid w:val="001B6FCF"/>
    <w:rsid w:val="001B7698"/>
    <w:rsid w:val="001C07C6"/>
    <w:rsid w:val="001C0849"/>
    <w:rsid w:val="001C0B2D"/>
    <w:rsid w:val="001C1CEB"/>
    <w:rsid w:val="001C2F9F"/>
    <w:rsid w:val="001C336A"/>
    <w:rsid w:val="001C3D83"/>
    <w:rsid w:val="001C3F6C"/>
    <w:rsid w:val="001C7125"/>
    <w:rsid w:val="001C76F7"/>
    <w:rsid w:val="001C7C1A"/>
    <w:rsid w:val="001D1139"/>
    <w:rsid w:val="001D1376"/>
    <w:rsid w:val="001D1D00"/>
    <w:rsid w:val="001D2D62"/>
    <w:rsid w:val="001D49EB"/>
    <w:rsid w:val="001D5FF7"/>
    <w:rsid w:val="001D6531"/>
    <w:rsid w:val="001D7228"/>
    <w:rsid w:val="001D74FA"/>
    <w:rsid w:val="001D78C5"/>
    <w:rsid w:val="001E0216"/>
    <w:rsid w:val="001E17BA"/>
    <w:rsid w:val="001E2794"/>
    <w:rsid w:val="001E2814"/>
    <w:rsid w:val="001E52DB"/>
    <w:rsid w:val="001E55B2"/>
    <w:rsid w:val="001E5866"/>
    <w:rsid w:val="001E7733"/>
    <w:rsid w:val="001F0335"/>
    <w:rsid w:val="001F0371"/>
    <w:rsid w:val="001F0879"/>
    <w:rsid w:val="001F1DF0"/>
    <w:rsid w:val="001F3237"/>
    <w:rsid w:val="001F386B"/>
    <w:rsid w:val="001F41C4"/>
    <w:rsid w:val="001F5FDE"/>
    <w:rsid w:val="001F6578"/>
    <w:rsid w:val="001F760C"/>
    <w:rsid w:val="00201683"/>
    <w:rsid w:val="002017CB"/>
    <w:rsid w:val="00201DA0"/>
    <w:rsid w:val="00201F2E"/>
    <w:rsid w:val="00202F4D"/>
    <w:rsid w:val="002032CE"/>
    <w:rsid w:val="00203917"/>
    <w:rsid w:val="002039C5"/>
    <w:rsid w:val="002043D1"/>
    <w:rsid w:val="00204B03"/>
    <w:rsid w:val="00204E53"/>
    <w:rsid w:val="00205689"/>
    <w:rsid w:val="0020701A"/>
    <w:rsid w:val="00207999"/>
    <w:rsid w:val="00207CF7"/>
    <w:rsid w:val="002100B3"/>
    <w:rsid w:val="002101F2"/>
    <w:rsid w:val="002106E6"/>
    <w:rsid w:val="00210F0C"/>
    <w:rsid w:val="00211425"/>
    <w:rsid w:val="002115A9"/>
    <w:rsid w:val="0021342B"/>
    <w:rsid w:val="002137E6"/>
    <w:rsid w:val="00213EB8"/>
    <w:rsid w:val="00214275"/>
    <w:rsid w:val="00214772"/>
    <w:rsid w:val="00217710"/>
    <w:rsid w:val="00220491"/>
    <w:rsid w:val="00220AB7"/>
    <w:rsid w:val="00220ACB"/>
    <w:rsid w:val="00220C7C"/>
    <w:rsid w:val="002218FE"/>
    <w:rsid w:val="0022236A"/>
    <w:rsid w:val="002240AB"/>
    <w:rsid w:val="00224D20"/>
    <w:rsid w:val="002250D8"/>
    <w:rsid w:val="0022515E"/>
    <w:rsid w:val="002252CD"/>
    <w:rsid w:val="002253C6"/>
    <w:rsid w:val="00225C4D"/>
    <w:rsid w:val="00226412"/>
    <w:rsid w:val="002273AD"/>
    <w:rsid w:val="0022770A"/>
    <w:rsid w:val="00227C9F"/>
    <w:rsid w:val="00230356"/>
    <w:rsid w:val="00230B12"/>
    <w:rsid w:val="00230C8F"/>
    <w:rsid w:val="0023181C"/>
    <w:rsid w:val="0023354E"/>
    <w:rsid w:val="00233879"/>
    <w:rsid w:val="0023571C"/>
    <w:rsid w:val="00236B75"/>
    <w:rsid w:val="0024027D"/>
    <w:rsid w:val="00240289"/>
    <w:rsid w:val="0024041A"/>
    <w:rsid w:val="0024186B"/>
    <w:rsid w:val="0024205E"/>
    <w:rsid w:val="00244642"/>
    <w:rsid w:val="00244B38"/>
    <w:rsid w:val="002458FD"/>
    <w:rsid w:val="00245DB1"/>
    <w:rsid w:val="00246F46"/>
    <w:rsid w:val="0024754F"/>
    <w:rsid w:val="00247FE9"/>
    <w:rsid w:val="00251450"/>
    <w:rsid w:val="0025145E"/>
    <w:rsid w:val="00251E84"/>
    <w:rsid w:val="00252BCD"/>
    <w:rsid w:val="00252C9C"/>
    <w:rsid w:val="00253CA8"/>
    <w:rsid w:val="002542AE"/>
    <w:rsid w:val="00254A36"/>
    <w:rsid w:val="00254AA2"/>
    <w:rsid w:val="002559B9"/>
    <w:rsid w:val="00255BEC"/>
    <w:rsid w:val="00257773"/>
    <w:rsid w:val="00260569"/>
    <w:rsid w:val="00260D56"/>
    <w:rsid w:val="00260E64"/>
    <w:rsid w:val="00261272"/>
    <w:rsid w:val="0026158D"/>
    <w:rsid w:val="00263035"/>
    <w:rsid w:val="00263094"/>
    <w:rsid w:val="00263D72"/>
    <w:rsid w:val="00263E28"/>
    <w:rsid w:val="0026426F"/>
    <w:rsid w:val="00264B90"/>
    <w:rsid w:val="0026557B"/>
    <w:rsid w:val="00265D18"/>
    <w:rsid w:val="002663CB"/>
    <w:rsid w:val="002665A4"/>
    <w:rsid w:val="0027052A"/>
    <w:rsid w:val="00270AF6"/>
    <w:rsid w:val="00270D59"/>
    <w:rsid w:val="00271DF6"/>
    <w:rsid w:val="0027208C"/>
    <w:rsid w:val="002737E0"/>
    <w:rsid w:val="002738E8"/>
    <w:rsid w:val="00273A88"/>
    <w:rsid w:val="00273B4F"/>
    <w:rsid w:val="00274353"/>
    <w:rsid w:val="0027462C"/>
    <w:rsid w:val="0027499F"/>
    <w:rsid w:val="00274BDF"/>
    <w:rsid w:val="00274F0E"/>
    <w:rsid w:val="002754C4"/>
    <w:rsid w:val="00276441"/>
    <w:rsid w:val="00276B03"/>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1919"/>
    <w:rsid w:val="00291A55"/>
    <w:rsid w:val="00291EFF"/>
    <w:rsid w:val="002926D4"/>
    <w:rsid w:val="00292844"/>
    <w:rsid w:val="00293A25"/>
    <w:rsid w:val="00293A76"/>
    <w:rsid w:val="002941F2"/>
    <w:rsid w:val="00294BD5"/>
    <w:rsid w:val="00294CEC"/>
    <w:rsid w:val="00294FFF"/>
    <w:rsid w:val="0029515A"/>
    <w:rsid w:val="002962D2"/>
    <w:rsid w:val="00296466"/>
    <w:rsid w:val="00296A9F"/>
    <w:rsid w:val="00296F9E"/>
    <w:rsid w:val="00297099"/>
    <w:rsid w:val="00297B2D"/>
    <w:rsid w:val="002A058F"/>
    <w:rsid w:val="002A10B2"/>
    <w:rsid w:val="002A1FAC"/>
    <w:rsid w:val="002A21E9"/>
    <w:rsid w:val="002A26AE"/>
    <w:rsid w:val="002A2C2E"/>
    <w:rsid w:val="002A3785"/>
    <w:rsid w:val="002A4619"/>
    <w:rsid w:val="002A464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E22"/>
    <w:rsid w:val="002B7388"/>
    <w:rsid w:val="002B7594"/>
    <w:rsid w:val="002C071B"/>
    <w:rsid w:val="002C0DD6"/>
    <w:rsid w:val="002C1050"/>
    <w:rsid w:val="002C170C"/>
    <w:rsid w:val="002C1AE5"/>
    <w:rsid w:val="002C205F"/>
    <w:rsid w:val="002C27EB"/>
    <w:rsid w:val="002C2AAB"/>
    <w:rsid w:val="002C3CAA"/>
    <w:rsid w:val="002C49AC"/>
    <w:rsid w:val="002C4DBF"/>
    <w:rsid w:val="002C623B"/>
    <w:rsid w:val="002C6CF7"/>
    <w:rsid w:val="002C7037"/>
    <w:rsid w:val="002D02FE"/>
    <w:rsid w:val="002D155D"/>
    <w:rsid w:val="002D1AAA"/>
    <w:rsid w:val="002D20E8"/>
    <w:rsid w:val="002D22A7"/>
    <w:rsid w:val="002D236D"/>
    <w:rsid w:val="002D304E"/>
    <w:rsid w:val="002D3C61"/>
    <w:rsid w:val="002D4250"/>
    <w:rsid w:val="002D4575"/>
    <w:rsid w:val="002D5CF0"/>
    <w:rsid w:val="002D601F"/>
    <w:rsid w:val="002E0768"/>
    <w:rsid w:val="002E0877"/>
    <w:rsid w:val="002E0966"/>
    <w:rsid w:val="002E0B0F"/>
    <w:rsid w:val="002E0E2D"/>
    <w:rsid w:val="002E11D1"/>
    <w:rsid w:val="002E3165"/>
    <w:rsid w:val="002E4305"/>
    <w:rsid w:val="002E530A"/>
    <w:rsid w:val="002E531D"/>
    <w:rsid w:val="002E67D3"/>
    <w:rsid w:val="002E706F"/>
    <w:rsid w:val="002E7EE1"/>
    <w:rsid w:val="002F1AB3"/>
    <w:rsid w:val="002F2B23"/>
    <w:rsid w:val="002F2C5F"/>
    <w:rsid w:val="002F2CE0"/>
    <w:rsid w:val="002F35FE"/>
    <w:rsid w:val="002F3D3A"/>
    <w:rsid w:val="002F4AE5"/>
    <w:rsid w:val="002F6164"/>
    <w:rsid w:val="002F6FA0"/>
    <w:rsid w:val="002F6FD9"/>
    <w:rsid w:val="002F7A7E"/>
    <w:rsid w:val="00300CA5"/>
    <w:rsid w:val="00301193"/>
    <w:rsid w:val="0030129D"/>
    <w:rsid w:val="00303732"/>
    <w:rsid w:val="003041A8"/>
    <w:rsid w:val="00304436"/>
    <w:rsid w:val="00304D64"/>
    <w:rsid w:val="003053EF"/>
    <w:rsid w:val="00305A9C"/>
    <w:rsid w:val="00305E59"/>
    <w:rsid w:val="00305F6D"/>
    <w:rsid w:val="003064D4"/>
    <w:rsid w:val="0030675A"/>
    <w:rsid w:val="00307F3C"/>
    <w:rsid w:val="003101E4"/>
    <w:rsid w:val="00310A82"/>
    <w:rsid w:val="00310B6E"/>
    <w:rsid w:val="00310ED2"/>
    <w:rsid w:val="00311076"/>
    <w:rsid w:val="003141B6"/>
    <w:rsid w:val="00316381"/>
    <w:rsid w:val="003169A4"/>
    <w:rsid w:val="0032071C"/>
    <w:rsid w:val="00321A56"/>
    <w:rsid w:val="00321B20"/>
    <w:rsid w:val="00323606"/>
    <w:rsid w:val="00323B33"/>
    <w:rsid w:val="00324445"/>
    <w:rsid w:val="003245EB"/>
    <w:rsid w:val="00325546"/>
    <w:rsid w:val="003257F0"/>
    <w:rsid w:val="003259C5"/>
    <w:rsid w:val="00325CC0"/>
    <w:rsid w:val="00326507"/>
    <w:rsid w:val="003265C2"/>
    <w:rsid w:val="00327436"/>
    <w:rsid w:val="003275D4"/>
    <w:rsid w:val="003314BB"/>
    <w:rsid w:val="00333314"/>
    <w:rsid w:val="0033399B"/>
    <w:rsid w:val="003343B0"/>
    <w:rsid w:val="00334564"/>
    <w:rsid w:val="00334B2F"/>
    <w:rsid w:val="0033571F"/>
    <w:rsid w:val="00335C2A"/>
    <w:rsid w:val="00336F9A"/>
    <w:rsid w:val="00340083"/>
    <w:rsid w:val="003414F9"/>
    <w:rsid w:val="00341A74"/>
    <w:rsid w:val="00341D7A"/>
    <w:rsid w:val="00341ED4"/>
    <w:rsid w:val="003427DF"/>
    <w:rsid w:val="003436A5"/>
    <w:rsid w:val="00344E64"/>
    <w:rsid w:val="0034576C"/>
    <w:rsid w:val="00345909"/>
    <w:rsid w:val="003468B8"/>
    <w:rsid w:val="00347499"/>
    <w:rsid w:val="0034777A"/>
    <w:rsid w:val="00350018"/>
    <w:rsid w:val="003500D1"/>
    <w:rsid w:val="00350C85"/>
    <w:rsid w:val="00352DB8"/>
    <w:rsid w:val="0035300A"/>
    <w:rsid w:val="0035352B"/>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BAF"/>
    <w:rsid w:val="00364E7A"/>
    <w:rsid w:val="003650C5"/>
    <w:rsid w:val="00365FCC"/>
    <w:rsid w:val="003675B2"/>
    <w:rsid w:val="00370ECD"/>
    <w:rsid w:val="003711BB"/>
    <w:rsid w:val="0037177E"/>
    <w:rsid w:val="003717D2"/>
    <w:rsid w:val="00372C2B"/>
    <w:rsid w:val="00372C67"/>
    <w:rsid w:val="00372F1F"/>
    <w:rsid w:val="00372FAD"/>
    <w:rsid w:val="0037329F"/>
    <w:rsid w:val="003738F3"/>
    <w:rsid w:val="00373EC9"/>
    <w:rsid w:val="00374B3B"/>
    <w:rsid w:val="003755FD"/>
    <w:rsid w:val="00375D38"/>
    <w:rsid w:val="00375FD2"/>
    <w:rsid w:val="003760B7"/>
    <w:rsid w:val="00376C24"/>
    <w:rsid w:val="00376D5B"/>
    <w:rsid w:val="00380721"/>
    <w:rsid w:val="003812AE"/>
    <w:rsid w:val="00381658"/>
    <w:rsid w:val="0038317B"/>
    <w:rsid w:val="0038400D"/>
    <w:rsid w:val="0038438D"/>
    <w:rsid w:val="003850A0"/>
    <w:rsid w:val="0038517B"/>
    <w:rsid w:val="0038579B"/>
    <w:rsid w:val="003862E0"/>
    <w:rsid w:val="00386369"/>
    <w:rsid w:val="00386B17"/>
    <w:rsid w:val="00386E4B"/>
    <w:rsid w:val="003871DA"/>
    <w:rsid w:val="00387F66"/>
    <w:rsid w:val="003916D7"/>
    <w:rsid w:val="00391E56"/>
    <w:rsid w:val="00392525"/>
    <w:rsid w:val="0039338D"/>
    <w:rsid w:val="003946B4"/>
    <w:rsid w:val="003949A5"/>
    <w:rsid w:val="00395D6D"/>
    <w:rsid w:val="0039646A"/>
    <w:rsid w:val="00396D60"/>
    <w:rsid w:val="003972CC"/>
    <w:rsid w:val="00397DC0"/>
    <w:rsid w:val="003A0A31"/>
    <w:rsid w:val="003A0BF1"/>
    <w:rsid w:val="003A1153"/>
    <w:rsid w:val="003A145D"/>
    <w:rsid w:val="003A2BE0"/>
    <w:rsid w:val="003A377C"/>
    <w:rsid w:val="003A5049"/>
    <w:rsid w:val="003A5533"/>
    <w:rsid w:val="003A57F0"/>
    <w:rsid w:val="003A62A4"/>
    <w:rsid w:val="003A645E"/>
    <w:rsid w:val="003A7A32"/>
    <w:rsid w:val="003A7FC7"/>
    <w:rsid w:val="003B0939"/>
    <w:rsid w:val="003B0D6E"/>
    <w:rsid w:val="003B1FC0"/>
    <w:rsid w:val="003B3A13"/>
    <w:rsid w:val="003B4A74"/>
    <w:rsid w:val="003B585C"/>
    <w:rsid w:val="003B5AE9"/>
    <w:rsid w:val="003B60D5"/>
    <w:rsid w:val="003B6791"/>
    <w:rsid w:val="003B681E"/>
    <w:rsid w:val="003B7086"/>
    <w:rsid w:val="003B79C0"/>
    <w:rsid w:val="003B7C88"/>
    <w:rsid w:val="003B7D9D"/>
    <w:rsid w:val="003C11FC"/>
    <w:rsid w:val="003C1322"/>
    <w:rsid w:val="003C14BE"/>
    <w:rsid w:val="003C255A"/>
    <w:rsid w:val="003C29C6"/>
    <w:rsid w:val="003C2B7E"/>
    <w:rsid w:val="003C2BAE"/>
    <w:rsid w:val="003C2BDB"/>
    <w:rsid w:val="003C2BDC"/>
    <w:rsid w:val="003C3660"/>
    <w:rsid w:val="003C3E7A"/>
    <w:rsid w:val="003C4576"/>
    <w:rsid w:val="003C4EA3"/>
    <w:rsid w:val="003C53D4"/>
    <w:rsid w:val="003C5E16"/>
    <w:rsid w:val="003C66CF"/>
    <w:rsid w:val="003C6A92"/>
    <w:rsid w:val="003C7160"/>
    <w:rsid w:val="003D0075"/>
    <w:rsid w:val="003D05C0"/>
    <w:rsid w:val="003D0940"/>
    <w:rsid w:val="003D14E9"/>
    <w:rsid w:val="003D1BB7"/>
    <w:rsid w:val="003D1CF4"/>
    <w:rsid w:val="003D1FE3"/>
    <w:rsid w:val="003D39F7"/>
    <w:rsid w:val="003D4374"/>
    <w:rsid w:val="003D56A5"/>
    <w:rsid w:val="003D666D"/>
    <w:rsid w:val="003D7720"/>
    <w:rsid w:val="003D7F8E"/>
    <w:rsid w:val="003D7FD7"/>
    <w:rsid w:val="003E01D5"/>
    <w:rsid w:val="003E029A"/>
    <w:rsid w:val="003E093F"/>
    <w:rsid w:val="003E0BED"/>
    <w:rsid w:val="003E1421"/>
    <w:rsid w:val="003E1BE2"/>
    <w:rsid w:val="003E246C"/>
    <w:rsid w:val="003E2931"/>
    <w:rsid w:val="003E2995"/>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D8"/>
    <w:rsid w:val="003F3AE8"/>
    <w:rsid w:val="003F4C5E"/>
    <w:rsid w:val="003F62A2"/>
    <w:rsid w:val="003F6CF8"/>
    <w:rsid w:val="003F7B41"/>
    <w:rsid w:val="0040112D"/>
    <w:rsid w:val="00401BA5"/>
    <w:rsid w:val="004021AA"/>
    <w:rsid w:val="0040254A"/>
    <w:rsid w:val="00402739"/>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34BB"/>
    <w:rsid w:val="00413A8A"/>
    <w:rsid w:val="0041659E"/>
    <w:rsid w:val="00416F1E"/>
    <w:rsid w:val="00417553"/>
    <w:rsid w:val="004175B6"/>
    <w:rsid w:val="00417B96"/>
    <w:rsid w:val="0042084B"/>
    <w:rsid w:val="004242D7"/>
    <w:rsid w:val="00425C13"/>
    <w:rsid w:val="004261B6"/>
    <w:rsid w:val="0042693C"/>
    <w:rsid w:val="00427EAA"/>
    <w:rsid w:val="004300D9"/>
    <w:rsid w:val="004306D6"/>
    <w:rsid w:val="00431998"/>
    <w:rsid w:val="00431E57"/>
    <w:rsid w:val="004320F2"/>
    <w:rsid w:val="00433F39"/>
    <w:rsid w:val="00434D1C"/>
    <w:rsid w:val="0043558D"/>
    <w:rsid w:val="004361D6"/>
    <w:rsid w:val="0043641B"/>
    <w:rsid w:val="00436DF8"/>
    <w:rsid w:val="00437CDB"/>
    <w:rsid w:val="00440390"/>
    <w:rsid w:val="0044057A"/>
    <w:rsid w:val="00441C20"/>
    <w:rsid w:val="00441CC1"/>
    <w:rsid w:val="00441D04"/>
    <w:rsid w:val="00443208"/>
    <w:rsid w:val="004434E9"/>
    <w:rsid w:val="00443B7A"/>
    <w:rsid w:val="00444069"/>
    <w:rsid w:val="00445188"/>
    <w:rsid w:val="004454D8"/>
    <w:rsid w:val="0044556F"/>
    <w:rsid w:val="0044660E"/>
    <w:rsid w:val="004469F2"/>
    <w:rsid w:val="00447808"/>
    <w:rsid w:val="00447FFD"/>
    <w:rsid w:val="004504F0"/>
    <w:rsid w:val="004517E5"/>
    <w:rsid w:val="00452896"/>
    <w:rsid w:val="00454D73"/>
    <w:rsid w:val="00454E2A"/>
    <w:rsid w:val="0045525D"/>
    <w:rsid w:val="004553DE"/>
    <w:rsid w:val="00457745"/>
    <w:rsid w:val="00460CA5"/>
    <w:rsid w:val="0046188C"/>
    <w:rsid w:val="0046215E"/>
    <w:rsid w:val="0046273D"/>
    <w:rsid w:val="00463606"/>
    <w:rsid w:val="004636DA"/>
    <w:rsid w:val="00463808"/>
    <w:rsid w:val="00463B0B"/>
    <w:rsid w:val="0046481A"/>
    <w:rsid w:val="004648BD"/>
    <w:rsid w:val="00464BB8"/>
    <w:rsid w:val="00464D3A"/>
    <w:rsid w:val="00464DA7"/>
    <w:rsid w:val="0046522E"/>
    <w:rsid w:val="0046586E"/>
    <w:rsid w:val="00466714"/>
    <w:rsid w:val="00466B13"/>
    <w:rsid w:val="00466BE6"/>
    <w:rsid w:val="004672FC"/>
    <w:rsid w:val="00467B47"/>
    <w:rsid w:val="00470B22"/>
    <w:rsid w:val="0047117B"/>
    <w:rsid w:val="00471867"/>
    <w:rsid w:val="004722BC"/>
    <w:rsid w:val="00472963"/>
    <w:rsid w:val="00472E68"/>
    <w:rsid w:val="00473CF5"/>
    <w:rsid w:val="004749BD"/>
    <w:rsid w:val="00474D2B"/>
    <w:rsid w:val="00475591"/>
    <w:rsid w:val="0047619C"/>
    <w:rsid w:val="00476579"/>
    <w:rsid w:val="00476A47"/>
    <w:rsid w:val="00480162"/>
    <w:rsid w:val="004813B3"/>
    <w:rsid w:val="004823CC"/>
    <w:rsid w:val="00483944"/>
    <w:rsid w:val="0048419C"/>
    <w:rsid w:val="004842F0"/>
    <w:rsid w:val="0048447D"/>
    <w:rsid w:val="00484FED"/>
    <w:rsid w:val="004859E2"/>
    <w:rsid w:val="004863E1"/>
    <w:rsid w:val="00486B55"/>
    <w:rsid w:val="004874EC"/>
    <w:rsid w:val="0049223B"/>
    <w:rsid w:val="004929E4"/>
    <w:rsid w:val="00493608"/>
    <w:rsid w:val="00493AF9"/>
    <w:rsid w:val="00495F83"/>
    <w:rsid w:val="00496685"/>
    <w:rsid w:val="00496E18"/>
    <w:rsid w:val="004974D8"/>
    <w:rsid w:val="004A0765"/>
    <w:rsid w:val="004A1734"/>
    <w:rsid w:val="004A1C5D"/>
    <w:rsid w:val="004A1CC7"/>
    <w:rsid w:val="004A2D8F"/>
    <w:rsid w:val="004A3051"/>
    <w:rsid w:val="004A3C10"/>
    <w:rsid w:val="004A712A"/>
    <w:rsid w:val="004A7722"/>
    <w:rsid w:val="004B2068"/>
    <w:rsid w:val="004B2363"/>
    <w:rsid w:val="004B28E1"/>
    <w:rsid w:val="004B2F56"/>
    <w:rsid w:val="004B35EC"/>
    <w:rsid w:val="004B383E"/>
    <w:rsid w:val="004B38E4"/>
    <w:rsid w:val="004B4580"/>
    <w:rsid w:val="004B5316"/>
    <w:rsid w:val="004B5522"/>
    <w:rsid w:val="004B59C8"/>
    <w:rsid w:val="004B61C2"/>
    <w:rsid w:val="004B6D52"/>
    <w:rsid w:val="004B7A85"/>
    <w:rsid w:val="004B7B69"/>
    <w:rsid w:val="004B7C9F"/>
    <w:rsid w:val="004C090C"/>
    <w:rsid w:val="004C17D2"/>
    <w:rsid w:val="004C1D9B"/>
    <w:rsid w:val="004C217A"/>
    <w:rsid w:val="004C35CD"/>
    <w:rsid w:val="004C3803"/>
    <w:rsid w:val="004C5CF3"/>
    <w:rsid w:val="004C72F4"/>
    <w:rsid w:val="004C77DB"/>
    <w:rsid w:val="004D0281"/>
    <w:rsid w:val="004D0AE2"/>
    <w:rsid w:val="004D1C32"/>
    <w:rsid w:val="004D1E87"/>
    <w:rsid w:val="004D231B"/>
    <w:rsid w:val="004D2727"/>
    <w:rsid w:val="004D28BA"/>
    <w:rsid w:val="004D2B4B"/>
    <w:rsid w:val="004D304E"/>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39"/>
    <w:rsid w:val="004F2DF1"/>
    <w:rsid w:val="004F2E2A"/>
    <w:rsid w:val="004F30DA"/>
    <w:rsid w:val="004F3B83"/>
    <w:rsid w:val="004F4D14"/>
    <w:rsid w:val="004F5190"/>
    <w:rsid w:val="004F53E2"/>
    <w:rsid w:val="004F5518"/>
    <w:rsid w:val="004F5616"/>
    <w:rsid w:val="004F78EF"/>
    <w:rsid w:val="00501516"/>
    <w:rsid w:val="0050161D"/>
    <w:rsid w:val="005016F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22AF"/>
    <w:rsid w:val="00542491"/>
    <w:rsid w:val="00543250"/>
    <w:rsid w:val="00543262"/>
    <w:rsid w:val="0054449E"/>
    <w:rsid w:val="00544728"/>
    <w:rsid w:val="00544B52"/>
    <w:rsid w:val="005457B4"/>
    <w:rsid w:val="00545BDE"/>
    <w:rsid w:val="00545F4E"/>
    <w:rsid w:val="0054752B"/>
    <w:rsid w:val="00551E52"/>
    <w:rsid w:val="005525A4"/>
    <w:rsid w:val="00552D6E"/>
    <w:rsid w:val="00553DFD"/>
    <w:rsid w:val="00556113"/>
    <w:rsid w:val="0055623A"/>
    <w:rsid w:val="005563D9"/>
    <w:rsid w:val="00556F7F"/>
    <w:rsid w:val="00557E3D"/>
    <w:rsid w:val="00560503"/>
    <w:rsid w:val="00560961"/>
    <w:rsid w:val="00562EB1"/>
    <w:rsid w:val="00563192"/>
    <w:rsid w:val="0056331A"/>
    <w:rsid w:val="005639B0"/>
    <w:rsid w:val="00564FB7"/>
    <w:rsid w:val="00565307"/>
    <w:rsid w:val="0056625A"/>
    <w:rsid w:val="00567040"/>
    <w:rsid w:val="005670AA"/>
    <w:rsid w:val="005716B8"/>
    <w:rsid w:val="00571702"/>
    <w:rsid w:val="00571F29"/>
    <w:rsid w:val="00572E1F"/>
    <w:rsid w:val="005739AB"/>
    <w:rsid w:val="005754F7"/>
    <w:rsid w:val="00575C75"/>
    <w:rsid w:val="00575E89"/>
    <w:rsid w:val="0057666E"/>
    <w:rsid w:val="00576DE5"/>
    <w:rsid w:val="00577582"/>
    <w:rsid w:val="00581057"/>
    <w:rsid w:val="005812BE"/>
    <w:rsid w:val="00581DC3"/>
    <w:rsid w:val="0058298C"/>
    <w:rsid w:val="00582FEB"/>
    <w:rsid w:val="00583092"/>
    <w:rsid w:val="00583117"/>
    <w:rsid w:val="00584A70"/>
    <w:rsid w:val="00584D0D"/>
    <w:rsid w:val="005856C5"/>
    <w:rsid w:val="00585DD4"/>
    <w:rsid w:val="00585E16"/>
    <w:rsid w:val="0058639D"/>
    <w:rsid w:val="0058649C"/>
    <w:rsid w:val="00586CD2"/>
    <w:rsid w:val="00587072"/>
    <w:rsid w:val="005900F2"/>
    <w:rsid w:val="005918A4"/>
    <w:rsid w:val="00592A50"/>
    <w:rsid w:val="00593045"/>
    <w:rsid w:val="005939DE"/>
    <w:rsid w:val="0059404D"/>
    <w:rsid w:val="00594FEE"/>
    <w:rsid w:val="00595213"/>
    <w:rsid w:val="005953F4"/>
    <w:rsid w:val="005960B4"/>
    <w:rsid w:val="0059636E"/>
    <w:rsid w:val="005A1236"/>
    <w:rsid w:val="005A16C6"/>
    <w:rsid w:val="005A1D54"/>
    <w:rsid w:val="005A39C3"/>
    <w:rsid w:val="005A3A35"/>
    <w:rsid w:val="005A3DC6"/>
    <w:rsid w:val="005A3EB8"/>
    <w:rsid w:val="005A3EDC"/>
    <w:rsid w:val="005A51C8"/>
    <w:rsid w:val="005A52CF"/>
    <w:rsid w:val="005A5B64"/>
    <w:rsid w:val="005A64FF"/>
    <w:rsid w:val="005A7FD2"/>
    <w:rsid w:val="005B14BB"/>
    <w:rsid w:val="005B1797"/>
    <w:rsid w:val="005B18D8"/>
    <w:rsid w:val="005B1CFC"/>
    <w:rsid w:val="005B1DD6"/>
    <w:rsid w:val="005B1E95"/>
    <w:rsid w:val="005B20E7"/>
    <w:rsid w:val="005B598A"/>
    <w:rsid w:val="005B6B3E"/>
    <w:rsid w:val="005B7350"/>
    <w:rsid w:val="005C1999"/>
    <w:rsid w:val="005C1C00"/>
    <w:rsid w:val="005C2865"/>
    <w:rsid w:val="005C4C12"/>
    <w:rsid w:val="005C6159"/>
    <w:rsid w:val="005D00A5"/>
    <w:rsid w:val="005D00D6"/>
    <w:rsid w:val="005D07B2"/>
    <w:rsid w:val="005D0D93"/>
    <w:rsid w:val="005D1A14"/>
    <w:rsid w:val="005D26DF"/>
    <w:rsid w:val="005D2EDB"/>
    <w:rsid w:val="005D3674"/>
    <w:rsid w:val="005D4D30"/>
    <w:rsid w:val="005D4D37"/>
    <w:rsid w:val="005D4E57"/>
    <w:rsid w:val="005D5158"/>
    <w:rsid w:val="005D5D7D"/>
    <w:rsid w:val="005D6138"/>
    <w:rsid w:val="005D71EF"/>
    <w:rsid w:val="005D7469"/>
    <w:rsid w:val="005D7556"/>
    <w:rsid w:val="005E0E50"/>
    <w:rsid w:val="005E1F72"/>
    <w:rsid w:val="005E24FD"/>
    <w:rsid w:val="005E2581"/>
    <w:rsid w:val="005E2F4D"/>
    <w:rsid w:val="005E2FA5"/>
    <w:rsid w:val="005E3097"/>
    <w:rsid w:val="005E3501"/>
    <w:rsid w:val="005E3FC4"/>
    <w:rsid w:val="005E4C8D"/>
    <w:rsid w:val="005E573E"/>
    <w:rsid w:val="005E5FFF"/>
    <w:rsid w:val="005E61FD"/>
    <w:rsid w:val="005E6606"/>
    <w:rsid w:val="005E6D42"/>
    <w:rsid w:val="005E79C4"/>
    <w:rsid w:val="005E7AE4"/>
    <w:rsid w:val="005F1793"/>
    <w:rsid w:val="005F1B96"/>
    <w:rsid w:val="005F1DBB"/>
    <w:rsid w:val="005F1F95"/>
    <w:rsid w:val="005F35FC"/>
    <w:rsid w:val="005F425D"/>
    <w:rsid w:val="005F5280"/>
    <w:rsid w:val="005F53F2"/>
    <w:rsid w:val="005F723B"/>
    <w:rsid w:val="005F7C1D"/>
    <w:rsid w:val="00600DD3"/>
    <w:rsid w:val="00603A00"/>
    <w:rsid w:val="0060505A"/>
    <w:rsid w:val="0060526C"/>
    <w:rsid w:val="00606328"/>
    <w:rsid w:val="0060652B"/>
    <w:rsid w:val="0060667F"/>
    <w:rsid w:val="00606B84"/>
    <w:rsid w:val="0060715C"/>
    <w:rsid w:val="00611587"/>
    <w:rsid w:val="006124A7"/>
    <w:rsid w:val="00612BDF"/>
    <w:rsid w:val="00614934"/>
    <w:rsid w:val="00614AC6"/>
    <w:rsid w:val="00614F2E"/>
    <w:rsid w:val="00615570"/>
    <w:rsid w:val="006158AD"/>
    <w:rsid w:val="00616808"/>
    <w:rsid w:val="006175DC"/>
    <w:rsid w:val="00617A6E"/>
    <w:rsid w:val="00620934"/>
    <w:rsid w:val="00620AB7"/>
    <w:rsid w:val="00621350"/>
    <w:rsid w:val="00621D3B"/>
    <w:rsid w:val="00621DFC"/>
    <w:rsid w:val="00621FDC"/>
    <w:rsid w:val="006221DA"/>
    <w:rsid w:val="00622919"/>
    <w:rsid w:val="006237BD"/>
    <w:rsid w:val="00623998"/>
    <w:rsid w:val="00626621"/>
    <w:rsid w:val="00627101"/>
    <w:rsid w:val="0062728A"/>
    <w:rsid w:val="00627E00"/>
    <w:rsid w:val="00630BF1"/>
    <w:rsid w:val="00630CC3"/>
    <w:rsid w:val="0063101C"/>
    <w:rsid w:val="00631658"/>
    <w:rsid w:val="00631744"/>
    <w:rsid w:val="006330A7"/>
    <w:rsid w:val="00633389"/>
    <w:rsid w:val="00633E1E"/>
    <w:rsid w:val="00634909"/>
    <w:rsid w:val="00634DC9"/>
    <w:rsid w:val="00635D52"/>
    <w:rsid w:val="006368CC"/>
    <w:rsid w:val="00637DAB"/>
    <w:rsid w:val="00641AD5"/>
    <w:rsid w:val="00642828"/>
    <w:rsid w:val="00642EFE"/>
    <w:rsid w:val="00644CE2"/>
    <w:rsid w:val="00646020"/>
    <w:rsid w:val="006460EB"/>
    <w:rsid w:val="0064799A"/>
    <w:rsid w:val="00647B5C"/>
    <w:rsid w:val="00650073"/>
    <w:rsid w:val="00650458"/>
    <w:rsid w:val="006505D2"/>
    <w:rsid w:val="0065098E"/>
    <w:rsid w:val="00651408"/>
    <w:rsid w:val="00651E02"/>
    <w:rsid w:val="006521E5"/>
    <w:rsid w:val="00653219"/>
    <w:rsid w:val="00654ADD"/>
    <w:rsid w:val="00654D3D"/>
    <w:rsid w:val="00655E71"/>
    <w:rsid w:val="00655EBD"/>
    <w:rsid w:val="006568C9"/>
    <w:rsid w:val="00657F32"/>
    <w:rsid w:val="006607D5"/>
    <w:rsid w:val="006608AD"/>
    <w:rsid w:val="006618DE"/>
    <w:rsid w:val="00662165"/>
    <w:rsid w:val="00662623"/>
    <w:rsid w:val="0066349B"/>
    <w:rsid w:val="006647B9"/>
    <w:rsid w:val="006657A3"/>
    <w:rsid w:val="006657EE"/>
    <w:rsid w:val="00665B9A"/>
    <w:rsid w:val="00667A56"/>
    <w:rsid w:val="0067102D"/>
    <w:rsid w:val="00671A82"/>
    <w:rsid w:val="0067229B"/>
    <w:rsid w:val="00674797"/>
    <w:rsid w:val="0067579A"/>
    <w:rsid w:val="00676178"/>
    <w:rsid w:val="00677658"/>
    <w:rsid w:val="00677C72"/>
    <w:rsid w:val="00677F11"/>
    <w:rsid w:val="006818C6"/>
    <w:rsid w:val="006843ED"/>
    <w:rsid w:val="00685962"/>
    <w:rsid w:val="00685A30"/>
    <w:rsid w:val="00685C48"/>
    <w:rsid w:val="00686AE3"/>
    <w:rsid w:val="006871E0"/>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99C"/>
    <w:rsid w:val="006A6D19"/>
    <w:rsid w:val="006B0116"/>
    <w:rsid w:val="006B0566"/>
    <w:rsid w:val="006B2824"/>
    <w:rsid w:val="006B2F02"/>
    <w:rsid w:val="006B3E66"/>
    <w:rsid w:val="006B4238"/>
    <w:rsid w:val="006B5588"/>
    <w:rsid w:val="006B572D"/>
    <w:rsid w:val="006B5849"/>
    <w:rsid w:val="006B59F6"/>
    <w:rsid w:val="006B62F2"/>
    <w:rsid w:val="006B6951"/>
    <w:rsid w:val="006B739E"/>
    <w:rsid w:val="006B7A24"/>
    <w:rsid w:val="006B7B8E"/>
    <w:rsid w:val="006C08B6"/>
    <w:rsid w:val="006C0940"/>
    <w:rsid w:val="006C1293"/>
    <w:rsid w:val="006C12EC"/>
    <w:rsid w:val="006C135E"/>
    <w:rsid w:val="006C1D25"/>
    <w:rsid w:val="006C1E23"/>
    <w:rsid w:val="006C2178"/>
    <w:rsid w:val="006C3115"/>
    <w:rsid w:val="006C3873"/>
    <w:rsid w:val="006C3909"/>
    <w:rsid w:val="006C3B90"/>
    <w:rsid w:val="006C47F0"/>
    <w:rsid w:val="006C679A"/>
    <w:rsid w:val="006C68BB"/>
    <w:rsid w:val="006C778B"/>
    <w:rsid w:val="006C7B6E"/>
    <w:rsid w:val="006C7FE2"/>
    <w:rsid w:val="006D0B02"/>
    <w:rsid w:val="006D0D6F"/>
    <w:rsid w:val="006D1826"/>
    <w:rsid w:val="006D1BA0"/>
    <w:rsid w:val="006D210A"/>
    <w:rsid w:val="006D3D3F"/>
    <w:rsid w:val="006D4E1D"/>
    <w:rsid w:val="006D5516"/>
    <w:rsid w:val="006D5E0B"/>
    <w:rsid w:val="006D6150"/>
    <w:rsid w:val="006E06F0"/>
    <w:rsid w:val="006E0F22"/>
    <w:rsid w:val="006E2003"/>
    <w:rsid w:val="006E2B43"/>
    <w:rsid w:val="006E35A0"/>
    <w:rsid w:val="006E35C3"/>
    <w:rsid w:val="006E4901"/>
    <w:rsid w:val="006E49D7"/>
    <w:rsid w:val="006E558D"/>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6413"/>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18F5"/>
    <w:rsid w:val="00712311"/>
    <w:rsid w:val="00712DB8"/>
    <w:rsid w:val="007131F4"/>
    <w:rsid w:val="00714C96"/>
    <w:rsid w:val="007154FC"/>
    <w:rsid w:val="0071687B"/>
    <w:rsid w:val="0071689A"/>
    <w:rsid w:val="00716F47"/>
    <w:rsid w:val="007204FD"/>
    <w:rsid w:val="007210AC"/>
    <w:rsid w:val="00721CBC"/>
    <w:rsid w:val="00721D65"/>
    <w:rsid w:val="007224D2"/>
    <w:rsid w:val="00722665"/>
    <w:rsid w:val="00723462"/>
    <w:rsid w:val="007248F1"/>
    <w:rsid w:val="00725ED3"/>
    <w:rsid w:val="007268F5"/>
    <w:rsid w:val="00731BD1"/>
    <w:rsid w:val="00731D26"/>
    <w:rsid w:val="007320DA"/>
    <w:rsid w:val="0073255D"/>
    <w:rsid w:val="00734CBA"/>
    <w:rsid w:val="00735365"/>
    <w:rsid w:val="00736A43"/>
    <w:rsid w:val="00737986"/>
    <w:rsid w:val="00737B2F"/>
    <w:rsid w:val="00737D93"/>
    <w:rsid w:val="00737F14"/>
    <w:rsid w:val="007404FB"/>
    <w:rsid w:val="00740919"/>
    <w:rsid w:val="0074145B"/>
    <w:rsid w:val="007431AB"/>
    <w:rsid w:val="0074334C"/>
    <w:rsid w:val="00744742"/>
    <w:rsid w:val="00744D01"/>
    <w:rsid w:val="00745561"/>
    <w:rsid w:val="007477CE"/>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819"/>
    <w:rsid w:val="007579D0"/>
    <w:rsid w:val="00757A3F"/>
    <w:rsid w:val="00757D6C"/>
    <w:rsid w:val="007602A3"/>
    <w:rsid w:val="00760462"/>
    <w:rsid w:val="007607B8"/>
    <w:rsid w:val="00760CCC"/>
    <w:rsid w:val="00760E9B"/>
    <w:rsid w:val="0076368E"/>
    <w:rsid w:val="0076384C"/>
    <w:rsid w:val="00763EF7"/>
    <w:rsid w:val="00764AAD"/>
    <w:rsid w:val="00764D1B"/>
    <w:rsid w:val="00766E10"/>
    <w:rsid w:val="00767670"/>
    <w:rsid w:val="007676F5"/>
    <w:rsid w:val="0076785A"/>
    <w:rsid w:val="00767AD3"/>
    <w:rsid w:val="00767B04"/>
    <w:rsid w:val="007706D9"/>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11AE"/>
    <w:rsid w:val="007813EB"/>
    <w:rsid w:val="00781688"/>
    <w:rsid w:val="0078225D"/>
    <w:rsid w:val="00782D3C"/>
    <w:rsid w:val="0078375F"/>
    <w:rsid w:val="0078387F"/>
    <w:rsid w:val="007839E7"/>
    <w:rsid w:val="00784B86"/>
    <w:rsid w:val="00784CB7"/>
    <w:rsid w:val="00785E88"/>
    <w:rsid w:val="007862B1"/>
    <w:rsid w:val="00786DDF"/>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18F"/>
    <w:rsid w:val="007A5810"/>
    <w:rsid w:val="007A5D9F"/>
    <w:rsid w:val="007A5E2D"/>
    <w:rsid w:val="007A6B6E"/>
    <w:rsid w:val="007A7DEB"/>
    <w:rsid w:val="007B188A"/>
    <w:rsid w:val="007B207A"/>
    <w:rsid w:val="007B2E21"/>
    <w:rsid w:val="007B36E4"/>
    <w:rsid w:val="007B3D9D"/>
    <w:rsid w:val="007B6811"/>
    <w:rsid w:val="007C009B"/>
    <w:rsid w:val="007C081F"/>
    <w:rsid w:val="007C0837"/>
    <w:rsid w:val="007C13B3"/>
    <w:rsid w:val="007C15C5"/>
    <w:rsid w:val="007C1825"/>
    <w:rsid w:val="007C1D08"/>
    <w:rsid w:val="007C3D16"/>
    <w:rsid w:val="007C3D60"/>
    <w:rsid w:val="007C3FF3"/>
    <w:rsid w:val="007C4876"/>
    <w:rsid w:val="007C49D4"/>
    <w:rsid w:val="007C4D9A"/>
    <w:rsid w:val="007C55BD"/>
    <w:rsid w:val="007C5EDC"/>
    <w:rsid w:val="007C5F44"/>
    <w:rsid w:val="007C5F55"/>
    <w:rsid w:val="007C6F4D"/>
    <w:rsid w:val="007D0927"/>
    <w:rsid w:val="007D0C96"/>
    <w:rsid w:val="007D1213"/>
    <w:rsid w:val="007D12B1"/>
    <w:rsid w:val="007D13EE"/>
    <w:rsid w:val="007D2B56"/>
    <w:rsid w:val="007D3E45"/>
    <w:rsid w:val="007D4017"/>
    <w:rsid w:val="007D4D6A"/>
    <w:rsid w:val="007D530F"/>
    <w:rsid w:val="007D716A"/>
    <w:rsid w:val="007D7707"/>
    <w:rsid w:val="007E0DD7"/>
    <w:rsid w:val="007E0E5F"/>
    <w:rsid w:val="007E0EA0"/>
    <w:rsid w:val="007E0EB8"/>
    <w:rsid w:val="007E15A7"/>
    <w:rsid w:val="007E1A25"/>
    <w:rsid w:val="007E1A5C"/>
    <w:rsid w:val="007E238F"/>
    <w:rsid w:val="007E39F5"/>
    <w:rsid w:val="007E3AEE"/>
    <w:rsid w:val="007E46FE"/>
    <w:rsid w:val="007E6804"/>
    <w:rsid w:val="007E6E01"/>
    <w:rsid w:val="007F12DE"/>
    <w:rsid w:val="007F1314"/>
    <w:rsid w:val="007F1F51"/>
    <w:rsid w:val="007F281F"/>
    <w:rsid w:val="007F3495"/>
    <w:rsid w:val="007F503F"/>
    <w:rsid w:val="007F5A5F"/>
    <w:rsid w:val="007F6033"/>
    <w:rsid w:val="007F6722"/>
    <w:rsid w:val="008013DA"/>
    <w:rsid w:val="00802147"/>
    <w:rsid w:val="0080437A"/>
    <w:rsid w:val="00804696"/>
    <w:rsid w:val="00805DEA"/>
    <w:rsid w:val="008061D6"/>
    <w:rsid w:val="00806303"/>
    <w:rsid w:val="008069F0"/>
    <w:rsid w:val="00807178"/>
    <w:rsid w:val="0080763E"/>
    <w:rsid w:val="00807F1E"/>
    <w:rsid w:val="00807F3B"/>
    <w:rsid w:val="008105B4"/>
    <w:rsid w:val="00811D16"/>
    <w:rsid w:val="008128C9"/>
    <w:rsid w:val="00814170"/>
    <w:rsid w:val="00814DBD"/>
    <w:rsid w:val="008159AE"/>
    <w:rsid w:val="00816505"/>
    <w:rsid w:val="00820257"/>
    <w:rsid w:val="0082102B"/>
    <w:rsid w:val="00821921"/>
    <w:rsid w:val="00822119"/>
    <w:rsid w:val="008223F5"/>
    <w:rsid w:val="008225FF"/>
    <w:rsid w:val="00822942"/>
    <w:rsid w:val="008229D3"/>
    <w:rsid w:val="00823A8B"/>
    <w:rsid w:val="00824F68"/>
    <w:rsid w:val="008258A1"/>
    <w:rsid w:val="00826193"/>
    <w:rsid w:val="008264EB"/>
    <w:rsid w:val="00830036"/>
    <w:rsid w:val="00830769"/>
    <w:rsid w:val="00830A8A"/>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2193"/>
    <w:rsid w:val="00842CDF"/>
    <w:rsid w:val="00842DEA"/>
    <w:rsid w:val="008435A4"/>
    <w:rsid w:val="008435DB"/>
    <w:rsid w:val="00843892"/>
    <w:rsid w:val="00844434"/>
    <w:rsid w:val="00845AA5"/>
    <w:rsid w:val="00847412"/>
    <w:rsid w:val="00847EB9"/>
    <w:rsid w:val="008504E0"/>
    <w:rsid w:val="00850570"/>
    <w:rsid w:val="00850857"/>
    <w:rsid w:val="008510F1"/>
    <w:rsid w:val="0085236E"/>
    <w:rsid w:val="00852545"/>
    <w:rsid w:val="00852DFC"/>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1ED"/>
    <w:rsid w:val="00867987"/>
    <w:rsid w:val="008702CB"/>
    <w:rsid w:val="0087155D"/>
    <w:rsid w:val="00871E55"/>
    <w:rsid w:val="0087341E"/>
    <w:rsid w:val="0087360C"/>
    <w:rsid w:val="00873E83"/>
    <w:rsid w:val="00873FE9"/>
    <w:rsid w:val="008743F2"/>
    <w:rsid w:val="008749D7"/>
    <w:rsid w:val="008769B4"/>
    <w:rsid w:val="008777E0"/>
    <w:rsid w:val="00877F78"/>
    <w:rsid w:val="0088001E"/>
    <w:rsid w:val="00880500"/>
    <w:rsid w:val="00881C05"/>
    <w:rsid w:val="00881C22"/>
    <w:rsid w:val="008827B1"/>
    <w:rsid w:val="0088384C"/>
    <w:rsid w:val="00884204"/>
    <w:rsid w:val="00884822"/>
    <w:rsid w:val="00886035"/>
    <w:rsid w:val="00886587"/>
    <w:rsid w:val="00886AA6"/>
    <w:rsid w:val="00886E87"/>
    <w:rsid w:val="00886EFE"/>
    <w:rsid w:val="008870AF"/>
    <w:rsid w:val="00887807"/>
    <w:rsid w:val="008916DE"/>
    <w:rsid w:val="008920F8"/>
    <w:rsid w:val="0089384E"/>
    <w:rsid w:val="00893E05"/>
    <w:rsid w:val="008957DB"/>
    <w:rsid w:val="00896212"/>
    <w:rsid w:val="0089622B"/>
    <w:rsid w:val="00896A13"/>
    <w:rsid w:val="008A0698"/>
    <w:rsid w:val="008A0AF2"/>
    <w:rsid w:val="008A120F"/>
    <w:rsid w:val="008A1E8D"/>
    <w:rsid w:val="008A24FA"/>
    <w:rsid w:val="008A2724"/>
    <w:rsid w:val="008A2FF1"/>
    <w:rsid w:val="008A345D"/>
    <w:rsid w:val="008A3652"/>
    <w:rsid w:val="008A3C43"/>
    <w:rsid w:val="008A403C"/>
    <w:rsid w:val="008A4DA3"/>
    <w:rsid w:val="008A56AD"/>
    <w:rsid w:val="008A5CEA"/>
    <w:rsid w:val="008A73D0"/>
    <w:rsid w:val="008A7905"/>
    <w:rsid w:val="008B12AF"/>
    <w:rsid w:val="008B1605"/>
    <w:rsid w:val="008B1B4F"/>
    <w:rsid w:val="008B251A"/>
    <w:rsid w:val="008B4D34"/>
    <w:rsid w:val="008B4DB1"/>
    <w:rsid w:val="008B4FDA"/>
    <w:rsid w:val="008B555A"/>
    <w:rsid w:val="008B73CD"/>
    <w:rsid w:val="008C0804"/>
    <w:rsid w:val="008C0E12"/>
    <w:rsid w:val="008C17DA"/>
    <w:rsid w:val="008C1D72"/>
    <w:rsid w:val="008C2E27"/>
    <w:rsid w:val="008C343E"/>
    <w:rsid w:val="008C353D"/>
    <w:rsid w:val="008C417C"/>
    <w:rsid w:val="008C5D47"/>
    <w:rsid w:val="008C5FC1"/>
    <w:rsid w:val="008C6A78"/>
    <w:rsid w:val="008C750C"/>
    <w:rsid w:val="008D0121"/>
    <w:rsid w:val="008D0FB6"/>
    <w:rsid w:val="008D11AA"/>
    <w:rsid w:val="008D294A"/>
    <w:rsid w:val="008D2B99"/>
    <w:rsid w:val="008D3511"/>
    <w:rsid w:val="008D3C71"/>
    <w:rsid w:val="008D493D"/>
    <w:rsid w:val="008D5016"/>
    <w:rsid w:val="008D549A"/>
    <w:rsid w:val="008D5704"/>
    <w:rsid w:val="008D5EE7"/>
    <w:rsid w:val="008D6EF8"/>
    <w:rsid w:val="008D77B2"/>
    <w:rsid w:val="008D7FF8"/>
    <w:rsid w:val="008E00F2"/>
    <w:rsid w:val="008E10A7"/>
    <w:rsid w:val="008E1FEB"/>
    <w:rsid w:val="008E24DC"/>
    <w:rsid w:val="008E3548"/>
    <w:rsid w:val="008E38E6"/>
    <w:rsid w:val="008E397F"/>
    <w:rsid w:val="008E3B1B"/>
    <w:rsid w:val="008E4010"/>
    <w:rsid w:val="008E43BF"/>
    <w:rsid w:val="008E4477"/>
    <w:rsid w:val="008E5B7C"/>
    <w:rsid w:val="008E5C09"/>
    <w:rsid w:val="008E60B3"/>
    <w:rsid w:val="008E6F39"/>
    <w:rsid w:val="008F0FA2"/>
    <w:rsid w:val="008F13BF"/>
    <w:rsid w:val="008F1751"/>
    <w:rsid w:val="008F2365"/>
    <w:rsid w:val="008F2B76"/>
    <w:rsid w:val="008F3889"/>
    <w:rsid w:val="008F527F"/>
    <w:rsid w:val="008F556C"/>
    <w:rsid w:val="008F6B74"/>
    <w:rsid w:val="00902BB9"/>
    <w:rsid w:val="00902D0C"/>
    <w:rsid w:val="00903898"/>
    <w:rsid w:val="0090481C"/>
    <w:rsid w:val="00904926"/>
    <w:rsid w:val="0090510C"/>
    <w:rsid w:val="00905984"/>
    <w:rsid w:val="00906104"/>
    <w:rsid w:val="00906204"/>
    <w:rsid w:val="00906D65"/>
    <w:rsid w:val="0091042F"/>
    <w:rsid w:val="0091064F"/>
    <w:rsid w:val="00910F71"/>
    <w:rsid w:val="009114A5"/>
    <w:rsid w:val="009123CA"/>
    <w:rsid w:val="00914E6A"/>
    <w:rsid w:val="00915104"/>
    <w:rsid w:val="00915337"/>
    <w:rsid w:val="009160C2"/>
    <w:rsid w:val="009165A7"/>
    <w:rsid w:val="00916A53"/>
    <w:rsid w:val="00917234"/>
    <w:rsid w:val="0091775C"/>
    <w:rsid w:val="00917DE2"/>
    <w:rsid w:val="00917FAA"/>
    <w:rsid w:val="00920009"/>
    <w:rsid w:val="00921032"/>
    <w:rsid w:val="00922306"/>
    <w:rsid w:val="009229DF"/>
    <w:rsid w:val="00926875"/>
    <w:rsid w:val="00930FD6"/>
    <w:rsid w:val="00931A1F"/>
    <w:rsid w:val="00932E8F"/>
    <w:rsid w:val="009334DB"/>
    <w:rsid w:val="009335A0"/>
    <w:rsid w:val="0093460D"/>
    <w:rsid w:val="00934B33"/>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684E"/>
    <w:rsid w:val="009471C4"/>
    <w:rsid w:val="00947D03"/>
    <w:rsid w:val="0095176C"/>
    <w:rsid w:val="0095199F"/>
    <w:rsid w:val="00953F12"/>
    <w:rsid w:val="00954B56"/>
    <w:rsid w:val="00954F59"/>
    <w:rsid w:val="009559AB"/>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4A5"/>
    <w:rsid w:val="00972668"/>
    <w:rsid w:val="009732B6"/>
    <w:rsid w:val="00973601"/>
    <w:rsid w:val="0097362A"/>
    <w:rsid w:val="00973BAB"/>
    <w:rsid w:val="00973FB1"/>
    <w:rsid w:val="009750D7"/>
    <w:rsid w:val="00975F7E"/>
    <w:rsid w:val="009771B9"/>
    <w:rsid w:val="009775DB"/>
    <w:rsid w:val="00980DAF"/>
    <w:rsid w:val="00981331"/>
    <w:rsid w:val="009813C4"/>
    <w:rsid w:val="00981540"/>
    <w:rsid w:val="00981A98"/>
    <w:rsid w:val="0098244A"/>
    <w:rsid w:val="00983AF5"/>
    <w:rsid w:val="00984456"/>
    <w:rsid w:val="00984BDB"/>
    <w:rsid w:val="00985291"/>
    <w:rsid w:val="00987E76"/>
    <w:rsid w:val="00990375"/>
    <w:rsid w:val="00990561"/>
    <w:rsid w:val="00990C42"/>
    <w:rsid w:val="009911F4"/>
    <w:rsid w:val="00992EFE"/>
    <w:rsid w:val="00993191"/>
    <w:rsid w:val="00993B84"/>
    <w:rsid w:val="00994643"/>
    <w:rsid w:val="00994A77"/>
    <w:rsid w:val="00995045"/>
    <w:rsid w:val="00996C19"/>
    <w:rsid w:val="00997050"/>
    <w:rsid w:val="00997686"/>
    <w:rsid w:val="009A05AC"/>
    <w:rsid w:val="009A171D"/>
    <w:rsid w:val="009A1B95"/>
    <w:rsid w:val="009A2FDE"/>
    <w:rsid w:val="009A30B4"/>
    <w:rsid w:val="009A30B5"/>
    <w:rsid w:val="009A5190"/>
    <w:rsid w:val="009A73D5"/>
    <w:rsid w:val="009A7602"/>
    <w:rsid w:val="009A796C"/>
    <w:rsid w:val="009A7E8F"/>
    <w:rsid w:val="009B0273"/>
    <w:rsid w:val="009B0824"/>
    <w:rsid w:val="009B0DA1"/>
    <w:rsid w:val="009B1175"/>
    <w:rsid w:val="009B3CA3"/>
    <w:rsid w:val="009B50F0"/>
    <w:rsid w:val="009B5889"/>
    <w:rsid w:val="009B58F7"/>
    <w:rsid w:val="009B5ED1"/>
    <w:rsid w:val="009B6D58"/>
    <w:rsid w:val="009B7E93"/>
    <w:rsid w:val="009C1A9B"/>
    <w:rsid w:val="009C1D0F"/>
    <w:rsid w:val="009C370D"/>
    <w:rsid w:val="009C3A21"/>
    <w:rsid w:val="009C3B73"/>
    <w:rsid w:val="009C3EC5"/>
    <w:rsid w:val="009C6103"/>
    <w:rsid w:val="009C7DD3"/>
    <w:rsid w:val="009D03A4"/>
    <w:rsid w:val="009D0FBA"/>
    <w:rsid w:val="009D158E"/>
    <w:rsid w:val="009D2415"/>
    <w:rsid w:val="009D2800"/>
    <w:rsid w:val="009D2982"/>
    <w:rsid w:val="009D2B7D"/>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D53"/>
    <w:rsid w:val="009E7100"/>
    <w:rsid w:val="009F0660"/>
    <w:rsid w:val="009F06BA"/>
    <w:rsid w:val="009F18D0"/>
    <w:rsid w:val="009F1EDC"/>
    <w:rsid w:val="009F1FF7"/>
    <w:rsid w:val="009F233F"/>
    <w:rsid w:val="009F337A"/>
    <w:rsid w:val="009F4638"/>
    <w:rsid w:val="009F5D9B"/>
    <w:rsid w:val="009F64A7"/>
    <w:rsid w:val="009F7683"/>
    <w:rsid w:val="009F7C54"/>
    <w:rsid w:val="009F7D78"/>
    <w:rsid w:val="00A00BCA"/>
    <w:rsid w:val="00A00D05"/>
    <w:rsid w:val="00A00E74"/>
    <w:rsid w:val="00A0285A"/>
    <w:rsid w:val="00A04DB0"/>
    <w:rsid w:val="00A05038"/>
    <w:rsid w:val="00A0752B"/>
    <w:rsid w:val="00A10D1E"/>
    <w:rsid w:val="00A10D1F"/>
    <w:rsid w:val="00A112E2"/>
    <w:rsid w:val="00A1152B"/>
    <w:rsid w:val="00A11BD0"/>
    <w:rsid w:val="00A11F49"/>
    <w:rsid w:val="00A1295D"/>
    <w:rsid w:val="00A12A5E"/>
    <w:rsid w:val="00A12C95"/>
    <w:rsid w:val="00A12E9C"/>
    <w:rsid w:val="00A14ED9"/>
    <w:rsid w:val="00A150A9"/>
    <w:rsid w:val="00A1623D"/>
    <w:rsid w:val="00A20B69"/>
    <w:rsid w:val="00A20F71"/>
    <w:rsid w:val="00A222D7"/>
    <w:rsid w:val="00A22548"/>
    <w:rsid w:val="00A22EB5"/>
    <w:rsid w:val="00A24827"/>
    <w:rsid w:val="00A249DB"/>
    <w:rsid w:val="00A24F80"/>
    <w:rsid w:val="00A27FAF"/>
    <w:rsid w:val="00A3062D"/>
    <w:rsid w:val="00A30B3F"/>
    <w:rsid w:val="00A31A12"/>
    <w:rsid w:val="00A31F51"/>
    <w:rsid w:val="00A3284C"/>
    <w:rsid w:val="00A34587"/>
    <w:rsid w:val="00A363C5"/>
    <w:rsid w:val="00A37070"/>
    <w:rsid w:val="00A37C26"/>
    <w:rsid w:val="00A40446"/>
    <w:rsid w:val="00A408CE"/>
    <w:rsid w:val="00A42216"/>
    <w:rsid w:val="00A42D1F"/>
    <w:rsid w:val="00A42E71"/>
    <w:rsid w:val="00A43166"/>
    <w:rsid w:val="00A4360B"/>
    <w:rsid w:val="00A4426D"/>
    <w:rsid w:val="00A45662"/>
    <w:rsid w:val="00A45946"/>
    <w:rsid w:val="00A45D0A"/>
    <w:rsid w:val="00A4645E"/>
    <w:rsid w:val="00A4729F"/>
    <w:rsid w:val="00A5050E"/>
    <w:rsid w:val="00A51B73"/>
    <w:rsid w:val="00A51D7C"/>
    <w:rsid w:val="00A52061"/>
    <w:rsid w:val="00A524AC"/>
    <w:rsid w:val="00A530B3"/>
    <w:rsid w:val="00A5473D"/>
    <w:rsid w:val="00A5512C"/>
    <w:rsid w:val="00A558B9"/>
    <w:rsid w:val="00A55E59"/>
    <w:rsid w:val="00A55FEE"/>
    <w:rsid w:val="00A57158"/>
    <w:rsid w:val="00A572D8"/>
    <w:rsid w:val="00A61746"/>
    <w:rsid w:val="00A619F2"/>
    <w:rsid w:val="00A61F96"/>
    <w:rsid w:val="00A63118"/>
    <w:rsid w:val="00A63445"/>
    <w:rsid w:val="00A63EB8"/>
    <w:rsid w:val="00A64339"/>
    <w:rsid w:val="00A64964"/>
    <w:rsid w:val="00A65307"/>
    <w:rsid w:val="00A65C38"/>
    <w:rsid w:val="00A660E4"/>
    <w:rsid w:val="00A66431"/>
    <w:rsid w:val="00A66703"/>
    <w:rsid w:val="00A6756D"/>
    <w:rsid w:val="00A67EAC"/>
    <w:rsid w:val="00A70355"/>
    <w:rsid w:val="00A70F70"/>
    <w:rsid w:val="00A7178B"/>
    <w:rsid w:val="00A71BBC"/>
    <w:rsid w:val="00A731B5"/>
    <w:rsid w:val="00A73661"/>
    <w:rsid w:val="00A738F6"/>
    <w:rsid w:val="00A747D4"/>
    <w:rsid w:val="00A74B2F"/>
    <w:rsid w:val="00A74D0E"/>
    <w:rsid w:val="00A76200"/>
    <w:rsid w:val="00A76C15"/>
    <w:rsid w:val="00A779D8"/>
    <w:rsid w:val="00A77A26"/>
    <w:rsid w:val="00A8134C"/>
    <w:rsid w:val="00A81620"/>
    <w:rsid w:val="00A81DD5"/>
    <w:rsid w:val="00A82DFB"/>
    <w:rsid w:val="00A8328A"/>
    <w:rsid w:val="00A84545"/>
    <w:rsid w:val="00A84E3F"/>
    <w:rsid w:val="00A85E5D"/>
    <w:rsid w:val="00A87140"/>
    <w:rsid w:val="00A905A7"/>
    <w:rsid w:val="00A919FA"/>
    <w:rsid w:val="00A921FF"/>
    <w:rsid w:val="00A93710"/>
    <w:rsid w:val="00A938FA"/>
    <w:rsid w:val="00A941BF"/>
    <w:rsid w:val="00A95C09"/>
    <w:rsid w:val="00A961EA"/>
    <w:rsid w:val="00A96293"/>
    <w:rsid w:val="00A96817"/>
    <w:rsid w:val="00A9786A"/>
    <w:rsid w:val="00AA0AD8"/>
    <w:rsid w:val="00AA0F00"/>
    <w:rsid w:val="00AA13E4"/>
    <w:rsid w:val="00AA1568"/>
    <w:rsid w:val="00AA18C8"/>
    <w:rsid w:val="00AA1BBF"/>
    <w:rsid w:val="00AA36E3"/>
    <w:rsid w:val="00AA5305"/>
    <w:rsid w:val="00AA632C"/>
    <w:rsid w:val="00AA697C"/>
    <w:rsid w:val="00AA6F53"/>
    <w:rsid w:val="00AA75FA"/>
    <w:rsid w:val="00AA7805"/>
    <w:rsid w:val="00AB00B1"/>
    <w:rsid w:val="00AB0304"/>
    <w:rsid w:val="00AB0F77"/>
    <w:rsid w:val="00AB14F4"/>
    <w:rsid w:val="00AB16AE"/>
    <w:rsid w:val="00AB188A"/>
    <w:rsid w:val="00AB1DD6"/>
    <w:rsid w:val="00AB227A"/>
    <w:rsid w:val="00AB24B0"/>
    <w:rsid w:val="00AB2618"/>
    <w:rsid w:val="00AB2648"/>
    <w:rsid w:val="00AB3FFE"/>
    <w:rsid w:val="00AB5AF2"/>
    <w:rsid w:val="00AB5D5B"/>
    <w:rsid w:val="00AB5E50"/>
    <w:rsid w:val="00AB64C0"/>
    <w:rsid w:val="00AB77E2"/>
    <w:rsid w:val="00AB7D2E"/>
    <w:rsid w:val="00AC082E"/>
    <w:rsid w:val="00AC3F2F"/>
    <w:rsid w:val="00AC45C7"/>
    <w:rsid w:val="00AC4A7E"/>
    <w:rsid w:val="00AC4EAF"/>
    <w:rsid w:val="00AC52F3"/>
    <w:rsid w:val="00AC5807"/>
    <w:rsid w:val="00AC743C"/>
    <w:rsid w:val="00AC7A2E"/>
    <w:rsid w:val="00AD06F6"/>
    <w:rsid w:val="00AD0AB3"/>
    <w:rsid w:val="00AD0BEB"/>
    <w:rsid w:val="00AD1BFE"/>
    <w:rsid w:val="00AD305B"/>
    <w:rsid w:val="00AD34C9"/>
    <w:rsid w:val="00AD522C"/>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E1A"/>
    <w:rsid w:val="00AF541C"/>
    <w:rsid w:val="00AF564E"/>
    <w:rsid w:val="00AF582B"/>
    <w:rsid w:val="00AF591C"/>
    <w:rsid w:val="00AF5B0F"/>
    <w:rsid w:val="00AF5CA3"/>
    <w:rsid w:val="00AF76AB"/>
    <w:rsid w:val="00AF7BE8"/>
    <w:rsid w:val="00B011DF"/>
    <w:rsid w:val="00B01568"/>
    <w:rsid w:val="00B01CA2"/>
    <w:rsid w:val="00B025A2"/>
    <w:rsid w:val="00B027B8"/>
    <w:rsid w:val="00B027EF"/>
    <w:rsid w:val="00B02A31"/>
    <w:rsid w:val="00B04537"/>
    <w:rsid w:val="00B04817"/>
    <w:rsid w:val="00B051BE"/>
    <w:rsid w:val="00B06EA6"/>
    <w:rsid w:val="00B07942"/>
    <w:rsid w:val="00B079F3"/>
    <w:rsid w:val="00B079FA"/>
    <w:rsid w:val="00B07E76"/>
    <w:rsid w:val="00B11297"/>
    <w:rsid w:val="00B11B38"/>
    <w:rsid w:val="00B12288"/>
    <w:rsid w:val="00B12330"/>
    <w:rsid w:val="00B12C72"/>
    <w:rsid w:val="00B1537B"/>
    <w:rsid w:val="00B15AD9"/>
    <w:rsid w:val="00B1695D"/>
    <w:rsid w:val="00B169A3"/>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752E"/>
    <w:rsid w:val="00B30994"/>
    <w:rsid w:val="00B315B2"/>
    <w:rsid w:val="00B32124"/>
    <w:rsid w:val="00B323FD"/>
    <w:rsid w:val="00B32C46"/>
    <w:rsid w:val="00B333DF"/>
    <w:rsid w:val="00B34829"/>
    <w:rsid w:val="00B36E56"/>
    <w:rsid w:val="00B37250"/>
    <w:rsid w:val="00B40121"/>
    <w:rsid w:val="00B40233"/>
    <w:rsid w:val="00B4045F"/>
    <w:rsid w:val="00B413A8"/>
    <w:rsid w:val="00B4220F"/>
    <w:rsid w:val="00B425F0"/>
    <w:rsid w:val="00B4364F"/>
    <w:rsid w:val="00B43C2B"/>
    <w:rsid w:val="00B44A67"/>
    <w:rsid w:val="00B44DC4"/>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C8E"/>
    <w:rsid w:val="00B56F5B"/>
    <w:rsid w:val="00B570A1"/>
    <w:rsid w:val="00B5713B"/>
    <w:rsid w:val="00B57524"/>
    <w:rsid w:val="00B57948"/>
    <w:rsid w:val="00B57B59"/>
    <w:rsid w:val="00B57D12"/>
    <w:rsid w:val="00B61677"/>
    <w:rsid w:val="00B62020"/>
    <w:rsid w:val="00B62122"/>
    <w:rsid w:val="00B62D06"/>
    <w:rsid w:val="00B62DDA"/>
    <w:rsid w:val="00B63078"/>
    <w:rsid w:val="00B63E44"/>
    <w:rsid w:val="00B63E57"/>
    <w:rsid w:val="00B64118"/>
    <w:rsid w:val="00B64BF8"/>
    <w:rsid w:val="00B6643B"/>
    <w:rsid w:val="00B66C0B"/>
    <w:rsid w:val="00B67CCD"/>
    <w:rsid w:val="00B71D73"/>
    <w:rsid w:val="00B73AB8"/>
    <w:rsid w:val="00B73DE0"/>
    <w:rsid w:val="00B744F6"/>
    <w:rsid w:val="00B75687"/>
    <w:rsid w:val="00B769CB"/>
    <w:rsid w:val="00B7771E"/>
    <w:rsid w:val="00B81433"/>
    <w:rsid w:val="00B81934"/>
    <w:rsid w:val="00B81AD3"/>
    <w:rsid w:val="00B824A3"/>
    <w:rsid w:val="00B834EF"/>
    <w:rsid w:val="00B83C84"/>
    <w:rsid w:val="00B84F37"/>
    <w:rsid w:val="00B853BF"/>
    <w:rsid w:val="00B8636F"/>
    <w:rsid w:val="00B86BCB"/>
    <w:rsid w:val="00B9100A"/>
    <w:rsid w:val="00B91DA3"/>
    <w:rsid w:val="00B925B0"/>
    <w:rsid w:val="00B93472"/>
    <w:rsid w:val="00B941D0"/>
    <w:rsid w:val="00B9548E"/>
    <w:rsid w:val="00B95FE0"/>
    <w:rsid w:val="00B96B73"/>
    <w:rsid w:val="00B97237"/>
    <w:rsid w:val="00B975FA"/>
    <w:rsid w:val="00B9796D"/>
    <w:rsid w:val="00B97B68"/>
    <w:rsid w:val="00B97D91"/>
    <w:rsid w:val="00BA0320"/>
    <w:rsid w:val="00BA3554"/>
    <w:rsid w:val="00BA3B3E"/>
    <w:rsid w:val="00BA3B5F"/>
    <w:rsid w:val="00BA6100"/>
    <w:rsid w:val="00BA632C"/>
    <w:rsid w:val="00BA66E3"/>
    <w:rsid w:val="00BB1A5D"/>
    <w:rsid w:val="00BB1C9B"/>
    <w:rsid w:val="00BB1D49"/>
    <w:rsid w:val="00BB3575"/>
    <w:rsid w:val="00BB4ADD"/>
    <w:rsid w:val="00BB500A"/>
    <w:rsid w:val="00BB52F9"/>
    <w:rsid w:val="00BB5B35"/>
    <w:rsid w:val="00BB5B81"/>
    <w:rsid w:val="00BB5F0B"/>
    <w:rsid w:val="00BB682B"/>
    <w:rsid w:val="00BB6E6B"/>
    <w:rsid w:val="00BB6EAD"/>
    <w:rsid w:val="00BC0BAC"/>
    <w:rsid w:val="00BC0C24"/>
    <w:rsid w:val="00BC1555"/>
    <w:rsid w:val="00BC1804"/>
    <w:rsid w:val="00BC2255"/>
    <w:rsid w:val="00BC23F3"/>
    <w:rsid w:val="00BC256B"/>
    <w:rsid w:val="00BC354F"/>
    <w:rsid w:val="00BC3E66"/>
    <w:rsid w:val="00BC4594"/>
    <w:rsid w:val="00BC6493"/>
    <w:rsid w:val="00BC6807"/>
    <w:rsid w:val="00BC6E1C"/>
    <w:rsid w:val="00BC6EE1"/>
    <w:rsid w:val="00BC6FA9"/>
    <w:rsid w:val="00BC723A"/>
    <w:rsid w:val="00BC7AF7"/>
    <w:rsid w:val="00BD0588"/>
    <w:rsid w:val="00BD0BEB"/>
    <w:rsid w:val="00BD0D0A"/>
    <w:rsid w:val="00BD279E"/>
    <w:rsid w:val="00BD2920"/>
    <w:rsid w:val="00BD3B55"/>
    <w:rsid w:val="00BD4817"/>
    <w:rsid w:val="00BD572E"/>
    <w:rsid w:val="00BD5F94"/>
    <w:rsid w:val="00BD6BF7"/>
    <w:rsid w:val="00BD72E6"/>
    <w:rsid w:val="00BE01AE"/>
    <w:rsid w:val="00BE1CA9"/>
    <w:rsid w:val="00BE1F22"/>
    <w:rsid w:val="00BE3F61"/>
    <w:rsid w:val="00BE4206"/>
    <w:rsid w:val="00BE439E"/>
    <w:rsid w:val="00BE4408"/>
    <w:rsid w:val="00BE45B6"/>
    <w:rsid w:val="00BE54A9"/>
    <w:rsid w:val="00BE557F"/>
    <w:rsid w:val="00BE6363"/>
    <w:rsid w:val="00BE6F5D"/>
    <w:rsid w:val="00BE7276"/>
    <w:rsid w:val="00BE7FE1"/>
    <w:rsid w:val="00BF0913"/>
    <w:rsid w:val="00BF091F"/>
    <w:rsid w:val="00BF4538"/>
    <w:rsid w:val="00BF46D6"/>
    <w:rsid w:val="00BF4FFD"/>
    <w:rsid w:val="00BF5421"/>
    <w:rsid w:val="00BF74AB"/>
    <w:rsid w:val="00BF760B"/>
    <w:rsid w:val="00BF762F"/>
    <w:rsid w:val="00BF7D70"/>
    <w:rsid w:val="00C008F7"/>
    <w:rsid w:val="00C00E33"/>
    <w:rsid w:val="00C010D8"/>
    <w:rsid w:val="00C0193C"/>
    <w:rsid w:val="00C024D3"/>
    <w:rsid w:val="00C02508"/>
    <w:rsid w:val="00C029B6"/>
    <w:rsid w:val="00C03431"/>
    <w:rsid w:val="00C03728"/>
    <w:rsid w:val="00C0413D"/>
    <w:rsid w:val="00C04470"/>
    <w:rsid w:val="00C105F6"/>
    <w:rsid w:val="00C11929"/>
    <w:rsid w:val="00C122A6"/>
    <w:rsid w:val="00C124D3"/>
    <w:rsid w:val="00C132F1"/>
    <w:rsid w:val="00C13BA3"/>
    <w:rsid w:val="00C14561"/>
    <w:rsid w:val="00C14F1A"/>
    <w:rsid w:val="00C156C3"/>
    <w:rsid w:val="00C15BC3"/>
    <w:rsid w:val="00C16602"/>
    <w:rsid w:val="00C16F3F"/>
    <w:rsid w:val="00C17342"/>
    <w:rsid w:val="00C17414"/>
    <w:rsid w:val="00C207A1"/>
    <w:rsid w:val="00C2151D"/>
    <w:rsid w:val="00C22421"/>
    <w:rsid w:val="00C232E0"/>
    <w:rsid w:val="00C23B1B"/>
    <w:rsid w:val="00C23D48"/>
    <w:rsid w:val="00C23F1D"/>
    <w:rsid w:val="00C24256"/>
    <w:rsid w:val="00C24318"/>
    <w:rsid w:val="00C26B4D"/>
    <w:rsid w:val="00C26CF7"/>
    <w:rsid w:val="00C3130B"/>
    <w:rsid w:val="00C31373"/>
    <w:rsid w:val="00C324F0"/>
    <w:rsid w:val="00C34135"/>
    <w:rsid w:val="00C34414"/>
    <w:rsid w:val="00C3484C"/>
    <w:rsid w:val="00C35169"/>
    <w:rsid w:val="00C351C5"/>
    <w:rsid w:val="00C358EA"/>
    <w:rsid w:val="00C364E8"/>
    <w:rsid w:val="00C3797F"/>
    <w:rsid w:val="00C4095B"/>
    <w:rsid w:val="00C43213"/>
    <w:rsid w:val="00C4327F"/>
    <w:rsid w:val="00C43524"/>
    <w:rsid w:val="00C435DD"/>
    <w:rsid w:val="00C447B3"/>
    <w:rsid w:val="00C4487D"/>
    <w:rsid w:val="00C45620"/>
    <w:rsid w:val="00C464BA"/>
    <w:rsid w:val="00C47611"/>
    <w:rsid w:val="00C4795F"/>
    <w:rsid w:val="00C47D72"/>
    <w:rsid w:val="00C50122"/>
    <w:rsid w:val="00C50D71"/>
    <w:rsid w:val="00C51512"/>
    <w:rsid w:val="00C527F9"/>
    <w:rsid w:val="00C53926"/>
    <w:rsid w:val="00C53D1C"/>
    <w:rsid w:val="00C54CEE"/>
    <w:rsid w:val="00C56BBA"/>
    <w:rsid w:val="00C57D7E"/>
    <w:rsid w:val="00C6056C"/>
    <w:rsid w:val="00C611EE"/>
    <w:rsid w:val="00C62214"/>
    <w:rsid w:val="00C6256F"/>
    <w:rsid w:val="00C6329E"/>
    <w:rsid w:val="00C63E1C"/>
    <w:rsid w:val="00C6467B"/>
    <w:rsid w:val="00C647D8"/>
    <w:rsid w:val="00C648B6"/>
    <w:rsid w:val="00C64BF0"/>
    <w:rsid w:val="00C66474"/>
    <w:rsid w:val="00C66A65"/>
    <w:rsid w:val="00C67E80"/>
    <w:rsid w:val="00C70680"/>
    <w:rsid w:val="00C706F4"/>
    <w:rsid w:val="00C71E26"/>
    <w:rsid w:val="00C72588"/>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AED"/>
    <w:rsid w:val="00C83BBD"/>
    <w:rsid w:val="00C83D8F"/>
    <w:rsid w:val="00C83F86"/>
    <w:rsid w:val="00C84419"/>
    <w:rsid w:val="00C84D2D"/>
    <w:rsid w:val="00C850AC"/>
    <w:rsid w:val="00C85FFA"/>
    <w:rsid w:val="00C864DC"/>
    <w:rsid w:val="00C91DC3"/>
    <w:rsid w:val="00C91F69"/>
    <w:rsid w:val="00C92051"/>
    <w:rsid w:val="00C95B0F"/>
    <w:rsid w:val="00C96127"/>
    <w:rsid w:val="00C978AF"/>
    <w:rsid w:val="00CA0015"/>
    <w:rsid w:val="00CA169D"/>
    <w:rsid w:val="00CA1747"/>
    <w:rsid w:val="00CA1C11"/>
    <w:rsid w:val="00CA2207"/>
    <w:rsid w:val="00CA30F7"/>
    <w:rsid w:val="00CA4510"/>
    <w:rsid w:val="00CA4AB2"/>
    <w:rsid w:val="00CA5671"/>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5AF2"/>
    <w:rsid w:val="00CC73F0"/>
    <w:rsid w:val="00CC7693"/>
    <w:rsid w:val="00CD043A"/>
    <w:rsid w:val="00CD3352"/>
    <w:rsid w:val="00CD3548"/>
    <w:rsid w:val="00CD4190"/>
    <w:rsid w:val="00CD435C"/>
    <w:rsid w:val="00CD43C8"/>
    <w:rsid w:val="00CD4898"/>
    <w:rsid w:val="00CE0D95"/>
    <w:rsid w:val="00CE0DB0"/>
    <w:rsid w:val="00CE1B2C"/>
    <w:rsid w:val="00CE1D85"/>
    <w:rsid w:val="00CE2264"/>
    <w:rsid w:val="00CE3A99"/>
    <w:rsid w:val="00CE4D1D"/>
    <w:rsid w:val="00CE6D49"/>
    <w:rsid w:val="00CE7B83"/>
    <w:rsid w:val="00CE7BF1"/>
    <w:rsid w:val="00CF0D0D"/>
    <w:rsid w:val="00CF12EE"/>
    <w:rsid w:val="00CF1653"/>
    <w:rsid w:val="00CF1742"/>
    <w:rsid w:val="00CF1CDC"/>
    <w:rsid w:val="00CF212B"/>
    <w:rsid w:val="00CF2170"/>
    <w:rsid w:val="00CF2191"/>
    <w:rsid w:val="00CF2304"/>
    <w:rsid w:val="00CF24D6"/>
    <w:rsid w:val="00CF2B56"/>
    <w:rsid w:val="00CF30C0"/>
    <w:rsid w:val="00CF34D0"/>
    <w:rsid w:val="00CF3B8F"/>
    <w:rsid w:val="00CF3CF0"/>
    <w:rsid w:val="00CF4375"/>
    <w:rsid w:val="00D00401"/>
    <w:rsid w:val="00D0068C"/>
    <w:rsid w:val="00D008B5"/>
    <w:rsid w:val="00D00A61"/>
    <w:rsid w:val="00D00BED"/>
    <w:rsid w:val="00D01B3C"/>
    <w:rsid w:val="00D0210C"/>
    <w:rsid w:val="00D02861"/>
    <w:rsid w:val="00D03331"/>
    <w:rsid w:val="00D03E7C"/>
    <w:rsid w:val="00D03F0D"/>
    <w:rsid w:val="00D048EE"/>
    <w:rsid w:val="00D04B17"/>
    <w:rsid w:val="00D05A4D"/>
    <w:rsid w:val="00D05F06"/>
    <w:rsid w:val="00D104E6"/>
    <w:rsid w:val="00D10B0C"/>
    <w:rsid w:val="00D11611"/>
    <w:rsid w:val="00D132BC"/>
    <w:rsid w:val="00D14B02"/>
    <w:rsid w:val="00D150B0"/>
    <w:rsid w:val="00D15272"/>
    <w:rsid w:val="00D152D6"/>
    <w:rsid w:val="00D15ED6"/>
    <w:rsid w:val="00D161B8"/>
    <w:rsid w:val="00D170E7"/>
    <w:rsid w:val="00D17209"/>
    <w:rsid w:val="00D17258"/>
    <w:rsid w:val="00D20DD6"/>
    <w:rsid w:val="00D219A5"/>
    <w:rsid w:val="00D21F8D"/>
    <w:rsid w:val="00D22464"/>
    <w:rsid w:val="00D235C8"/>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454"/>
    <w:rsid w:val="00D37A8C"/>
    <w:rsid w:val="00D411B6"/>
    <w:rsid w:val="00D433D6"/>
    <w:rsid w:val="00D4485C"/>
    <w:rsid w:val="00D44E21"/>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6B7"/>
    <w:rsid w:val="00D601DB"/>
    <w:rsid w:val="00D60E8B"/>
    <w:rsid w:val="00D612BC"/>
    <w:rsid w:val="00D61B60"/>
    <w:rsid w:val="00D61D87"/>
    <w:rsid w:val="00D627D0"/>
    <w:rsid w:val="00D62C0F"/>
    <w:rsid w:val="00D65B37"/>
    <w:rsid w:val="00D65BF2"/>
    <w:rsid w:val="00D65E4E"/>
    <w:rsid w:val="00D65EBA"/>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004"/>
    <w:rsid w:val="00D84287"/>
    <w:rsid w:val="00D84988"/>
    <w:rsid w:val="00D85304"/>
    <w:rsid w:val="00D85759"/>
    <w:rsid w:val="00D86538"/>
    <w:rsid w:val="00D873FE"/>
    <w:rsid w:val="00D875CB"/>
    <w:rsid w:val="00D879FD"/>
    <w:rsid w:val="00D90B43"/>
    <w:rsid w:val="00D91F8B"/>
    <w:rsid w:val="00D93027"/>
    <w:rsid w:val="00D93180"/>
    <w:rsid w:val="00D94ECD"/>
    <w:rsid w:val="00D9650F"/>
    <w:rsid w:val="00D970D2"/>
    <w:rsid w:val="00D976EB"/>
    <w:rsid w:val="00DA0948"/>
    <w:rsid w:val="00DA0A4E"/>
    <w:rsid w:val="00DA0F94"/>
    <w:rsid w:val="00DA0FDD"/>
    <w:rsid w:val="00DA10C9"/>
    <w:rsid w:val="00DA1AF1"/>
    <w:rsid w:val="00DA2289"/>
    <w:rsid w:val="00DA41B1"/>
    <w:rsid w:val="00DA641E"/>
    <w:rsid w:val="00DA687B"/>
    <w:rsid w:val="00DA6C97"/>
    <w:rsid w:val="00DB01A7"/>
    <w:rsid w:val="00DB0602"/>
    <w:rsid w:val="00DB2BCC"/>
    <w:rsid w:val="00DB3E17"/>
    <w:rsid w:val="00DB41B7"/>
    <w:rsid w:val="00DB4273"/>
    <w:rsid w:val="00DB4B74"/>
    <w:rsid w:val="00DB4CC7"/>
    <w:rsid w:val="00DB64C8"/>
    <w:rsid w:val="00DB6D02"/>
    <w:rsid w:val="00DC1B3F"/>
    <w:rsid w:val="00DC3470"/>
    <w:rsid w:val="00DC5332"/>
    <w:rsid w:val="00DC567F"/>
    <w:rsid w:val="00DC5829"/>
    <w:rsid w:val="00DC59F5"/>
    <w:rsid w:val="00DC5E2F"/>
    <w:rsid w:val="00DC6663"/>
    <w:rsid w:val="00DC6FEB"/>
    <w:rsid w:val="00DC769E"/>
    <w:rsid w:val="00DC77FB"/>
    <w:rsid w:val="00DC7A3F"/>
    <w:rsid w:val="00DD0BF3"/>
    <w:rsid w:val="00DD2073"/>
    <w:rsid w:val="00DD2498"/>
    <w:rsid w:val="00DD322C"/>
    <w:rsid w:val="00DD3E3D"/>
    <w:rsid w:val="00DD4F48"/>
    <w:rsid w:val="00DD51F0"/>
    <w:rsid w:val="00DD56AA"/>
    <w:rsid w:val="00DD5CF9"/>
    <w:rsid w:val="00DD66E7"/>
    <w:rsid w:val="00DD6FDA"/>
    <w:rsid w:val="00DD7950"/>
    <w:rsid w:val="00DE1323"/>
    <w:rsid w:val="00DE134D"/>
    <w:rsid w:val="00DE1C00"/>
    <w:rsid w:val="00DE26E4"/>
    <w:rsid w:val="00DE3538"/>
    <w:rsid w:val="00DE3C28"/>
    <w:rsid w:val="00DE4085"/>
    <w:rsid w:val="00DE5B89"/>
    <w:rsid w:val="00DE65EA"/>
    <w:rsid w:val="00DE7B31"/>
    <w:rsid w:val="00DE7F8F"/>
    <w:rsid w:val="00DF11C4"/>
    <w:rsid w:val="00DF1625"/>
    <w:rsid w:val="00DF19A1"/>
    <w:rsid w:val="00DF1EF7"/>
    <w:rsid w:val="00DF5182"/>
    <w:rsid w:val="00DF56AB"/>
    <w:rsid w:val="00DF5DFB"/>
    <w:rsid w:val="00DF68A6"/>
    <w:rsid w:val="00E00BEA"/>
    <w:rsid w:val="00E01503"/>
    <w:rsid w:val="00E020C1"/>
    <w:rsid w:val="00E02F60"/>
    <w:rsid w:val="00E038A0"/>
    <w:rsid w:val="00E038DA"/>
    <w:rsid w:val="00E040F0"/>
    <w:rsid w:val="00E04589"/>
    <w:rsid w:val="00E045AE"/>
    <w:rsid w:val="00E046C2"/>
    <w:rsid w:val="00E04FA9"/>
    <w:rsid w:val="00E05F32"/>
    <w:rsid w:val="00E06E9D"/>
    <w:rsid w:val="00E070E6"/>
    <w:rsid w:val="00E079A9"/>
    <w:rsid w:val="00E10031"/>
    <w:rsid w:val="00E10BB7"/>
    <w:rsid w:val="00E12FC6"/>
    <w:rsid w:val="00E15826"/>
    <w:rsid w:val="00E15A77"/>
    <w:rsid w:val="00E161F1"/>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20A"/>
    <w:rsid w:val="00E26A48"/>
    <w:rsid w:val="00E26DCE"/>
    <w:rsid w:val="00E30D12"/>
    <w:rsid w:val="00E30EE1"/>
    <w:rsid w:val="00E31A0F"/>
    <w:rsid w:val="00E325AE"/>
    <w:rsid w:val="00E326DD"/>
    <w:rsid w:val="00E327B8"/>
    <w:rsid w:val="00E332C9"/>
    <w:rsid w:val="00E34189"/>
    <w:rsid w:val="00E34F2B"/>
    <w:rsid w:val="00E36717"/>
    <w:rsid w:val="00E36A86"/>
    <w:rsid w:val="00E37A28"/>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0F5"/>
    <w:rsid w:val="00E5348C"/>
    <w:rsid w:val="00E54297"/>
    <w:rsid w:val="00E54B2C"/>
    <w:rsid w:val="00E5510F"/>
    <w:rsid w:val="00E6008B"/>
    <w:rsid w:val="00E6021D"/>
    <w:rsid w:val="00E6044F"/>
    <w:rsid w:val="00E60526"/>
    <w:rsid w:val="00E61E2C"/>
    <w:rsid w:val="00E6289E"/>
    <w:rsid w:val="00E6367A"/>
    <w:rsid w:val="00E63C8D"/>
    <w:rsid w:val="00E64337"/>
    <w:rsid w:val="00E656BF"/>
    <w:rsid w:val="00E65F37"/>
    <w:rsid w:val="00E66866"/>
    <w:rsid w:val="00E66A48"/>
    <w:rsid w:val="00E674AE"/>
    <w:rsid w:val="00E67BA7"/>
    <w:rsid w:val="00E700E1"/>
    <w:rsid w:val="00E71CEE"/>
    <w:rsid w:val="00E73B1B"/>
    <w:rsid w:val="00E74033"/>
    <w:rsid w:val="00E74264"/>
    <w:rsid w:val="00E749B7"/>
    <w:rsid w:val="00E74BF6"/>
    <w:rsid w:val="00E7522C"/>
    <w:rsid w:val="00E7544B"/>
    <w:rsid w:val="00E765B7"/>
    <w:rsid w:val="00E76EDE"/>
    <w:rsid w:val="00E76F31"/>
    <w:rsid w:val="00E77EEE"/>
    <w:rsid w:val="00E801FF"/>
    <w:rsid w:val="00E805B6"/>
    <w:rsid w:val="00E81D32"/>
    <w:rsid w:val="00E82E67"/>
    <w:rsid w:val="00E8382F"/>
    <w:rsid w:val="00E84171"/>
    <w:rsid w:val="00E85A49"/>
    <w:rsid w:val="00E90E72"/>
    <w:rsid w:val="00E90F91"/>
    <w:rsid w:val="00E90FD0"/>
    <w:rsid w:val="00E92272"/>
    <w:rsid w:val="00E92BAA"/>
    <w:rsid w:val="00E92D38"/>
    <w:rsid w:val="00E93241"/>
    <w:rsid w:val="00E93CA2"/>
    <w:rsid w:val="00E9479B"/>
    <w:rsid w:val="00E94D7F"/>
    <w:rsid w:val="00E95E47"/>
    <w:rsid w:val="00E968EF"/>
    <w:rsid w:val="00E969ED"/>
    <w:rsid w:val="00E96B2B"/>
    <w:rsid w:val="00E96D9C"/>
    <w:rsid w:val="00E9746B"/>
    <w:rsid w:val="00E97AB0"/>
    <w:rsid w:val="00EA059F"/>
    <w:rsid w:val="00EA06E9"/>
    <w:rsid w:val="00EA150B"/>
    <w:rsid w:val="00EA1765"/>
    <w:rsid w:val="00EA3E33"/>
    <w:rsid w:val="00EA3FD0"/>
    <w:rsid w:val="00EA40DF"/>
    <w:rsid w:val="00EA4D31"/>
    <w:rsid w:val="00EA58C8"/>
    <w:rsid w:val="00EA5BE9"/>
    <w:rsid w:val="00EA625E"/>
    <w:rsid w:val="00EA66F6"/>
    <w:rsid w:val="00EA68B2"/>
    <w:rsid w:val="00EA7474"/>
    <w:rsid w:val="00EA7727"/>
    <w:rsid w:val="00EA7FA5"/>
    <w:rsid w:val="00EB07BB"/>
    <w:rsid w:val="00EB0B3D"/>
    <w:rsid w:val="00EB25F3"/>
    <w:rsid w:val="00EB2AE8"/>
    <w:rsid w:val="00EB32BE"/>
    <w:rsid w:val="00EB35E7"/>
    <w:rsid w:val="00EB395D"/>
    <w:rsid w:val="00EB42B2"/>
    <w:rsid w:val="00EB4473"/>
    <w:rsid w:val="00EB487B"/>
    <w:rsid w:val="00EB5989"/>
    <w:rsid w:val="00EB5F02"/>
    <w:rsid w:val="00EB602D"/>
    <w:rsid w:val="00EB6064"/>
    <w:rsid w:val="00EB6314"/>
    <w:rsid w:val="00EB6684"/>
    <w:rsid w:val="00EB6702"/>
    <w:rsid w:val="00EB6E54"/>
    <w:rsid w:val="00EC0C4F"/>
    <w:rsid w:val="00EC20BC"/>
    <w:rsid w:val="00EC22F7"/>
    <w:rsid w:val="00EC2345"/>
    <w:rsid w:val="00EC2CDE"/>
    <w:rsid w:val="00EC49B0"/>
    <w:rsid w:val="00EC6281"/>
    <w:rsid w:val="00EC68F3"/>
    <w:rsid w:val="00EC7188"/>
    <w:rsid w:val="00EC759E"/>
    <w:rsid w:val="00EC7897"/>
    <w:rsid w:val="00ED01B4"/>
    <w:rsid w:val="00ED0338"/>
    <w:rsid w:val="00ED0BF3"/>
    <w:rsid w:val="00ED0DE3"/>
    <w:rsid w:val="00ED1142"/>
    <w:rsid w:val="00ED1170"/>
    <w:rsid w:val="00ED1461"/>
    <w:rsid w:val="00ED2462"/>
    <w:rsid w:val="00ED36CA"/>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5F08"/>
    <w:rsid w:val="00EE7019"/>
    <w:rsid w:val="00EE73A8"/>
    <w:rsid w:val="00EE7A99"/>
    <w:rsid w:val="00EF0EAF"/>
    <w:rsid w:val="00EF124E"/>
    <w:rsid w:val="00EF1E0E"/>
    <w:rsid w:val="00EF2159"/>
    <w:rsid w:val="00EF24C7"/>
    <w:rsid w:val="00EF273B"/>
    <w:rsid w:val="00EF2954"/>
    <w:rsid w:val="00EF2B43"/>
    <w:rsid w:val="00EF2D3C"/>
    <w:rsid w:val="00EF30BD"/>
    <w:rsid w:val="00EF352E"/>
    <w:rsid w:val="00EF3662"/>
    <w:rsid w:val="00EF4630"/>
    <w:rsid w:val="00EF4BBA"/>
    <w:rsid w:val="00EF64D7"/>
    <w:rsid w:val="00EF6526"/>
    <w:rsid w:val="00EF6DF2"/>
    <w:rsid w:val="00EF7868"/>
    <w:rsid w:val="00F00C96"/>
    <w:rsid w:val="00F01D1E"/>
    <w:rsid w:val="00F02279"/>
    <w:rsid w:val="00F022D6"/>
    <w:rsid w:val="00F025FC"/>
    <w:rsid w:val="00F02DBC"/>
    <w:rsid w:val="00F03B10"/>
    <w:rsid w:val="00F049D8"/>
    <w:rsid w:val="00F04FC3"/>
    <w:rsid w:val="00F05954"/>
    <w:rsid w:val="00F06F30"/>
    <w:rsid w:val="00F07CA4"/>
    <w:rsid w:val="00F11200"/>
    <w:rsid w:val="00F11794"/>
    <w:rsid w:val="00F11AC7"/>
    <w:rsid w:val="00F11D9C"/>
    <w:rsid w:val="00F124AB"/>
    <w:rsid w:val="00F125C4"/>
    <w:rsid w:val="00F130E4"/>
    <w:rsid w:val="00F131EC"/>
    <w:rsid w:val="00F1389B"/>
    <w:rsid w:val="00F13FFF"/>
    <w:rsid w:val="00F141E2"/>
    <w:rsid w:val="00F154A2"/>
    <w:rsid w:val="00F15F72"/>
    <w:rsid w:val="00F16EF4"/>
    <w:rsid w:val="00F1738A"/>
    <w:rsid w:val="00F20B78"/>
    <w:rsid w:val="00F20CF5"/>
    <w:rsid w:val="00F20DA5"/>
    <w:rsid w:val="00F2119B"/>
    <w:rsid w:val="00F213D0"/>
    <w:rsid w:val="00F21C25"/>
    <w:rsid w:val="00F23100"/>
    <w:rsid w:val="00F2360A"/>
    <w:rsid w:val="00F23A51"/>
    <w:rsid w:val="00F242D7"/>
    <w:rsid w:val="00F242DE"/>
    <w:rsid w:val="00F24327"/>
    <w:rsid w:val="00F24A51"/>
    <w:rsid w:val="00F24E9E"/>
    <w:rsid w:val="00F25A11"/>
    <w:rsid w:val="00F25B39"/>
    <w:rsid w:val="00F26162"/>
    <w:rsid w:val="00F263B3"/>
    <w:rsid w:val="00F2770D"/>
    <w:rsid w:val="00F27778"/>
    <w:rsid w:val="00F32E20"/>
    <w:rsid w:val="00F339E3"/>
    <w:rsid w:val="00F36E1F"/>
    <w:rsid w:val="00F370C1"/>
    <w:rsid w:val="00F377C0"/>
    <w:rsid w:val="00F37F2C"/>
    <w:rsid w:val="00F403A5"/>
    <w:rsid w:val="00F406AC"/>
    <w:rsid w:val="00F40D4D"/>
    <w:rsid w:val="00F4140F"/>
    <w:rsid w:val="00F4395E"/>
    <w:rsid w:val="00F449C0"/>
    <w:rsid w:val="00F4506C"/>
    <w:rsid w:val="00F45B4D"/>
    <w:rsid w:val="00F45B8B"/>
    <w:rsid w:val="00F47BC1"/>
    <w:rsid w:val="00F51B3A"/>
    <w:rsid w:val="00F5285F"/>
    <w:rsid w:val="00F53525"/>
    <w:rsid w:val="00F53909"/>
    <w:rsid w:val="00F54420"/>
    <w:rsid w:val="00F546F2"/>
    <w:rsid w:val="00F5526F"/>
    <w:rsid w:val="00F55654"/>
    <w:rsid w:val="00F556B0"/>
    <w:rsid w:val="00F562EA"/>
    <w:rsid w:val="00F5653D"/>
    <w:rsid w:val="00F56F39"/>
    <w:rsid w:val="00F60675"/>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E55"/>
    <w:rsid w:val="00F71E95"/>
    <w:rsid w:val="00F73CAB"/>
    <w:rsid w:val="00F743B3"/>
    <w:rsid w:val="00F7451F"/>
    <w:rsid w:val="00F7467F"/>
    <w:rsid w:val="00F74984"/>
    <w:rsid w:val="00F7548C"/>
    <w:rsid w:val="00F7609B"/>
    <w:rsid w:val="00F76331"/>
    <w:rsid w:val="00F8049A"/>
    <w:rsid w:val="00F825AC"/>
    <w:rsid w:val="00F82623"/>
    <w:rsid w:val="00F833F1"/>
    <w:rsid w:val="00F839B3"/>
    <w:rsid w:val="00F83B76"/>
    <w:rsid w:val="00F8462A"/>
    <w:rsid w:val="00F85DFC"/>
    <w:rsid w:val="00F85F62"/>
    <w:rsid w:val="00F86162"/>
    <w:rsid w:val="00F863F9"/>
    <w:rsid w:val="00F86789"/>
    <w:rsid w:val="00F86ED5"/>
    <w:rsid w:val="00F871C2"/>
    <w:rsid w:val="00F87473"/>
    <w:rsid w:val="00F87A40"/>
    <w:rsid w:val="00F914CF"/>
    <w:rsid w:val="00F9269C"/>
    <w:rsid w:val="00F930CD"/>
    <w:rsid w:val="00F932ED"/>
    <w:rsid w:val="00F9448B"/>
    <w:rsid w:val="00F954E8"/>
    <w:rsid w:val="00F96621"/>
    <w:rsid w:val="00F97D3E"/>
    <w:rsid w:val="00FA0498"/>
    <w:rsid w:val="00FA0E41"/>
    <w:rsid w:val="00FA2BFA"/>
    <w:rsid w:val="00FA2FB6"/>
    <w:rsid w:val="00FA37C3"/>
    <w:rsid w:val="00FA3DF3"/>
    <w:rsid w:val="00FA409E"/>
    <w:rsid w:val="00FA4725"/>
    <w:rsid w:val="00FA4F9D"/>
    <w:rsid w:val="00FA5AD9"/>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530E"/>
    <w:rsid w:val="00FB5E76"/>
    <w:rsid w:val="00FB72F4"/>
    <w:rsid w:val="00FB78E7"/>
    <w:rsid w:val="00FB796B"/>
    <w:rsid w:val="00FC096C"/>
    <w:rsid w:val="00FC0FDC"/>
    <w:rsid w:val="00FC22F4"/>
    <w:rsid w:val="00FC283C"/>
    <w:rsid w:val="00FC31D8"/>
    <w:rsid w:val="00FC4412"/>
    <w:rsid w:val="00FC4B16"/>
    <w:rsid w:val="00FC5FA5"/>
    <w:rsid w:val="00FC6150"/>
    <w:rsid w:val="00FC6A38"/>
    <w:rsid w:val="00FC6B2B"/>
    <w:rsid w:val="00FD02C9"/>
    <w:rsid w:val="00FD06E3"/>
    <w:rsid w:val="00FD0747"/>
    <w:rsid w:val="00FD1148"/>
    <w:rsid w:val="00FD26FA"/>
    <w:rsid w:val="00FD2748"/>
    <w:rsid w:val="00FD2843"/>
    <w:rsid w:val="00FD2B51"/>
    <w:rsid w:val="00FD4DA5"/>
    <w:rsid w:val="00FD4DBF"/>
    <w:rsid w:val="00FD5570"/>
    <w:rsid w:val="00FD57B8"/>
    <w:rsid w:val="00FD7291"/>
    <w:rsid w:val="00FD7772"/>
    <w:rsid w:val="00FE0B7B"/>
    <w:rsid w:val="00FE1316"/>
    <w:rsid w:val="00FE20B2"/>
    <w:rsid w:val="00FE2A07"/>
    <w:rsid w:val="00FE348B"/>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34"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91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34"/>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
    <w:name w:val="Unresolved Mention"/>
    <w:uiPriority w:val="99"/>
    <w:semiHidden/>
    <w:unhideWhenUsed/>
    <w:rsid w:val="0034576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34"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91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34"/>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
    <w:name w:val="Unresolved Mention"/>
    <w:uiPriority w:val="99"/>
    <w:semiHidden/>
    <w:unhideWhenUsed/>
    <w:rsid w:val="003457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360886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5405951">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0687825">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74195790">
      <w:bodyDiv w:val="1"/>
      <w:marLeft w:val="0"/>
      <w:marRight w:val="0"/>
      <w:marTop w:val="0"/>
      <w:marBottom w:val="0"/>
      <w:divBdr>
        <w:top w:val="none" w:sz="0" w:space="0" w:color="auto"/>
        <w:left w:val="none" w:sz="0" w:space="0" w:color="auto"/>
        <w:bottom w:val="none" w:sz="0" w:space="0" w:color="auto"/>
        <w:right w:val="none" w:sz="0" w:space="0" w:color="auto"/>
      </w:divBdr>
    </w:div>
    <w:div w:id="159747153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C0C09-4B83-439C-A26D-165A5C852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49</Pages>
  <Words>17866</Words>
  <Characters>101837</Characters>
  <Application>Microsoft Office Word</Application>
  <DocSecurity>0</DocSecurity>
  <Lines>848</Lines>
  <Paragraphs>238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119465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88</cp:revision>
  <cp:lastPrinted>2022-09-06T11:38:00Z</cp:lastPrinted>
  <dcterms:created xsi:type="dcterms:W3CDTF">2022-08-17T13:38:00Z</dcterms:created>
  <dcterms:modified xsi:type="dcterms:W3CDTF">2023-07-11T08:22:00Z</dcterms:modified>
</cp:coreProperties>
</file>